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70" w:type="dxa"/>
        <w:tblInd w:w="-459" w:type="dxa"/>
        <w:tblLook w:val="00A0" w:firstRow="1" w:lastRow="0" w:firstColumn="1" w:lastColumn="0" w:noHBand="0" w:noVBand="0"/>
      </w:tblPr>
      <w:tblGrid>
        <w:gridCol w:w="10870"/>
      </w:tblGrid>
      <w:tr w:rsidR="001A21E8" w:rsidRPr="001A21E8" w14:paraId="6385A004" w14:textId="77777777" w:rsidTr="00C32BBB">
        <w:trPr>
          <w:trHeight w:val="727"/>
        </w:trPr>
        <w:tc>
          <w:tcPr>
            <w:tcW w:w="10870" w:type="dxa"/>
          </w:tcPr>
          <w:p w14:paraId="6A49E3C2" w14:textId="5EFBDA00" w:rsidR="002C1782" w:rsidRDefault="002C1782" w:rsidP="00BC4722">
            <w:pPr>
              <w:ind w:right="1089"/>
              <w:rPr>
                <w:noProof/>
                <w:lang w:eastAsia="pl-PL"/>
              </w:rPr>
            </w:pPr>
          </w:p>
          <w:p w14:paraId="034E0795" w14:textId="77777777" w:rsidR="00100A9C" w:rsidRPr="001A21E8" w:rsidRDefault="00100A9C" w:rsidP="00BC4722"/>
        </w:tc>
      </w:tr>
    </w:tbl>
    <w:p w14:paraId="2824EFBA" w14:textId="19C96A33" w:rsidR="00942F4E" w:rsidRPr="001A21E8" w:rsidRDefault="00BC4722" w:rsidP="001579C0">
      <w:pPr>
        <w:spacing w:line="276" w:lineRule="auto"/>
        <w:ind w:right="154" w:hanging="1"/>
        <w:jc w:val="center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="00293AFC">
        <w:rPr>
          <w:rFonts w:ascii="Tahoma" w:eastAsia="Tahoma" w:hAnsi="Tahoma" w:cs="Tahoma"/>
          <w:b/>
          <w:spacing w:val="-1"/>
          <w:sz w:val="28"/>
          <w:szCs w:val="28"/>
        </w:rPr>
        <w:t xml:space="preserve">zór </w:t>
      </w:r>
      <w:r w:rsidR="00366343" w:rsidRPr="001A21E8">
        <w:rPr>
          <w:rFonts w:ascii="Tahoma" w:eastAsia="Tahoma" w:hAnsi="Tahoma" w:cs="Tahoma"/>
          <w:b/>
          <w:spacing w:val="-1"/>
          <w:sz w:val="28"/>
          <w:szCs w:val="28"/>
        </w:rPr>
        <w:t>Decyzj</w:t>
      </w:r>
      <w:r w:rsidR="00293AFC">
        <w:rPr>
          <w:rFonts w:ascii="Tahoma" w:eastAsia="Tahoma" w:hAnsi="Tahoma" w:cs="Tahoma"/>
          <w:b/>
          <w:spacing w:val="-1"/>
          <w:sz w:val="28"/>
          <w:szCs w:val="28"/>
        </w:rPr>
        <w:t>i</w:t>
      </w:r>
      <w:r w:rsidR="00366343" w:rsidRPr="001A21E8">
        <w:rPr>
          <w:rFonts w:ascii="Tahoma" w:eastAsia="Tahoma" w:hAnsi="Tahoma" w:cs="Tahoma"/>
          <w:b/>
          <w:sz w:val="28"/>
          <w:szCs w:val="28"/>
        </w:rPr>
        <w:t xml:space="preserve"> 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o dof</w:t>
      </w:r>
      <w:r w:rsidR="00280ADA" w:rsidRPr="001A21E8">
        <w:rPr>
          <w:rFonts w:ascii="Tahoma" w:eastAsia="Tahoma" w:hAnsi="Tahoma" w:cs="Tahoma"/>
          <w:b/>
          <w:spacing w:val="-3"/>
          <w:sz w:val="28"/>
          <w:szCs w:val="28"/>
        </w:rPr>
        <w:t>i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nso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anie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proj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k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u w 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r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am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ch R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i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o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naln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o 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Pr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og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r</w:t>
      </w:r>
      <w:r w:rsidR="00280ADA" w:rsidRPr="001A21E8">
        <w:rPr>
          <w:rFonts w:ascii="Tahoma" w:eastAsia="Tahoma" w:hAnsi="Tahoma" w:cs="Tahoma"/>
          <w:b/>
          <w:spacing w:val="-3"/>
          <w:sz w:val="28"/>
          <w:szCs w:val="28"/>
        </w:rPr>
        <w:t>a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u </w:t>
      </w:r>
      <w:r w:rsidR="00280ADA" w:rsidRPr="001A21E8">
        <w:rPr>
          <w:rFonts w:ascii="Tahoma" w:eastAsia="Tahoma" w:hAnsi="Tahoma" w:cs="Tahoma"/>
          <w:b/>
          <w:spacing w:val="-3"/>
          <w:sz w:val="28"/>
          <w:szCs w:val="28"/>
        </w:rPr>
        <w:t>O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p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ra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c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y</w:t>
      </w:r>
      <w:r w:rsidR="00280ADA" w:rsidRPr="001A21E8">
        <w:rPr>
          <w:rFonts w:ascii="Tahoma" w:eastAsia="Tahoma" w:hAnsi="Tahoma" w:cs="Tahoma"/>
          <w:b/>
          <w:spacing w:val="-4"/>
          <w:sz w:val="28"/>
          <w:szCs w:val="28"/>
        </w:rPr>
        <w:t>j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n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o W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oje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wód</w:t>
      </w:r>
      <w:r w:rsidR="00280ADA" w:rsidRPr="001A21E8">
        <w:rPr>
          <w:rFonts w:ascii="Tahoma" w:eastAsia="Tahoma" w:hAnsi="Tahoma" w:cs="Tahoma"/>
          <w:b/>
          <w:spacing w:val="2"/>
          <w:sz w:val="28"/>
          <w:szCs w:val="28"/>
        </w:rPr>
        <w:t>z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wa </w:t>
      </w:r>
      <w:r w:rsidR="00CC5572" w:rsidRPr="001A21E8">
        <w:rPr>
          <w:rFonts w:ascii="Tahoma" w:eastAsia="Tahoma" w:hAnsi="Tahoma" w:cs="Tahoma"/>
          <w:b/>
          <w:sz w:val="28"/>
          <w:szCs w:val="28"/>
        </w:rPr>
        <w:t>Świętokrzyskiego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 xml:space="preserve"> na 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l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ata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 xml:space="preserve"> </w:t>
      </w:r>
      <w:r w:rsidR="00280ADA" w:rsidRPr="001A21E8">
        <w:rPr>
          <w:rFonts w:ascii="Tahoma" w:eastAsia="Tahoma" w:hAnsi="Tahoma" w:cs="Tahoma"/>
          <w:b/>
          <w:spacing w:val="-2"/>
          <w:sz w:val="28"/>
          <w:szCs w:val="28"/>
        </w:rPr>
        <w:t>2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01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4</w:t>
      </w:r>
      <w:r w:rsidR="00280ADA" w:rsidRPr="001A21E8">
        <w:rPr>
          <w:rFonts w:ascii="Tahoma" w:eastAsia="Tahoma" w:hAnsi="Tahoma" w:cs="Tahoma"/>
          <w:b/>
          <w:spacing w:val="-1"/>
          <w:sz w:val="28"/>
          <w:szCs w:val="28"/>
        </w:rPr>
        <w:t>-2</w:t>
      </w:r>
      <w:r w:rsidR="00280ADA" w:rsidRPr="001A21E8">
        <w:rPr>
          <w:rFonts w:ascii="Tahoma" w:eastAsia="Tahoma" w:hAnsi="Tahoma" w:cs="Tahoma"/>
          <w:b/>
          <w:spacing w:val="1"/>
          <w:sz w:val="28"/>
          <w:szCs w:val="28"/>
        </w:rPr>
        <w:t>02</w:t>
      </w:r>
      <w:r w:rsidR="00280ADA" w:rsidRPr="001A21E8">
        <w:rPr>
          <w:rFonts w:ascii="Tahoma" w:eastAsia="Tahoma" w:hAnsi="Tahoma" w:cs="Tahoma"/>
          <w:b/>
          <w:sz w:val="28"/>
          <w:szCs w:val="28"/>
        </w:rPr>
        <w:t>0</w:t>
      </w:r>
    </w:p>
    <w:p w14:paraId="2C0D7901" w14:textId="77777777" w:rsidR="00942F4E" w:rsidRPr="001A21E8" w:rsidRDefault="00942F4E" w:rsidP="008915D1">
      <w:pPr>
        <w:spacing w:line="276" w:lineRule="auto"/>
        <w:jc w:val="both"/>
      </w:pPr>
    </w:p>
    <w:p w14:paraId="2B3B2EA3" w14:textId="08C20861" w:rsidR="00942F4E" w:rsidRPr="009D0836" w:rsidRDefault="00366343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spacing w:val="-4"/>
        </w:rPr>
      </w:pPr>
      <w:r w:rsidRPr="009D0836">
        <w:rPr>
          <w:rFonts w:ascii="Tahoma" w:eastAsia="Tahoma" w:hAnsi="Tahoma" w:cs="Tahoma"/>
          <w:spacing w:val="-4"/>
        </w:rPr>
        <w:t xml:space="preserve">Decyzja </w:t>
      </w:r>
      <w:r w:rsidR="00293AFC" w:rsidRPr="009D0836">
        <w:rPr>
          <w:rFonts w:ascii="Tahoma" w:eastAsia="Tahoma" w:hAnsi="Tahoma" w:cs="Tahoma"/>
          <w:spacing w:val="-4"/>
        </w:rPr>
        <w:t>nr…………………… Zarządu Województwa Świętokrzyskiego pełniącego rolę Instytucji Za</w:t>
      </w:r>
      <w:r w:rsidR="002E10D1" w:rsidRPr="009D0836">
        <w:rPr>
          <w:rFonts w:ascii="Tahoma" w:eastAsia="Tahoma" w:hAnsi="Tahoma" w:cs="Tahoma"/>
          <w:spacing w:val="-4"/>
        </w:rPr>
        <w:t>rz</w:t>
      </w:r>
      <w:r w:rsidR="00293AFC" w:rsidRPr="009D0836">
        <w:rPr>
          <w:rFonts w:ascii="Tahoma" w:eastAsia="Tahoma" w:hAnsi="Tahoma" w:cs="Tahoma"/>
          <w:spacing w:val="-4"/>
        </w:rPr>
        <w:t xml:space="preserve">ądzającej Regionalnym Programem Operacyjnym Województwa Świętokrzyskiego na lata 2014-2020 </w:t>
      </w:r>
      <w:r w:rsidR="006D274F">
        <w:rPr>
          <w:rFonts w:ascii="Tahoma" w:eastAsia="Tahoma" w:hAnsi="Tahoma" w:cs="Tahoma"/>
          <w:spacing w:val="-4"/>
        </w:rPr>
        <w:br/>
      </w:r>
      <w:r w:rsidR="00293AFC" w:rsidRPr="009D0836">
        <w:rPr>
          <w:rFonts w:ascii="Tahoma" w:eastAsia="Tahoma" w:hAnsi="Tahoma" w:cs="Tahoma"/>
          <w:spacing w:val="-4"/>
        </w:rPr>
        <w:t xml:space="preserve">z dnia……………………w sprawie dofinansowania projektu pt. </w:t>
      </w:r>
      <w:r w:rsidR="00CC5572" w:rsidRPr="009D0836">
        <w:rPr>
          <w:rFonts w:ascii="Tahoma" w:eastAsia="Tahoma" w:hAnsi="Tahoma" w:cs="Tahoma"/>
          <w:spacing w:val="-4"/>
        </w:rPr>
        <w:t>"tytuł projektu"</w:t>
      </w:r>
      <w:r w:rsidR="00280ADA" w:rsidRPr="009D0836">
        <w:rPr>
          <w:rFonts w:ascii="Tahoma" w:eastAsia="Tahoma" w:hAnsi="Tahoma" w:cs="Tahoma"/>
          <w:spacing w:val="-4"/>
        </w:rPr>
        <w:t xml:space="preserve"> w ramach </w:t>
      </w:r>
      <w:r w:rsidR="00280ADA" w:rsidRPr="001A21E8">
        <w:rPr>
          <w:rFonts w:ascii="Tahoma" w:eastAsia="Tahoma" w:hAnsi="Tahoma" w:cs="Tahoma"/>
          <w:spacing w:val="-4"/>
        </w:rPr>
        <w:t>R</w:t>
      </w:r>
      <w:r w:rsidR="00280ADA" w:rsidRPr="009D0836">
        <w:rPr>
          <w:rFonts w:ascii="Tahoma" w:eastAsia="Tahoma" w:hAnsi="Tahoma" w:cs="Tahoma"/>
          <w:spacing w:val="-4"/>
        </w:rPr>
        <w:t xml:space="preserve">egionalnego Programu Operacyjnego Województwa </w:t>
      </w:r>
      <w:r w:rsidR="00CC5572" w:rsidRPr="009D0836">
        <w:rPr>
          <w:rFonts w:ascii="Tahoma" w:eastAsia="Tahoma" w:hAnsi="Tahoma" w:cs="Tahoma"/>
          <w:spacing w:val="-4"/>
        </w:rPr>
        <w:t>Świętokrzyskiego</w:t>
      </w:r>
      <w:r w:rsidR="00280ADA" w:rsidRPr="009D0836">
        <w:rPr>
          <w:rFonts w:ascii="Tahoma" w:eastAsia="Tahoma" w:hAnsi="Tahoma" w:cs="Tahoma"/>
          <w:spacing w:val="-4"/>
        </w:rPr>
        <w:t xml:space="preserve"> na lata 2014-2020 współfinansowanego ze środków Europejskiego Funduszu Społecznego</w:t>
      </w:r>
      <w:r w:rsidR="00293AFC" w:rsidRPr="009D0836">
        <w:rPr>
          <w:rFonts w:ascii="Tahoma" w:eastAsia="Tahoma" w:hAnsi="Tahoma" w:cs="Tahoma"/>
          <w:spacing w:val="-4"/>
        </w:rPr>
        <w:t>.</w:t>
      </w:r>
    </w:p>
    <w:p w14:paraId="1878DD23" w14:textId="77777777" w:rsidR="00942F4E" w:rsidRPr="001A21E8" w:rsidRDefault="00942F4E" w:rsidP="00242E9B">
      <w:pPr>
        <w:tabs>
          <w:tab w:val="left" w:pos="9072"/>
        </w:tabs>
        <w:spacing w:line="276" w:lineRule="auto"/>
        <w:ind w:right="14"/>
        <w:jc w:val="both"/>
      </w:pPr>
    </w:p>
    <w:p w14:paraId="6FC84AD9" w14:textId="78D625A2" w:rsidR="00942F4E" w:rsidRDefault="005651E3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hAnsi="Tahoma" w:cs="Tahoma"/>
        </w:rPr>
      </w:pPr>
      <w:r w:rsidRPr="005651E3">
        <w:rPr>
          <w:rFonts w:ascii="Tahoma" w:hAnsi="Tahoma" w:cs="Tahoma"/>
        </w:rPr>
        <w:t>Za realizację Projektu odpowiedzialny(a) jest ...................................................................... z siedzibą ...................................................................................</w:t>
      </w:r>
      <w:r w:rsidR="00293AFC">
        <w:rPr>
          <w:rFonts w:ascii="Tahoma" w:hAnsi="Tahoma" w:cs="Tahoma"/>
        </w:rPr>
        <w:t>....................NIP………………………………………REGON…………………………………….. zwany(a) dalej Beneficjentem.</w:t>
      </w:r>
    </w:p>
    <w:p w14:paraId="71EC5D71" w14:textId="77777777" w:rsidR="005651E3" w:rsidRPr="005651E3" w:rsidRDefault="005651E3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hAnsi="Tahoma" w:cs="Tahoma"/>
        </w:rPr>
      </w:pPr>
    </w:p>
    <w:p w14:paraId="13C9A693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:</w:t>
      </w:r>
    </w:p>
    <w:p w14:paraId="3A0805E2" w14:textId="7317FF10" w:rsidR="00942F4E" w:rsidRPr="001A21E8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5"/>
        </w:rPr>
        <w:t>(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="00B74C45">
        <w:rPr>
          <w:rFonts w:ascii="Tahoma" w:eastAsia="Tahoma" w:hAnsi="Tahoma" w:cs="Tahoma"/>
          <w:spacing w:val="-1"/>
        </w:rPr>
        <w:t xml:space="preserve">2012 Nr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B74C45">
        <w:rPr>
          <w:rFonts w:ascii="Tahoma" w:eastAsia="Tahoma" w:hAnsi="Tahoma" w:cs="Tahoma"/>
          <w:spacing w:val="-4"/>
        </w:rPr>
        <w:t xml:space="preserve">poz. 47) </w:t>
      </w:r>
    </w:p>
    <w:p w14:paraId="60D67695" w14:textId="4F872DE4" w:rsidR="00942F4E" w:rsidRPr="00B63A83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ozpor</w:t>
      </w:r>
      <w:r w:rsidRPr="00B63A83">
        <w:rPr>
          <w:rFonts w:ascii="Tahoma" w:eastAsia="Tahoma" w:hAnsi="Tahoma" w:cs="Tahoma"/>
          <w:spacing w:val="1"/>
        </w:rPr>
        <w:t>zą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ia</w:t>
      </w:r>
      <w:r w:rsidRPr="00B63A83">
        <w:rPr>
          <w:rFonts w:ascii="Tahoma" w:eastAsia="Tahoma" w:hAnsi="Tahoma" w:cs="Tahoma"/>
          <w:spacing w:val="1"/>
        </w:rPr>
        <w:t xml:space="preserve"> </w:t>
      </w:r>
      <w:r w:rsidRPr="00B63A83">
        <w:rPr>
          <w:rFonts w:ascii="Tahoma" w:eastAsia="Tahoma" w:hAnsi="Tahoma" w:cs="Tahoma"/>
          <w:spacing w:val="-4"/>
        </w:rPr>
        <w:t>P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rl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m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tu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 i</w:t>
      </w:r>
      <w:r w:rsidRPr="00B63A83">
        <w:rPr>
          <w:rFonts w:ascii="Tahoma" w:eastAsia="Tahoma" w:hAnsi="Tahoma" w:cs="Tahoma"/>
          <w:spacing w:val="13"/>
        </w:rPr>
        <w:t xml:space="preserve"> </w:t>
      </w:r>
      <w:r w:rsidRPr="00B63A83">
        <w:rPr>
          <w:rFonts w:ascii="Tahoma" w:eastAsia="Tahoma" w:hAnsi="Tahoma" w:cs="Tahoma"/>
          <w:spacing w:val="-1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</w:rPr>
        <w:t>(</w:t>
      </w:r>
      <w:r w:rsidRPr="00B63A83">
        <w:rPr>
          <w:rFonts w:ascii="Tahoma" w:eastAsia="Tahoma" w:hAnsi="Tahoma" w:cs="Tahoma"/>
          <w:spacing w:val="2"/>
        </w:rPr>
        <w:t>U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2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  <w:spacing w:val="1"/>
        </w:rPr>
        <w:t>3</w:t>
      </w:r>
      <w:r w:rsidRPr="00B63A83">
        <w:rPr>
          <w:rFonts w:ascii="Tahoma" w:eastAsia="Tahoma" w:hAnsi="Tahoma" w:cs="Tahoma"/>
          <w:spacing w:val="-1"/>
        </w:rPr>
        <w:t>03</w:t>
      </w:r>
      <w:r w:rsidRPr="00B63A83">
        <w:rPr>
          <w:rFonts w:ascii="Tahoma" w:eastAsia="Tahoma" w:hAnsi="Tahoma" w:cs="Tahoma"/>
          <w:spacing w:val="3"/>
        </w:rPr>
        <w:t>/</w:t>
      </w:r>
      <w:r w:rsidRPr="00B63A83">
        <w:rPr>
          <w:rFonts w:ascii="Tahoma" w:eastAsia="Tahoma" w:hAnsi="Tahoma" w:cs="Tahoma"/>
          <w:spacing w:val="-1"/>
        </w:rPr>
        <w:t>2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3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4"/>
        </w:rPr>
        <w:t xml:space="preserve"> </w:t>
      </w:r>
      <w:r w:rsidRPr="00B63A83">
        <w:rPr>
          <w:rFonts w:ascii="Tahoma" w:eastAsia="Tahoma" w:hAnsi="Tahoma" w:cs="Tahoma"/>
        </w:rPr>
        <w:t>dnia</w:t>
      </w:r>
      <w:r w:rsidRPr="00B63A83">
        <w:rPr>
          <w:rFonts w:ascii="Tahoma" w:eastAsia="Tahoma" w:hAnsi="Tahoma" w:cs="Tahoma"/>
          <w:spacing w:val="12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10"/>
        </w:rPr>
        <w:t xml:space="preserve"> </w:t>
      </w:r>
      <w:r w:rsidRPr="00B63A83">
        <w:rPr>
          <w:rFonts w:ascii="Tahoma" w:eastAsia="Tahoma" w:hAnsi="Tahoma" w:cs="Tahoma"/>
        </w:rPr>
        <w:t>gru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ia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1"/>
        </w:rPr>
        <w:t>2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3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="0042226E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st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2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57"/>
        </w:rPr>
        <w:t xml:space="preserve"> 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spól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e pr</w:t>
      </w:r>
      <w:r w:rsidRPr="00B63A83">
        <w:rPr>
          <w:rFonts w:ascii="Tahoma" w:eastAsia="Tahoma" w:hAnsi="Tahoma" w:cs="Tahoma"/>
          <w:spacing w:val="1"/>
        </w:rPr>
        <w:t>ze</w:t>
      </w:r>
      <w:r w:rsidRPr="00B63A83">
        <w:rPr>
          <w:rFonts w:ascii="Tahoma" w:eastAsia="Tahoma" w:hAnsi="Tahoma" w:cs="Tahoma"/>
        </w:rPr>
        <w:t>pisy do</w:t>
      </w:r>
      <w:r w:rsidRPr="00B63A83">
        <w:rPr>
          <w:rFonts w:ascii="Tahoma" w:eastAsia="Tahoma" w:hAnsi="Tahoma" w:cs="Tahoma"/>
          <w:spacing w:val="-2"/>
        </w:rPr>
        <w:t>t</w:t>
      </w:r>
      <w:r w:rsidRPr="00B63A83">
        <w:rPr>
          <w:rFonts w:ascii="Tahoma" w:eastAsia="Tahoma" w:hAnsi="Tahoma" w:cs="Tahoma"/>
          <w:spacing w:val="-3"/>
        </w:rPr>
        <w:t>y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1"/>
        </w:rPr>
        <w:t xml:space="preserve"> 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59"/>
        </w:rPr>
        <w:t xml:space="preserve">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 xml:space="preserve">u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</w:t>
      </w:r>
      <w:r w:rsidRPr="00B63A83">
        <w:rPr>
          <w:rFonts w:ascii="Tahoma" w:eastAsia="Tahoma" w:hAnsi="Tahoma" w:cs="Tahoma"/>
          <w:spacing w:val="3"/>
        </w:rPr>
        <w:t>w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 xml:space="preserve">u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gi</w:t>
      </w:r>
      <w:r w:rsidRPr="00B63A83">
        <w:rPr>
          <w:rFonts w:ascii="Tahoma" w:eastAsia="Tahoma" w:hAnsi="Tahoma" w:cs="Tahoma"/>
          <w:spacing w:val="2"/>
        </w:rPr>
        <w:t>o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</w:t>
      </w:r>
      <w:r w:rsidRPr="00B63A83">
        <w:rPr>
          <w:rFonts w:ascii="Tahoma" w:eastAsia="Tahoma" w:hAnsi="Tahoma" w:cs="Tahoma"/>
          <w:spacing w:val="-2"/>
        </w:rPr>
        <w:t>o</w:t>
      </w:r>
      <w:r w:rsidRPr="00B63A83">
        <w:rPr>
          <w:rFonts w:ascii="Tahoma" w:eastAsia="Tahoma" w:hAnsi="Tahoma" w:cs="Tahoma"/>
        </w:rPr>
        <w:t>,</w:t>
      </w:r>
      <w:r w:rsidR="00B63A83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 xml:space="preserve">go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szu Społ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c</w:t>
      </w:r>
      <w:r w:rsidR="00B63A83" w:rsidRPr="00B63A83">
        <w:rPr>
          <w:rFonts w:ascii="Tahoma" w:eastAsia="Tahoma" w:hAnsi="Tahoma" w:cs="Tahoma"/>
        </w:rPr>
        <w:t xml:space="preserve">znego,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 xml:space="preserve">u 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</w:rPr>
        <w:t>pó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oś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 xml:space="preserve">i,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 xml:space="preserve">go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</w:rPr>
        <w:t>d</w:t>
      </w:r>
      <w:r w:rsidRPr="00B63A83">
        <w:rPr>
          <w:rFonts w:ascii="Tahoma" w:eastAsia="Tahoma" w:hAnsi="Tahoma" w:cs="Tahoma"/>
          <w:spacing w:val="2"/>
        </w:rPr>
        <w:t>u</w:t>
      </w:r>
      <w:r w:rsidRPr="00B63A83">
        <w:rPr>
          <w:rFonts w:ascii="Tahoma" w:eastAsia="Tahoma" w:hAnsi="Tahoma" w:cs="Tahoma"/>
        </w:rPr>
        <w:t xml:space="preserve">szu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2"/>
        </w:rPr>
        <w:t>g</w:t>
      </w:r>
      <w:r w:rsidRPr="00B63A83">
        <w:rPr>
          <w:rFonts w:ascii="Tahoma" w:eastAsia="Tahoma" w:hAnsi="Tahoma" w:cs="Tahoma"/>
        </w:rPr>
        <w:t>o</w:t>
      </w:r>
      <w:r w:rsidR="00B63A83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a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</w:rPr>
        <w:t>rz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1"/>
        </w:rPr>
        <w:t>j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3"/>
        </w:rPr>
        <w:t>b</w:t>
      </w:r>
      <w:r w:rsidRPr="00B63A83">
        <w:rPr>
          <w:rFonts w:ascii="Tahoma" w:eastAsia="Tahoma" w:hAnsi="Tahoma" w:cs="Tahoma"/>
        </w:rPr>
        <w:t>sz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2"/>
        </w:rPr>
        <w:t>ó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Wi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2"/>
        </w:rPr>
        <w:t>c</w:t>
      </w:r>
      <w:r w:rsidRPr="00B63A83">
        <w:rPr>
          <w:rFonts w:ascii="Tahoma" w:eastAsia="Tahoma" w:hAnsi="Tahoma" w:cs="Tahoma"/>
        </w:rPr>
        <w:t>h</w:t>
      </w:r>
      <w:r w:rsidRPr="00B63A83">
        <w:rPr>
          <w:rFonts w:ascii="Tahoma" w:eastAsia="Tahoma" w:hAnsi="Tahoma" w:cs="Tahoma"/>
          <w:spacing w:val="1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3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 F</w:t>
      </w:r>
      <w:r w:rsidRPr="00B63A83">
        <w:rPr>
          <w:rFonts w:ascii="Tahoma" w:eastAsia="Tahoma" w:hAnsi="Tahoma" w:cs="Tahoma"/>
          <w:spacing w:val="1"/>
        </w:rPr>
        <w:t>u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dus</w:t>
      </w:r>
      <w:r w:rsidRPr="00B63A83">
        <w:rPr>
          <w:rFonts w:ascii="Tahoma" w:eastAsia="Tahoma" w:hAnsi="Tahoma" w:cs="Tahoma"/>
          <w:spacing w:val="2"/>
        </w:rPr>
        <w:t>z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Mor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b</w:t>
      </w:r>
      <w:r w:rsidRPr="00B63A83">
        <w:rPr>
          <w:rFonts w:ascii="Tahoma" w:eastAsia="Tahoma" w:hAnsi="Tahoma" w:cs="Tahoma"/>
          <w:spacing w:val="3"/>
        </w:rPr>
        <w:t>a</w:t>
      </w:r>
      <w:r w:rsidRPr="00B63A83">
        <w:rPr>
          <w:rFonts w:ascii="Tahoma" w:eastAsia="Tahoma" w:hAnsi="Tahoma" w:cs="Tahoma"/>
          <w:spacing w:val="-1"/>
        </w:rPr>
        <w:t>ck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z</w:t>
      </w:r>
      <w:r w:rsidR="00015697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1"/>
        </w:rPr>
        <w:t>ta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2"/>
        </w:rPr>
        <w:t>e</w:t>
      </w:r>
      <w:r w:rsidRPr="00B63A83">
        <w:rPr>
          <w:rFonts w:ascii="Tahoma" w:eastAsia="Tahoma" w:hAnsi="Tahoma" w:cs="Tahoma"/>
        </w:rPr>
        <w:t>go pr</w:t>
      </w:r>
      <w:r w:rsidRPr="00B63A83">
        <w:rPr>
          <w:rFonts w:ascii="Tahoma" w:eastAsia="Tahoma" w:hAnsi="Tahoma" w:cs="Tahoma"/>
          <w:spacing w:val="1"/>
        </w:rPr>
        <w:t>ze</w:t>
      </w:r>
      <w:r w:rsidRPr="00B63A83">
        <w:rPr>
          <w:rFonts w:ascii="Tahoma" w:eastAsia="Tahoma" w:hAnsi="Tahoma" w:cs="Tahoma"/>
        </w:rPr>
        <w:t>pisy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</w:rPr>
        <w:t>ogól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11"/>
        </w:rPr>
        <w:t xml:space="preserve"> </w:t>
      </w:r>
      <w:r w:rsidRPr="00B63A83">
        <w:rPr>
          <w:rFonts w:ascii="Tahoma" w:eastAsia="Tahoma" w:hAnsi="Tahoma" w:cs="Tahoma"/>
        </w:rPr>
        <w:t>do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  <w:spacing w:val="-3"/>
        </w:rPr>
        <w:t>y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6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</w:t>
      </w:r>
      <w:r w:rsidRPr="00B63A83">
        <w:rPr>
          <w:rFonts w:ascii="Tahoma" w:eastAsia="Tahoma" w:hAnsi="Tahoma" w:cs="Tahoma"/>
          <w:spacing w:val="3"/>
        </w:rPr>
        <w:t>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4"/>
        </w:rPr>
        <w:t xml:space="preserve">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un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szu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  <w:spacing w:val="2"/>
        </w:rPr>
        <w:t>o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gio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="00B63A83" w:rsidRPr="00B63A83">
        <w:rPr>
          <w:rFonts w:ascii="Tahoma" w:eastAsia="Tahoma" w:hAnsi="Tahoma" w:cs="Tahoma"/>
        </w:rPr>
        <w:t xml:space="preserve">go,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</w:rPr>
        <w:t>F</w:t>
      </w:r>
      <w:r w:rsidRPr="00B63A83">
        <w:rPr>
          <w:rFonts w:ascii="Tahoma" w:eastAsia="Tahoma" w:hAnsi="Tahoma" w:cs="Tahoma"/>
          <w:spacing w:val="1"/>
        </w:rPr>
        <w:t>u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dus</w:t>
      </w:r>
      <w:r w:rsidRPr="00B63A83">
        <w:rPr>
          <w:rFonts w:ascii="Tahoma" w:eastAsia="Tahoma" w:hAnsi="Tahoma" w:cs="Tahoma"/>
          <w:spacing w:val="2"/>
        </w:rPr>
        <w:t>z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</w:rPr>
        <w:t>poł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zneg</w:t>
      </w:r>
      <w:r w:rsidRPr="00B63A83">
        <w:rPr>
          <w:rFonts w:ascii="Tahoma" w:eastAsia="Tahoma" w:hAnsi="Tahoma" w:cs="Tahoma"/>
          <w:spacing w:val="-3"/>
        </w:rPr>
        <w:t>o</w:t>
      </w:r>
      <w:r w:rsidRPr="00B63A83">
        <w:rPr>
          <w:rFonts w:ascii="Tahoma" w:eastAsia="Tahoma" w:hAnsi="Tahoma" w:cs="Tahoma"/>
        </w:rPr>
        <w:t>,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</w:rPr>
        <w:t>F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dus</w:t>
      </w:r>
      <w:r w:rsidRPr="00B63A83">
        <w:rPr>
          <w:rFonts w:ascii="Tahoma" w:eastAsia="Tahoma" w:hAnsi="Tahoma" w:cs="Tahoma"/>
          <w:spacing w:val="2"/>
        </w:rPr>
        <w:t>z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</w:rPr>
        <w:t>Sp</w:t>
      </w:r>
      <w:r w:rsidRPr="00B63A83">
        <w:rPr>
          <w:rFonts w:ascii="Tahoma" w:eastAsia="Tahoma" w:hAnsi="Tahoma" w:cs="Tahoma"/>
          <w:spacing w:val="2"/>
        </w:rPr>
        <w:t>ó</w:t>
      </w:r>
      <w:r w:rsidRPr="00B63A83">
        <w:rPr>
          <w:rFonts w:ascii="Tahoma" w:eastAsia="Tahoma" w:hAnsi="Tahoma" w:cs="Tahoma"/>
          <w:spacing w:val="-1"/>
        </w:rPr>
        <w:t>jn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2"/>
        </w:rPr>
        <w:t>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38"/>
        </w:rPr>
        <w:t xml:space="preserve"> 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45"/>
        </w:rPr>
        <w:t xml:space="preserve"> 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rop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2"/>
        </w:rPr>
        <w:t>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33"/>
        </w:rPr>
        <w:t xml:space="preserve"> </w:t>
      </w:r>
      <w:r w:rsidRPr="00B63A83">
        <w:rPr>
          <w:rFonts w:ascii="Tahoma" w:eastAsia="Tahoma" w:hAnsi="Tahoma" w:cs="Tahoma"/>
          <w:spacing w:val="2"/>
        </w:rPr>
        <w:t>F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duszu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  <w:spacing w:val="2"/>
        </w:rPr>
        <w:t>M</w:t>
      </w:r>
      <w:r w:rsidRPr="00B63A83">
        <w:rPr>
          <w:rFonts w:ascii="Tahoma" w:eastAsia="Tahoma" w:hAnsi="Tahoma" w:cs="Tahoma"/>
        </w:rPr>
        <w:t>ors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="00B63A83">
        <w:rPr>
          <w:rFonts w:ascii="Tahoma" w:eastAsia="Tahoma" w:hAnsi="Tahoma" w:cs="Tahoma"/>
        </w:rPr>
        <w:br/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b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2"/>
        </w:rPr>
        <w:t>c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42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2"/>
        </w:rPr>
        <w:t>c</w:t>
      </w:r>
      <w:r w:rsidRPr="00B63A83">
        <w:rPr>
          <w:rFonts w:ascii="Tahoma" w:eastAsia="Tahoma" w:hAnsi="Tahoma" w:cs="Tahoma"/>
          <w:spacing w:val="-3"/>
        </w:rPr>
        <w:t>h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3"/>
        </w:rPr>
        <w:t>a</w:t>
      </w:r>
      <w:r w:rsidRPr="00B63A83">
        <w:rPr>
          <w:rFonts w:ascii="Tahoma" w:eastAsia="Tahoma" w:hAnsi="Tahoma" w:cs="Tahoma"/>
          <w:spacing w:val="1"/>
        </w:rPr>
        <w:t>ją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4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roz</w:t>
      </w:r>
      <w:r w:rsidRPr="00B63A83">
        <w:rPr>
          <w:rFonts w:ascii="Tahoma" w:eastAsia="Tahoma" w:hAnsi="Tahoma" w:cs="Tahoma"/>
          <w:spacing w:val="1"/>
        </w:rPr>
        <w:t>p</w:t>
      </w:r>
      <w:r w:rsidRPr="00B63A83">
        <w:rPr>
          <w:rFonts w:ascii="Tahoma" w:eastAsia="Tahoma" w:hAnsi="Tahoma" w:cs="Tahoma"/>
        </w:rPr>
        <w:t>orz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ie</w:t>
      </w:r>
      <w:r w:rsidRPr="00B63A83">
        <w:rPr>
          <w:rFonts w:ascii="Tahoma" w:eastAsia="Tahoma" w:hAnsi="Tahoma" w:cs="Tahoma"/>
          <w:spacing w:val="40"/>
        </w:rPr>
        <w:t xml:space="preserve"> </w:t>
      </w:r>
      <w:r w:rsidRPr="00B63A83">
        <w:rPr>
          <w:rFonts w:ascii="Tahoma" w:eastAsia="Tahoma" w:hAnsi="Tahoma" w:cs="Tahoma"/>
          <w:spacing w:val="-1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2"/>
        </w:rPr>
        <w:t>d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47"/>
        </w:rPr>
        <w:t xml:space="preserve"> </w:t>
      </w:r>
      <w:r w:rsidRPr="00B63A83">
        <w:rPr>
          <w:rFonts w:ascii="Tahoma" w:eastAsia="Tahoma" w:hAnsi="Tahoma" w:cs="Tahoma"/>
        </w:rPr>
        <w:t>(</w:t>
      </w:r>
      <w:r w:rsidRPr="00B63A83">
        <w:rPr>
          <w:rFonts w:ascii="Tahoma" w:eastAsia="Tahoma" w:hAnsi="Tahoma" w:cs="Tahoma"/>
          <w:spacing w:val="1"/>
        </w:rPr>
        <w:t>WE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  <w:spacing w:val="1"/>
        </w:rPr>
        <w:t>8</w:t>
      </w:r>
      <w:r w:rsidRPr="00B63A83">
        <w:rPr>
          <w:rFonts w:ascii="Tahoma" w:eastAsia="Tahoma" w:hAnsi="Tahoma" w:cs="Tahoma"/>
          <w:spacing w:val="-1"/>
        </w:rPr>
        <w:t>3</w:t>
      </w:r>
      <w:r w:rsidRPr="00B63A83">
        <w:rPr>
          <w:rFonts w:ascii="Tahoma" w:eastAsia="Tahoma" w:hAnsi="Tahoma" w:cs="Tahoma"/>
          <w:spacing w:val="1"/>
        </w:rPr>
        <w:t>/2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</w:rPr>
        <w:t>6</w:t>
      </w:r>
      <w:r w:rsidRPr="00B63A83">
        <w:rPr>
          <w:rFonts w:ascii="Tahoma" w:eastAsia="Tahoma" w:hAnsi="Tahoma" w:cs="Tahoma"/>
          <w:spacing w:val="42"/>
        </w:rPr>
        <w:t xml:space="preserve"> </w:t>
      </w:r>
      <w:r w:rsidRPr="00B63A83">
        <w:rPr>
          <w:rFonts w:ascii="Tahoma" w:eastAsia="Tahoma" w:hAnsi="Tahoma" w:cs="Tahoma"/>
          <w:spacing w:val="3"/>
        </w:rPr>
        <w:t>(</w:t>
      </w:r>
      <w:r w:rsidRPr="00B63A83">
        <w:rPr>
          <w:rFonts w:ascii="Tahoma" w:eastAsia="Tahoma" w:hAnsi="Tahoma" w:cs="Tahoma"/>
          <w:spacing w:val="-1"/>
        </w:rPr>
        <w:t>D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5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</w:rPr>
        <w:t>L</w:t>
      </w:r>
      <w:r w:rsidR="00B74C45">
        <w:rPr>
          <w:rFonts w:ascii="Tahoma" w:eastAsia="Tahoma" w:hAnsi="Tahoma" w:cs="Tahoma"/>
        </w:rPr>
        <w:t xml:space="preserve"> 2013 Nr 347 poz. 320)</w:t>
      </w:r>
      <w:r w:rsidRPr="00B63A83">
        <w:rPr>
          <w:rFonts w:ascii="Tahoma" w:eastAsia="Tahoma" w:hAnsi="Tahoma" w:cs="Tahoma"/>
          <w:spacing w:val="53"/>
        </w:rPr>
        <w:t xml:space="preserve"> </w:t>
      </w:r>
      <w:r w:rsidR="00B74C45">
        <w:rPr>
          <w:rFonts w:ascii="Tahoma" w:eastAsia="Tahoma" w:hAnsi="Tahoma" w:cs="Tahoma"/>
          <w:spacing w:val="53"/>
        </w:rPr>
        <w:t>-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wa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go</w:t>
      </w:r>
      <w:r w:rsidRPr="00B63A83">
        <w:rPr>
          <w:rFonts w:ascii="Tahoma" w:eastAsia="Tahoma" w:hAnsi="Tahoma" w:cs="Tahoma"/>
          <w:spacing w:val="-8"/>
        </w:rPr>
        <w:t xml:space="preserve"> </w:t>
      </w:r>
      <w:r w:rsidRPr="00B63A83">
        <w:rPr>
          <w:rFonts w:ascii="Tahoma" w:eastAsia="Tahoma" w:hAnsi="Tahoma" w:cs="Tahoma"/>
        </w:rPr>
        <w:t>d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j</w:t>
      </w:r>
      <w:r w:rsidRPr="00B63A83">
        <w:rPr>
          <w:rFonts w:ascii="Tahoma" w:eastAsia="Tahoma" w:hAnsi="Tahoma" w:cs="Tahoma"/>
          <w:spacing w:val="-5"/>
        </w:rPr>
        <w:t xml:space="preserve"> </w:t>
      </w:r>
      <w:r w:rsidRPr="00B63A83">
        <w:rPr>
          <w:rFonts w:ascii="Tahoma" w:eastAsia="Tahoma" w:hAnsi="Tahoma" w:cs="Tahoma"/>
          <w:b/>
        </w:rPr>
        <w:t>roz</w:t>
      </w:r>
      <w:r w:rsidRPr="00B63A83">
        <w:rPr>
          <w:rFonts w:ascii="Tahoma" w:eastAsia="Tahoma" w:hAnsi="Tahoma" w:cs="Tahoma"/>
          <w:b/>
          <w:spacing w:val="1"/>
        </w:rPr>
        <w:t>p</w:t>
      </w:r>
      <w:r w:rsidRPr="00B63A83">
        <w:rPr>
          <w:rFonts w:ascii="Tahoma" w:eastAsia="Tahoma" w:hAnsi="Tahoma" w:cs="Tahoma"/>
          <w:b/>
        </w:rPr>
        <w:t>orz</w:t>
      </w:r>
      <w:r w:rsidRPr="00B63A83">
        <w:rPr>
          <w:rFonts w:ascii="Tahoma" w:eastAsia="Tahoma" w:hAnsi="Tahoma" w:cs="Tahoma"/>
          <w:b/>
          <w:spacing w:val="1"/>
        </w:rPr>
        <w:t>ą</w:t>
      </w:r>
      <w:r w:rsidRPr="00B63A83">
        <w:rPr>
          <w:rFonts w:ascii="Tahoma" w:eastAsia="Tahoma" w:hAnsi="Tahoma" w:cs="Tahoma"/>
          <w:b/>
        </w:rPr>
        <w:t>dz</w:t>
      </w:r>
      <w:r w:rsidRPr="00B63A83">
        <w:rPr>
          <w:rFonts w:ascii="Tahoma" w:eastAsia="Tahoma" w:hAnsi="Tahoma" w:cs="Tahoma"/>
          <w:b/>
          <w:spacing w:val="1"/>
        </w:rPr>
        <w:t>e</w:t>
      </w:r>
      <w:r w:rsidRPr="00B63A83">
        <w:rPr>
          <w:rFonts w:ascii="Tahoma" w:eastAsia="Tahoma" w:hAnsi="Tahoma" w:cs="Tahoma"/>
          <w:b/>
          <w:spacing w:val="-1"/>
        </w:rPr>
        <w:t>n</w:t>
      </w:r>
      <w:r w:rsidRPr="00B63A83">
        <w:rPr>
          <w:rFonts w:ascii="Tahoma" w:eastAsia="Tahoma" w:hAnsi="Tahoma" w:cs="Tahoma"/>
          <w:b/>
        </w:rPr>
        <w:t>i</w:t>
      </w:r>
      <w:r w:rsidRPr="00B63A83">
        <w:rPr>
          <w:rFonts w:ascii="Tahoma" w:eastAsia="Tahoma" w:hAnsi="Tahoma" w:cs="Tahoma"/>
          <w:b/>
          <w:spacing w:val="3"/>
        </w:rPr>
        <w:t>e</w:t>
      </w:r>
      <w:r w:rsidRPr="00B63A83">
        <w:rPr>
          <w:rFonts w:ascii="Tahoma" w:eastAsia="Tahoma" w:hAnsi="Tahoma" w:cs="Tahoma"/>
          <w:b/>
        </w:rPr>
        <w:t>m</w:t>
      </w:r>
      <w:r w:rsidRPr="00B63A83">
        <w:rPr>
          <w:rFonts w:ascii="Tahoma" w:eastAsia="Tahoma" w:hAnsi="Tahoma" w:cs="Tahoma"/>
          <w:b/>
          <w:spacing w:val="-15"/>
        </w:rPr>
        <w:t xml:space="preserve"> </w:t>
      </w:r>
      <w:r w:rsidRPr="00B63A83">
        <w:rPr>
          <w:rFonts w:ascii="Tahoma" w:eastAsia="Tahoma" w:hAnsi="Tahoma" w:cs="Tahoma"/>
          <w:b/>
        </w:rPr>
        <w:t>ogól</w:t>
      </w:r>
      <w:r w:rsidRPr="00B63A83">
        <w:rPr>
          <w:rFonts w:ascii="Tahoma" w:eastAsia="Tahoma" w:hAnsi="Tahoma" w:cs="Tahoma"/>
          <w:b/>
          <w:spacing w:val="-1"/>
        </w:rPr>
        <w:t>ny</w:t>
      </w:r>
      <w:r w:rsidRPr="00B63A83">
        <w:rPr>
          <w:rFonts w:ascii="Tahoma" w:eastAsia="Tahoma" w:hAnsi="Tahoma" w:cs="Tahoma"/>
          <w:b/>
        </w:rPr>
        <w:t>m</w:t>
      </w:r>
      <w:r w:rsidRPr="00B63A83">
        <w:rPr>
          <w:rFonts w:ascii="Tahoma" w:eastAsia="Tahoma" w:hAnsi="Tahoma" w:cs="Tahoma"/>
        </w:rPr>
        <w:t>;</w:t>
      </w:r>
    </w:p>
    <w:p w14:paraId="1E9016E9" w14:textId="7E3B5A99" w:rsidR="00942F4E" w:rsidRPr="001A21E8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</w:rPr>
        <w:t>ozpor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  <w:spacing w:val="-1"/>
        </w:rPr>
        <w:t>04</w:t>
      </w:r>
      <w:r w:rsidRPr="001A21E8">
        <w:rPr>
          <w:rFonts w:ascii="Tahoma" w:eastAsia="Tahoma" w:hAnsi="Tahoma" w:cs="Tahoma"/>
          <w:spacing w:val="3"/>
        </w:rPr>
        <w:t>/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gru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="00B63A8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szu Społ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znego i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hy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7"/>
        </w:rPr>
        <w:t>e</w:t>
      </w:r>
      <w:r w:rsidRPr="001A21E8">
        <w:rPr>
          <w:rFonts w:ascii="Tahoma" w:eastAsia="Tahoma" w:hAnsi="Tahoma" w:cs="Tahoma"/>
        </w:rPr>
        <w:t>go 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dy (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)</w:t>
      </w:r>
      <w:r w:rsidR="007F3779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1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8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(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rz.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B74C45">
        <w:rPr>
          <w:rFonts w:ascii="Tahoma" w:eastAsia="Tahoma" w:hAnsi="Tahoma" w:cs="Tahoma"/>
          <w:spacing w:val="-2"/>
        </w:rPr>
        <w:t xml:space="preserve"> 2013 Nr 347 poz. 470); </w:t>
      </w:r>
    </w:p>
    <w:p w14:paraId="18CBA7E3" w14:textId="4C8C81EF" w:rsidR="00942F4E" w:rsidRPr="001579C0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579C0">
        <w:rPr>
          <w:rFonts w:ascii="Tahoma" w:eastAsia="Tahoma" w:hAnsi="Tahoma" w:cs="Tahoma"/>
          <w:spacing w:val="-4"/>
        </w:rPr>
        <w:t>R</w:t>
      </w:r>
      <w:r w:rsidRPr="001579C0">
        <w:rPr>
          <w:rFonts w:ascii="Tahoma" w:eastAsia="Tahoma" w:hAnsi="Tahoma" w:cs="Tahoma"/>
        </w:rPr>
        <w:t>ozpor</w:t>
      </w:r>
      <w:r w:rsidRPr="001579C0">
        <w:rPr>
          <w:rFonts w:ascii="Tahoma" w:eastAsia="Tahoma" w:hAnsi="Tahoma" w:cs="Tahoma"/>
          <w:spacing w:val="1"/>
        </w:rPr>
        <w:t>zą</w:t>
      </w:r>
      <w:r w:rsidRPr="001579C0">
        <w:rPr>
          <w:rFonts w:ascii="Tahoma" w:eastAsia="Tahoma" w:hAnsi="Tahoma" w:cs="Tahoma"/>
        </w:rPr>
        <w:t>dz</w:t>
      </w:r>
      <w:r w:rsidRPr="001579C0">
        <w:rPr>
          <w:rFonts w:ascii="Tahoma" w:eastAsia="Tahoma" w:hAnsi="Tahoma" w:cs="Tahoma"/>
          <w:spacing w:val="1"/>
        </w:rPr>
        <w:t>e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ia</w:t>
      </w:r>
      <w:r w:rsidRPr="001579C0">
        <w:rPr>
          <w:rFonts w:ascii="Tahoma" w:eastAsia="Tahoma" w:hAnsi="Tahoma" w:cs="Tahoma"/>
          <w:spacing w:val="45"/>
        </w:rPr>
        <w:t xml:space="preserve"> </w:t>
      </w:r>
      <w:r w:rsidRPr="001579C0">
        <w:rPr>
          <w:rFonts w:ascii="Tahoma" w:eastAsia="Tahoma" w:hAnsi="Tahoma" w:cs="Tahoma"/>
          <w:spacing w:val="-4"/>
        </w:rPr>
        <w:t>K</w:t>
      </w:r>
      <w:r w:rsidRPr="001579C0">
        <w:rPr>
          <w:rFonts w:ascii="Tahoma" w:eastAsia="Tahoma" w:hAnsi="Tahoma" w:cs="Tahoma"/>
        </w:rPr>
        <w:t>omi</w:t>
      </w:r>
      <w:r w:rsidRPr="001579C0">
        <w:rPr>
          <w:rFonts w:ascii="Tahoma" w:eastAsia="Tahoma" w:hAnsi="Tahoma" w:cs="Tahoma"/>
          <w:spacing w:val="3"/>
        </w:rPr>
        <w:t>s</w:t>
      </w:r>
      <w:r w:rsidRPr="001579C0">
        <w:rPr>
          <w:rFonts w:ascii="Tahoma" w:eastAsia="Tahoma" w:hAnsi="Tahoma" w:cs="Tahoma"/>
          <w:spacing w:val="-1"/>
        </w:rPr>
        <w:t>j</w:t>
      </w:r>
      <w:r w:rsidRPr="001579C0">
        <w:rPr>
          <w:rFonts w:ascii="Tahoma" w:eastAsia="Tahoma" w:hAnsi="Tahoma" w:cs="Tahoma"/>
        </w:rPr>
        <w:t>i</w:t>
      </w:r>
      <w:r w:rsidRPr="001579C0">
        <w:rPr>
          <w:rFonts w:ascii="Tahoma" w:eastAsia="Tahoma" w:hAnsi="Tahoma" w:cs="Tahoma"/>
          <w:spacing w:val="52"/>
        </w:rPr>
        <w:t xml:space="preserve"> </w:t>
      </w:r>
      <w:r w:rsidRPr="001579C0">
        <w:rPr>
          <w:rFonts w:ascii="Tahoma" w:eastAsia="Tahoma" w:hAnsi="Tahoma" w:cs="Tahoma"/>
          <w:spacing w:val="3"/>
        </w:rPr>
        <w:t>(</w:t>
      </w:r>
      <w:r w:rsidRPr="001579C0">
        <w:rPr>
          <w:rFonts w:ascii="Tahoma" w:eastAsia="Tahoma" w:hAnsi="Tahoma" w:cs="Tahoma"/>
          <w:spacing w:val="1"/>
        </w:rPr>
        <w:t>UE</w:t>
      </w:r>
      <w:r w:rsidRPr="001579C0">
        <w:rPr>
          <w:rFonts w:ascii="Tahoma" w:eastAsia="Tahoma" w:hAnsi="Tahoma" w:cs="Tahoma"/>
        </w:rPr>
        <w:t>)</w:t>
      </w:r>
      <w:r w:rsidRPr="001579C0">
        <w:rPr>
          <w:rFonts w:ascii="Tahoma" w:eastAsia="Tahoma" w:hAnsi="Tahoma" w:cs="Tahoma"/>
          <w:spacing w:val="54"/>
        </w:rPr>
        <w:t xml:space="preserve"> 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r</w:t>
      </w:r>
      <w:r w:rsidRPr="001579C0">
        <w:rPr>
          <w:rFonts w:ascii="Tahoma" w:eastAsia="Tahoma" w:hAnsi="Tahoma" w:cs="Tahoma"/>
          <w:spacing w:val="59"/>
        </w:rPr>
        <w:t xml:space="preserve"> </w:t>
      </w:r>
      <w:r w:rsidRPr="001579C0">
        <w:rPr>
          <w:rFonts w:ascii="Tahoma" w:eastAsia="Tahoma" w:hAnsi="Tahoma" w:cs="Tahoma"/>
          <w:spacing w:val="-1"/>
        </w:rPr>
        <w:t>1</w:t>
      </w:r>
      <w:r w:rsidRPr="001579C0">
        <w:rPr>
          <w:rFonts w:ascii="Tahoma" w:eastAsia="Tahoma" w:hAnsi="Tahoma" w:cs="Tahoma"/>
          <w:spacing w:val="1"/>
        </w:rPr>
        <w:t>4</w:t>
      </w:r>
      <w:r w:rsidRPr="001579C0">
        <w:rPr>
          <w:rFonts w:ascii="Tahoma" w:eastAsia="Tahoma" w:hAnsi="Tahoma" w:cs="Tahoma"/>
          <w:spacing w:val="-1"/>
        </w:rPr>
        <w:t>07</w:t>
      </w:r>
      <w:r w:rsidRPr="001579C0">
        <w:rPr>
          <w:rFonts w:ascii="Tahoma" w:eastAsia="Tahoma" w:hAnsi="Tahoma" w:cs="Tahoma"/>
          <w:spacing w:val="3"/>
        </w:rPr>
        <w:t>/</w:t>
      </w:r>
      <w:r w:rsidRPr="001579C0">
        <w:rPr>
          <w:rFonts w:ascii="Tahoma" w:eastAsia="Tahoma" w:hAnsi="Tahoma" w:cs="Tahoma"/>
          <w:spacing w:val="-1"/>
        </w:rPr>
        <w:t>20</w:t>
      </w:r>
      <w:r w:rsidRPr="001579C0">
        <w:rPr>
          <w:rFonts w:ascii="Tahoma" w:eastAsia="Tahoma" w:hAnsi="Tahoma" w:cs="Tahoma"/>
          <w:spacing w:val="1"/>
        </w:rPr>
        <w:t>1</w:t>
      </w:r>
      <w:r w:rsidRPr="001579C0">
        <w:rPr>
          <w:rFonts w:ascii="Tahoma" w:eastAsia="Tahoma" w:hAnsi="Tahoma" w:cs="Tahoma"/>
        </w:rPr>
        <w:t>3</w:t>
      </w:r>
      <w:r w:rsidRPr="001579C0">
        <w:rPr>
          <w:rFonts w:ascii="Tahoma" w:eastAsia="Tahoma" w:hAnsi="Tahoma" w:cs="Tahoma"/>
          <w:spacing w:val="50"/>
        </w:rPr>
        <w:t xml:space="preserve"> </w:t>
      </w:r>
      <w:r w:rsidRPr="001579C0">
        <w:rPr>
          <w:rFonts w:ascii="Tahoma" w:eastAsia="Tahoma" w:hAnsi="Tahoma" w:cs="Tahoma"/>
        </w:rPr>
        <w:t>z</w:t>
      </w:r>
      <w:r w:rsidRPr="001579C0">
        <w:rPr>
          <w:rFonts w:ascii="Tahoma" w:eastAsia="Tahoma" w:hAnsi="Tahoma" w:cs="Tahoma"/>
          <w:spacing w:val="57"/>
        </w:rPr>
        <w:t xml:space="preserve"> </w:t>
      </w:r>
      <w:r w:rsidRPr="001579C0">
        <w:rPr>
          <w:rFonts w:ascii="Tahoma" w:eastAsia="Tahoma" w:hAnsi="Tahoma" w:cs="Tahoma"/>
          <w:spacing w:val="2"/>
        </w:rPr>
        <w:t>d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ia</w:t>
      </w:r>
      <w:r w:rsidRPr="001579C0">
        <w:rPr>
          <w:rFonts w:ascii="Tahoma" w:eastAsia="Tahoma" w:hAnsi="Tahoma" w:cs="Tahoma"/>
          <w:spacing w:val="57"/>
        </w:rPr>
        <w:t xml:space="preserve"> </w:t>
      </w:r>
      <w:r w:rsidRPr="001579C0">
        <w:rPr>
          <w:rFonts w:ascii="Tahoma" w:eastAsia="Tahoma" w:hAnsi="Tahoma" w:cs="Tahoma"/>
          <w:spacing w:val="-1"/>
        </w:rPr>
        <w:t>1</w:t>
      </w:r>
      <w:r w:rsidRPr="001579C0">
        <w:rPr>
          <w:rFonts w:ascii="Tahoma" w:eastAsia="Tahoma" w:hAnsi="Tahoma" w:cs="Tahoma"/>
        </w:rPr>
        <w:t>8</w:t>
      </w:r>
      <w:r w:rsidRPr="001579C0">
        <w:rPr>
          <w:rFonts w:ascii="Tahoma" w:eastAsia="Tahoma" w:hAnsi="Tahoma" w:cs="Tahoma"/>
          <w:spacing w:val="57"/>
        </w:rPr>
        <w:t xml:space="preserve"> </w:t>
      </w:r>
      <w:r w:rsidRPr="001579C0">
        <w:rPr>
          <w:rFonts w:ascii="Tahoma" w:eastAsia="Tahoma" w:hAnsi="Tahoma" w:cs="Tahoma"/>
        </w:rPr>
        <w:t>gru</w:t>
      </w:r>
      <w:r w:rsidRPr="001579C0">
        <w:rPr>
          <w:rFonts w:ascii="Tahoma" w:eastAsia="Tahoma" w:hAnsi="Tahoma" w:cs="Tahoma"/>
          <w:spacing w:val="2"/>
        </w:rPr>
        <w:t>d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ia</w:t>
      </w:r>
      <w:r w:rsidRPr="001579C0">
        <w:rPr>
          <w:rFonts w:ascii="Tahoma" w:eastAsia="Tahoma" w:hAnsi="Tahoma" w:cs="Tahoma"/>
          <w:spacing w:val="52"/>
        </w:rPr>
        <w:t xml:space="preserve"> </w:t>
      </w:r>
      <w:r w:rsidRPr="001579C0">
        <w:rPr>
          <w:rFonts w:ascii="Tahoma" w:eastAsia="Tahoma" w:hAnsi="Tahoma" w:cs="Tahoma"/>
          <w:spacing w:val="1"/>
        </w:rPr>
        <w:t>2</w:t>
      </w:r>
      <w:r w:rsidRPr="001579C0">
        <w:rPr>
          <w:rFonts w:ascii="Tahoma" w:eastAsia="Tahoma" w:hAnsi="Tahoma" w:cs="Tahoma"/>
          <w:spacing w:val="-1"/>
        </w:rPr>
        <w:t>0</w:t>
      </w:r>
      <w:r w:rsidRPr="001579C0">
        <w:rPr>
          <w:rFonts w:ascii="Tahoma" w:eastAsia="Tahoma" w:hAnsi="Tahoma" w:cs="Tahoma"/>
          <w:spacing w:val="1"/>
        </w:rPr>
        <w:t>1</w:t>
      </w:r>
      <w:r w:rsidRPr="001579C0">
        <w:rPr>
          <w:rFonts w:ascii="Tahoma" w:eastAsia="Tahoma" w:hAnsi="Tahoma" w:cs="Tahoma"/>
        </w:rPr>
        <w:t>3</w:t>
      </w:r>
      <w:r w:rsidRPr="001579C0">
        <w:rPr>
          <w:rFonts w:ascii="Tahoma" w:eastAsia="Tahoma" w:hAnsi="Tahoma" w:cs="Tahoma"/>
          <w:spacing w:val="52"/>
        </w:rPr>
        <w:t xml:space="preserve"> </w:t>
      </w:r>
      <w:r w:rsidRPr="001579C0">
        <w:rPr>
          <w:rFonts w:ascii="Tahoma" w:eastAsia="Tahoma" w:hAnsi="Tahoma" w:cs="Tahoma"/>
          <w:spacing w:val="-26"/>
        </w:rPr>
        <w:t>r</w:t>
      </w:r>
      <w:r w:rsidRPr="001579C0">
        <w:rPr>
          <w:rFonts w:ascii="Tahoma" w:eastAsia="Tahoma" w:hAnsi="Tahoma" w:cs="Tahoma"/>
        </w:rPr>
        <w:t>.</w:t>
      </w:r>
      <w:r w:rsidRPr="001579C0">
        <w:rPr>
          <w:rFonts w:ascii="Tahoma" w:eastAsia="Tahoma" w:hAnsi="Tahoma" w:cs="Tahoma"/>
          <w:spacing w:val="58"/>
        </w:rPr>
        <w:t xml:space="preserve"> </w:t>
      </w:r>
      <w:r w:rsidRPr="001579C0">
        <w:rPr>
          <w:rFonts w:ascii="Tahoma" w:eastAsia="Tahoma" w:hAnsi="Tahoma" w:cs="Tahoma"/>
        </w:rPr>
        <w:t>w</w:t>
      </w:r>
      <w:r w:rsidRPr="001579C0">
        <w:rPr>
          <w:rFonts w:ascii="Tahoma" w:eastAsia="Tahoma" w:hAnsi="Tahoma" w:cs="Tahoma"/>
          <w:spacing w:val="57"/>
        </w:rPr>
        <w:t xml:space="preserve"> </w:t>
      </w:r>
      <w:r w:rsidRPr="001579C0">
        <w:rPr>
          <w:rFonts w:ascii="Tahoma" w:eastAsia="Tahoma" w:hAnsi="Tahoma" w:cs="Tahoma"/>
        </w:rPr>
        <w:t>spr</w:t>
      </w:r>
      <w:r w:rsidRPr="001579C0">
        <w:rPr>
          <w:rFonts w:ascii="Tahoma" w:eastAsia="Tahoma" w:hAnsi="Tahoma" w:cs="Tahoma"/>
          <w:spacing w:val="1"/>
        </w:rPr>
        <w:t>aw</w:t>
      </w:r>
      <w:r w:rsidRPr="001579C0">
        <w:rPr>
          <w:rFonts w:ascii="Tahoma" w:eastAsia="Tahoma" w:hAnsi="Tahoma" w:cs="Tahoma"/>
        </w:rPr>
        <w:t>ie</w:t>
      </w:r>
      <w:r w:rsidRPr="001579C0">
        <w:rPr>
          <w:rFonts w:ascii="Tahoma" w:eastAsia="Tahoma" w:hAnsi="Tahoma" w:cs="Tahoma"/>
          <w:spacing w:val="52"/>
        </w:rPr>
        <w:t xml:space="preserve"> </w:t>
      </w:r>
      <w:r w:rsidRPr="001579C0">
        <w:rPr>
          <w:rFonts w:ascii="Tahoma" w:eastAsia="Tahoma" w:hAnsi="Tahoma" w:cs="Tahoma"/>
        </w:rPr>
        <w:t>stoso</w:t>
      </w:r>
      <w:r w:rsidRPr="001579C0">
        <w:rPr>
          <w:rFonts w:ascii="Tahoma" w:eastAsia="Tahoma" w:hAnsi="Tahoma" w:cs="Tahoma"/>
          <w:spacing w:val="-2"/>
        </w:rPr>
        <w:t>w</w:t>
      </w:r>
      <w:r w:rsidRPr="001579C0">
        <w:rPr>
          <w:rFonts w:ascii="Tahoma" w:eastAsia="Tahoma" w:hAnsi="Tahoma" w:cs="Tahoma"/>
          <w:spacing w:val="1"/>
        </w:rPr>
        <w:t>a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ia</w:t>
      </w:r>
      <w:r w:rsidR="002964B2" w:rsidRPr="001579C0">
        <w:rPr>
          <w:rFonts w:ascii="Tahoma" w:eastAsia="Tahoma" w:hAnsi="Tahoma" w:cs="Tahoma"/>
          <w:spacing w:val="1"/>
          <w:position w:val="-1"/>
        </w:rPr>
        <w:t xml:space="preserve"> </w:t>
      </w:r>
      <w:r w:rsidRPr="001579C0">
        <w:rPr>
          <w:rFonts w:ascii="Tahoma" w:eastAsia="Tahoma" w:hAnsi="Tahoma" w:cs="Tahoma"/>
          <w:spacing w:val="1"/>
          <w:position w:val="-1"/>
        </w:rPr>
        <w:t>a</w:t>
      </w:r>
      <w:r w:rsidRPr="001579C0">
        <w:rPr>
          <w:rFonts w:ascii="Tahoma" w:eastAsia="Tahoma" w:hAnsi="Tahoma" w:cs="Tahoma"/>
          <w:position w:val="-1"/>
        </w:rPr>
        <w:t>r</w:t>
      </w:r>
      <w:r w:rsidRPr="001579C0">
        <w:rPr>
          <w:rFonts w:ascii="Tahoma" w:eastAsia="Tahoma" w:hAnsi="Tahoma" w:cs="Tahoma"/>
          <w:spacing w:val="1"/>
          <w:position w:val="-1"/>
        </w:rPr>
        <w:t>t</w:t>
      </w:r>
      <w:r w:rsidRPr="001579C0">
        <w:rPr>
          <w:rFonts w:ascii="Tahoma" w:eastAsia="Tahoma" w:hAnsi="Tahoma" w:cs="Tahoma"/>
          <w:position w:val="-1"/>
        </w:rPr>
        <w:t>.</w:t>
      </w:r>
      <w:r w:rsidRPr="001579C0">
        <w:rPr>
          <w:rFonts w:ascii="Tahoma" w:eastAsia="Tahoma" w:hAnsi="Tahoma" w:cs="Tahoma"/>
          <w:spacing w:val="16"/>
          <w:position w:val="-1"/>
        </w:rPr>
        <w:t xml:space="preserve"> </w:t>
      </w:r>
      <w:r w:rsidRPr="001579C0">
        <w:rPr>
          <w:rFonts w:ascii="Tahoma" w:eastAsia="Tahoma" w:hAnsi="Tahoma" w:cs="Tahoma"/>
          <w:spacing w:val="-1"/>
          <w:position w:val="-1"/>
        </w:rPr>
        <w:t>10</w:t>
      </w:r>
      <w:r w:rsidRPr="001579C0">
        <w:rPr>
          <w:rFonts w:ascii="Tahoma" w:eastAsia="Tahoma" w:hAnsi="Tahoma" w:cs="Tahoma"/>
          <w:position w:val="-1"/>
        </w:rPr>
        <w:t>7</w:t>
      </w:r>
      <w:r w:rsidRPr="001579C0">
        <w:rPr>
          <w:rFonts w:ascii="Tahoma" w:eastAsia="Tahoma" w:hAnsi="Tahoma" w:cs="Tahoma"/>
          <w:spacing w:val="17"/>
          <w:position w:val="-1"/>
        </w:rPr>
        <w:t xml:space="preserve"> </w:t>
      </w:r>
      <w:r w:rsidRPr="001579C0">
        <w:rPr>
          <w:rFonts w:ascii="Tahoma" w:eastAsia="Tahoma" w:hAnsi="Tahoma" w:cs="Tahoma"/>
          <w:position w:val="-1"/>
        </w:rPr>
        <w:t>i</w:t>
      </w:r>
      <w:r w:rsidRPr="001579C0">
        <w:rPr>
          <w:rFonts w:ascii="Tahoma" w:eastAsia="Tahoma" w:hAnsi="Tahoma" w:cs="Tahoma"/>
          <w:spacing w:val="19"/>
          <w:position w:val="-1"/>
        </w:rPr>
        <w:t xml:space="preserve"> </w:t>
      </w:r>
      <w:r w:rsidRPr="001579C0">
        <w:rPr>
          <w:rFonts w:ascii="Tahoma" w:eastAsia="Tahoma" w:hAnsi="Tahoma" w:cs="Tahoma"/>
          <w:spacing w:val="1"/>
          <w:position w:val="-1"/>
        </w:rPr>
        <w:t>1</w:t>
      </w:r>
      <w:r w:rsidRPr="001579C0">
        <w:rPr>
          <w:rFonts w:ascii="Tahoma" w:eastAsia="Tahoma" w:hAnsi="Tahoma" w:cs="Tahoma"/>
          <w:spacing w:val="-1"/>
          <w:position w:val="-1"/>
        </w:rPr>
        <w:t>0</w:t>
      </w:r>
      <w:r w:rsidRPr="001579C0">
        <w:rPr>
          <w:rFonts w:ascii="Tahoma" w:eastAsia="Tahoma" w:hAnsi="Tahoma" w:cs="Tahoma"/>
          <w:position w:val="-1"/>
        </w:rPr>
        <w:t>8</w:t>
      </w:r>
      <w:r w:rsidRPr="001579C0">
        <w:rPr>
          <w:rFonts w:ascii="Tahoma" w:eastAsia="Tahoma" w:hAnsi="Tahoma" w:cs="Tahoma"/>
          <w:spacing w:val="18"/>
          <w:position w:val="-1"/>
        </w:rPr>
        <w:t xml:space="preserve"> </w:t>
      </w:r>
      <w:r w:rsidRPr="001579C0">
        <w:rPr>
          <w:rFonts w:ascii="Tahoma" w:eastAsia="Tahoma" w:hAnsi="Tahoma" w:cs="Tahoma"/>
          <w:spacing w:val="-20"/>
          <w:position w:val="-1"/>
        </w:rPr>
        <w:t>T</w:t>
      </w:r>
      <w:r w:rsidRPr="001579C0">
        <w:rPr>
          <w:rFonts w:ascii="Tahoma" w:eastAsia="Tahoma" w:hAnsi="Tahoma" w:cs="Tahoma"/>
          <w:spacing w:val="-2"/>
          <w:position w:val="-1"/>
        </w:rPr>
        <w:t>r</w:t>
      </w:r>
      <w:r w:rsidRPr="001579C0">
        <w:rPr>
          <w:rFonts w:ascii="Tahoma" w:eastAsia="Tahoma" w:hAnsi="Tahoma" w:cs="Tahoma"/>
          <w:spacing w:val="1"/>
          <w:position w:val="-1"/>
        </w:rPr>
        <w:t>a</w:t>
      </w:r>
      <w:r w:rsidRPr="001579C0">
        <w:rPr>
          <w:rFonts w:ascii="Tahoma" w:eastAsia="Tahoma" w:hAnsi="Tahoma" w:cs="Tahoma"/>
          <w:spacing w:val="-1"/>
          <w:position w:val="-1"/>
        </w:rPr>
        <w:t>k</w:t>
      </w:r>
      <w:r w:rsidRPr="001579C0">
        <w:rPr>
          <w:rFonts w:ascii="Tahoma" w:eastAsia="Tahoma" w:hAnsi="Tahoma" w:cs="Tahoma"/>
          <w:position w:val="-1"/>
        </w:rPr>
        <w:t>t</w:t>
      </w:r>
      <w:r w:rsidRPr="001579C0">
        <w:rPr>
          <w:rFonts w:ascii="Tahoma" w:eastAsia="Tahoma" w:hAnsi="Tahoma" w:cs="Tahoma"/>
          <w:spacing w:val="1"/>
          <w:position w:val="-1"/>
        </w:rPr>
        <w:t>a</w:t>
      </w:r>
      <w:r w:rsidRPr="001579C0">
        <w:rPr>
          <w:rFonts w:ascii="Tahoma" w:eastAsia="Tahoma" w:hAnsi="Tahoma" w:cs="Tahoma"/>
          <w:position w:val="-1"/>
        </w:rPr>
        <w:t>tu</w:t>
      </w:r>
      <w:r w:rsidRPr="001579C0">
        <w:rPr>
          <w:rFonts w:ascii="Tahoma" w:eastAsia="Tahoma" w:hAnsi="Tahoma" w:cs="Tahoma"/>
          <w:spacing w:val="11"/>
          <w:position w:val="-1"/>
        </w:rPr>
        <w:t xml:space="preserve"> </w:t>
      </w:r>
      <w:r w:rsidRPr="001579C0">
        <w:rPr>
          <w:rFonts w:ascii="Tahoma" w:eastAsia="Tahoma" w:hAnsi="Tahoma" w:cs="Tahoma"/>
          <w:position w:val="-1"/>
        </w:rPr>
        <w:t>o</w:t>
      </w:r>
      <w:r w:rsidRPr="001579C0">
        <w:rPr>
          <w:rFonts w:ascii="Tahoma" w:eastAsia="Tahoma" w:hAnsi="Tahoma" w:cs="Tahoma"/>
          <w:spacing w:val="20"/>
          <w:position w:val="-1"/>
        </w:rPr>
        <w:t xml:space="preserve"> </w:t>
      </w:r>
      <w:r w:rsidRPr="001579C0">
        <w:rPr>
          <w:rFonts w:ascii="Tahoma" w:eastAsia="Tahoma" w:hAnsi="Tahoma" w:cs="Tahoma"/>
          <w:spacing w:val="-1"/>
          <w:position w:val="-1"/>
        </w:rPr>
        <w:t>fun</w:t>
      </w:r>
      <w:r w:rsidRPr="001579C0">
        <w:rPr>
          <w:rFonts w:ascii="Tahoma" w:eastAsia="Tahoma" w:hAnsi="Tahoma" w:cs="Tahoma"/>
          <w:spacing w:val="1"/>
          <w:position w:val="-1"/>
        </w:rPr>
        <w:t>k</w:t>
      </w:r>
      <w:r w:rsidRPr="001579C0">
        <w:rPr>
          <w:rFonts w:ascii="Tahoma" w:eastAsia="Tahoma" w:hAnsi="Tahoma" w:cs="Tahoma"/>
          <w:spacing w:val="-1"/>
          <w:position w:val="-1"/>
        </w:rPr>
        <w:t>c</w:t>
      </w:r>
      <w:r w:rsidRPr="001579C0">
        <w:rPr>
          <w:rFonts w:ascii="Tahoma" w:eastAsia="Tahoma" w:hAnsi="Tahoma" w:cs="Tahoma"/>
          <w:spacing w:val="1"/>
          <w:position w:val="-1"/>
        </w:rPr>
        <w:t>j</w:t>
      </w:r>
      <w:r w:rsidRPr="001579C0">
        <w:rPr>
          <w:rFonts w:ascii="Tahoma" w:eastAsia="Tahoma" w:hAnsi="Tahoma" w:cs="Tahoma"/>
          <w:position w:val="-1"/>
        </w:rPr>
        <w:t>o</w:t>
      </w:r>
      <w:r w:rsidRPr="001579C0">
        <w:rPr>
          <w:rFonts w:ascii="Tahoma" w:eastAsia="Tahoma" w:hAnsi="Tahoma" w:cs="Tahoma"/>
          <w:spacing w:val="-1"/>
          <w:position w:val="-1"/>
        </w:rPr>
        <w:t>n</w:t>
      </w:r>
      <w:r w:rsidRPr="001579C0">
        <w:rPr>
          <w:rFonts w:ascii="Tahoma" w:eastAsia="Tahoma" w:hAnsi="Tahoma" w:cs="Tahoma"/>
          <w:position w:val="-1"/>
        </w:rPr>
        <w:t>o</w:t>
      </w:r>
      <w:r w:rsidRPr="001579C0">
        <w:rPr>
          <w:rFonts w:ascii="Tahoma" w:eastAsia="Tahoma" w:hAnsi="Tahoma" w:cs="Tahoma"/>
          <w:spacing w:val="-2"/>
          <w:position w:val="-1"/>
        </w:rPr>
        <w:t>w</w:t>
      </w:r>
      <w:r w:rsidRPr="001579C0">
        <w:rPr>
          <w:rFonts w:ascii="Tahoma" w:eastAsia="Tahoma" w:hAnsi="Tahoma" w:cs="Tahoma"/>
          <w:spacing w:val="3"/>
          <w:position w:val="-1"/>
        </w:rPr>
        <w:t>a</w:t>
      </w:r>
      <w:r w:rsidRPr="001579C0">
        <w:rPr>
          <w:rFonts w:ascii="Tahoma" w:eastAsia="Tahoma" w:hAnsi="Tahoma" w:cs="Tahoma"/>
          <w:spacing w:val="-1"/>
          <w:position w:val="-1"/>
        </w:rPr>
        <w:t>n</w:t>
      </w:r>
      <w:r w:rsidRPr="001579C0">
        <w:rPr>
          <w:rFonts w:ascii="Tahoma" w:eastAsia="Tahoma" w:hAnsi="Tahoma" w:cs="Tahoma"/>
          <w:position w:val="-1"/>
        </w:rPr>
        <w:t>iu</w:t>
      </w:r>
      <w:r w:rsidRPr="001579C0">
        <w:rPr>
          <w:rFonts w:ascii="Tahoma" w:eastAsia="Tahoma" w:hAnsi="Tahoma" w:cs="Tahoma"/>
          <w:spacing w:val="7"/>
          <w:position w:val="-1"/>
        </w:rPr>
        <w:t xml:space="preserve"> </w:t>
      </w:r>
      <w:r w:rsidRPr="001579C0">
        <w:rPr>
          <w:rFonts w:ascii="Tahoma" w:eastAsia="Tahoma" w:hAnsi="Tahoma" w:cs="Tahoma"/>
          <w:spacing w:val="-1"/>
          <w:position w:val="-1"/>
        </w:rPr>
        <w:t>U</w:t>
      </w:r>
      <w:r w:rsidRPr="001579C0">
        <w:rPr>
          <w:rFonts w:ascii="Tahoma" w:eastAsia="Tahoma" w:hAnsi="Tahoma" w:cs="Tahoma"/>
          <w:spacing w:val="1"/>
          <w:position w:val="-1"/>
        </w:rPr>
        <w:t>n</w:t>
      </w:r>
      <w:r w:rsidRPr="001579C0">
        <w:rPr>
          <w:rFonts w:ascii="Tahoma" w:eastAsia="Tahoma" w:hAnsi="Tahoma" w:cs="Tahoma"/>
          <w:position w:val="-1"/>
        </w:rPr>
        <w:t>ii</w:t>
      </w:r>
      <w:r w:rsidRPr="001579C0">
        <w:rPr>
          <w:rFonts w:ascii="Tahoma" w:eastAsia="Tahoma" w:hAnsi="Tahoma" w:cs="Tahoma"/>
          <w:spacing w:val="16"/>
          <w:position w:val="-1"/>
        </w:rPr>
        <w:t xml:space="preserve"> </w:t>
      </w:r>
      <w:r w:rsidRPr="001579C0">
        <w:rPr>
          <w:rFonts w:ascii="Tahoma" w:eastAsia="Tahoma" w:hAnsi="Tahoma" w:cs="Tahoma"/>
          <w:spacing w:val="1"/>
          <w:position w:val="-1"/>
        </w:rPr>
        <w:t>E</w:t>
      </w:r>
      <w:r w:rsidRPr="001579C0">
        <w:rPr>
          <w:rFonts w:ascii="Tahoma" w:eastAsia="Tahoma" w:hAnsi="Tahoma" w:cs="Tahoma"/>
          <w:spacing w:val="-1"/>
          <w:position w:val="-1"/>
        </w:rPr>
        <w:t>u</w:t>
      </w:r>
      <w:r w:rsidRPr="001579C0">
        <w:rPr>
          <w:rFonts w:ascii="Tahoma" w:eastAsia="Tahoma" w:hAnsi="Tahoma" w:cs="Tahoma"/>
          <w:position w:val="-1"/>
        </w:rPr>
        <w:t>rop</w:t>
      </w:r>
      <w:r w:rsidRPr="001579C0">
        <w:rPr>
          <w:rFonts w:ascii="Tahoma" w:eastAsia="Tahoma" w:hAnsi="Tahoma" w:cs="Tahoma"/>
          <w:spacing w:val="3"/>
          <w:position w:val="-1"/>
        </w:rPr>
        <w:t>e</w:t>
      </w:r>
      <w:r w:rsidRPr="001579C0">
        <w:rPr>
          <w:rFonts w:ascii="Tahoma" w:eastAsia="Tahoma" w:hAnsi="Tahoma" w:cs="Tahoma"/>
          <w:spacing w:val="-1"/>
          <w:position w:val="-1"/>
        </w:rPr>
        <w:t>j</w:t>
      </w:r>
      <w:r w:rsidRPr="001579C0">
        <w:rPr>
          <w:rFonts w:ascii="Tahoma" w:eastAsia="Tahoma" w:hAnsi="Tahoma" w:cs="Tahoma"/>
          <w:position w:val="-1"/>
        </w:rPr>
        <w:t>s</w:t>
      </w:r>
      <w:r w:rsidRPr="001579C0">
        <w:rPr>
          <w:rFonts w:ascii="Tahoma" w:eastAsia="Tahoma" w:hAnsi="Tahoma" w:cs="Tahoma"/>
          <w:spacing w:val="-1"/>
          <w:position w:val="-1"/>
        </w:rPr>
        <w:t>k</w:t>
      </w:r>
      <w:r w:rsidRPr="001579C0">
        <w:rPr>
          <w:rFonts w:ascii="Tahoma" w:eastAsia="Tahoma" w:hAnsi="Tahoma" w:cs="Tahoma"/>
          <w:position w:val="-1"/>
        </w:rPr>
        <w:t>i</w:t>
      </w:r>
      <w:r w:rsidRPr="001579C0">
        <w:rPr>
          <w:rFonts w:ascii="Tahoma" w:eastAsia="Tahoma" w:hAnsi="Tahoma" w:cs="Tahoma"/>
          <w:spacing w:val="3"/>
          <w:position w:val="-1"/>
        </w:rPr>
        <w:t>e</w:t>
      </w:r>
      <w:r w:rsidRPr="001579C0">
        <w:rPr>
          <w:rFonts w:ascii="Tahoma" w:eastAsia="Tahoma" w:hAnsi="Tahoma" w:cs="Tahoma"/>
          <w:position w:val="-1"/>
        </w:rPr>
        <w:t>j</w:t>
      </w:r>
      <w:r w:rsidRPr="001579C0">
        <w:rPr>
          <w:rFonts w:ascii="Tahoma" w:eastAsia="Tahoma" w:hAnsi="Tahoma" w:cs="Tahoma"/>
          <w:spacing w:val="7"/>
          <w:position w:val="-1"/>
        </w:rPr>
        <w:t xml:space="preserve"> </w:t>
      </w:r>
      <w:r w:rsidRPr="001579C0">
        <w:rPr>
          <w:rFonts w:ascii="Tahoma" w:eastAsia="Tahoma" w:hAnsi="Tahoma" w:cs="Tahoma"/>
          <w:position w:val="-1"/>
        </w:rPr>
        <w:t>do</w:t>
      </w:r>
      <w:r w:rsidRPr="001579C0">
        <w:rPr>
          <w:rFonts w:ascii="Tahoma" w:eastAsia="Tahoma" w:hAnsi="Tahoma" w:cs="Tahoma"/>
          <w:spacing w:val="17"/>
          <w:position w:val="-1"/>
        </w:rPr>
        <w:t xml:space="preserve"> </w:t>
      </w:r>
      <w:r w:rsidRPr="001579C0">
        <w:rPr>
          <w:rFonts w:ascii="Tahoma" w:eastAsia="Tahoma" w:hAnsi="Tahoma" w:cs="Tahoma"/>
          <w:position w:val="-1"/>
        </w:rPr>
        <w:t>po</w:t>
      </w:r>
      <w:r w:rsidRPr="001579C0">
        <w:rPr>
          <w:rFonts w:ascii="Tahoma" w:eastAsia="Tahoma" w:hAnsi="Tahoma" w:cs="Tahoma"/>
          <w:spacing w:val="3"/>
          <w:position w:val="-1"/>
        </w:rPr>
        <w:t>m</w:t>
      </w:r>
      <w:r w:rsidRPr="001579C0">
        <w:rPr>
          <w:rFonts w:ascii="Tahoma" w:eastAsia="Tahoma" w:hAnsi="Tahoma" w:cs="Tahoma"/>
          <w:position w:val="-1"/>
        </w:rPr>
        <w:t>o</w:t>
      </w:r>
      <w:r w:rsidRPr="001579C0">
        <w:rPr>
          <w:rFonts w:ascii="Tahoma" w:eastAsia="Tahoma" w:hAnsi="Tahoma" w:cs="Tahoma"/>
          <w:spacing w:val="1"/>
          <w:position w:val="-1"/>
        </w:rPr>
        <w:t>c</w:t>
      </w:r>
      <w:r w:rsidRPr="001579C0">
        <w:rPr>
          <w:rFonts w:ascii="Tahoma" w:eastAsia="Tahoma" w:hAnsi="Tahoma" w:cs="Tahoma"/>
          <w:position w:val="-1"/>
        </w:rPr>
        <w:t>y</w:t>
      </w:r>
      <w:r w:rsidRPr="001579C0">
        <w:rPr>
          <w:rFonts w:ascii="Tahoma" w:eastAsia="Tahoma" w:hAnsi="Tahoma" w:cs="Tahoma"/>
          <w:spacing w:val="11"/>
          <w:position w:val="-1"/>
        </w:rPr>
        <w:t xml:space="preserve"> </w:t>
      </w:r>
      <w:r w:rsidRPr="001579C0">
        <w:rPr>
          <w:rFonts w:ascii="Tahoma" w:eastAsia="Tahoma" w:hAnsi="Tahoma" w:cs="Tahoma"/>
          <w:position w:val="-1"/>
        </w:rPr>
        <w:t>de</w:t>
      </w:r>
      <w:r w:rsidRPr="001579C0">
        <w:rPr>
          <w:rFonts w:ascii="Tahoma" w:eastAsia="Tahoma" w:hAnsi="Tahoma" w:cs="Tahoma"/>
          <w:spacing w:val="18"/>
          <w:position w:val="-1"/>
        </w:rPr>
        <w:t xml:space="preserve"> </w:t>
      </w:r>
      <w:proofErr w:type="spellStart"/>
      <w:r w:rsidRPr="001579C0">
        <w:rPr>
          <w:rFonts w:ascii="Tahoma" w:eastAsia="Tahoma" w:hAnsi="Tahoma" w:cs="Tahoma"/>
          <w:position w:val="-1"/>
        </w:rPr>
        <w:t>mi</w:t>
      </w:r>
      <w:r w:rsidRPr="001579C0">
        <w:rPr>
          <w:rFonts w:ascii="Tahoma" w:eastAsia="Tahoma" w:hAnsi="Tahoma" w:cs="Tahoma"/>
          <w:spacing w:val="-1"/>
          <w:position w:val="-1"/>
        </w:rPr>
        <w:t>n</w:t>
      </w:r>
      <w:r w:rsidRPr="001579C0">
        <w:rPr>
          <w:rFonts w:ascii="Tahoma" w:eastAsia="Tahoma" w:hAnsi="Tahoma" w:cs="Tahoma"/>
          <w:position w:val="-1"/>
        </w:rPr>
        <w:t>i</w:t>
      </w:r>
      <w:r w:rsidRPr="001579C0">
        <w:rPr>
          <w:rFonts w:ascii="Tahoma" w:eastAsia="Tahoma" w:hAnsi="Tahoma" w:cs="Tahoma"/>
          <w:spacing w:val="3"/>
          <w:position w:val="-1"/>
        </w:rPr>
        <w:t>m</w:t>
      </w:r>
      <w:r w:rsidRPr="001579C0">
        <w:rPr>
          <w:rFonts w:ascii="Tahoma" w:eastAsia="Tahoma" w:hAnsi="Tahoma" w:cs="Tahoma"/>
          <w:position w:val="-1"/>
        </w:rPr>
        <w:t>is</w:t>
      </w:r>
      <w:proofErr w:type="spellEnd"/>
      <w:r w:rsidRPr="001579C0">
        <w:rPr>
          <w:rFonts w:ascii="Tahoma" w:eastAsia="Tahoma" w:hAnsi="Tahoma" w:cs="Tahoma"/>
          <w:spacing w:val="12"/>
          <w:position w:val="-1"/>
        </w:rPr>
        <w:t xml:space="preserve"> </w:t>
      </w:r>
      <w:r w:rsidRPr="001579C0">
        <w:rPr>
          <w:rFonts w:ascii="Tahoma" w:eastAsia="Tahoma" w:hAnsi="Tahoma" w:cs="Tahoma"/>
          <w:position w:val="-1"/>
        </w:rPr>
        <w:t>(Dz.</w:t>
      </w:r>
      <w:r w:rsidRPr="001579C0">
        <w:rPr>
          <w:rFonts w:ascii="Tahoma" w:eastAsia="Tahoma" w:hAnsi="Tahoma" w:cs="Tahoma"/>
          <w:spacing w:val="17"/>
          <w:position w:val="-1"/>
        </w:rPr>
        <w:t xml:space="preserve"> </w:t>
      </w:r>
      <w:r w:rsidRPr="001579C0">
        <w:rPr>
          <w:rFonts w:ascii="Tahoma" w:eastAsia="Tahoma" w:hAnsi="Tahoma" w:cs="Tahoma"/>
          <w:spacing w:val="-1"/>
          <w:position w:val="-1"/>
        </w:rPr>
        <w:t>U</w:t>
      </w:r>
      <w:r w:rsidRPr="001579C0">
        <w:rPr>
          <w:rFonts w:ascii="Tahoma" w:eastAsia="Tahoma" w:hAnsi="Tahoma" w:cs="Tahoma"/>
          <w:position w:val="-1"/>
        </w:rPr>
        <w:t>rz.</w:t>
      </w:r>
      <w:r w:rsidRPr="001579C0">
        <w:rPr>
          <w:rFonts w:ascii="Tahoma" w:eastAsia="Tahoma" w:hAnsi="Tahoma" w:cs="Tahoma"/>
          <w:spacing w:val="17"/>
          <w:position w:val="-1"/>
        </w:rPr>
        <w:t xml:space="preserve"> </w:t>
      </w:r>
      <w:r w:rsidRPr="001579C0">
        <w:rPr>
          <w:rFonts w:ascii="Tahoma" w:eastAsia="Tahoma" w:hAnsi="Tahoma" w:cs="Tahoma"/>
          <w:spacing w:val="-1"/>
          <w:position w:val="-1"/>
        </w:rPr>
        <w:t>U</w:t>
      </w:r>
      <w:r w:rsidRPr="001579C0">
        <w:rPr>
          <w:rFonts w:ascii="Tahoma" w:eastAsia="Tahoma" w:hAnsi="Tahoma" w:cs="Tahoma"/>
          <w:position w:val="-1"/>
        </w:rPr>
        <w:t>E</w:t>
      </w:r>
      <w:r w:rsidRPr="001579C0">
        <w:rPr>
          <w:rFonts w:ascii="Tahoma" w:eastAsia="Tahoma" w:hAnsi="Tahoma" w:cs="Tahoma"/>
          <w:spacing w:val="27"/>
          <w:position w:val="-1"/>
        </w:rPr>
        <w:t xml:space="preserve"> </w:t>
      </w:r>
      <w:r w:rsidRPr="008652AC">
        <w:rPr>
          <w:rFonts w:ascii="Tahoma" w:eastAsia="Tahoma" w:hAnsi="Tahoma" w:cs="Tahoma"/>
        </w:rPr>
        <w:t>L</w:t>
      </w:r>
      <w:r w:rsidR="001579C0" w:rsidRPr="008652AC">
        <w:rPr>
          <w:rFonts w:ascii="Tahoma" w:eastAsia="Tahoma" w:hAnsi="Tahoma" w:cs="Tahoma"/>
        </w:rPr>
        <w:t xml:space="preserve"> </w:t>
      </w:r>
      <w:r w:rsidRPr="008652AC">
        <w:rPr>
          <w:rFonts w:ascii="Tahoma" w:eastAsia="Tahoma" w:hAnsi="Tahoma" w:cs="Tahoma"/>
        </w:rPr>
        <w:t>352</w:t>
      </w:r>
      <w:r w:rsidR="00B74C45">
        <w:rPr>
          <w:rFonts w:ascii="Tahoma" w:eastAsia="Tahoma" w:hAnsi="Tahoma" w:cs="Tahoma"/>
          <w:spacing w:val="-1"/>
        </w:rPr>
        <w:t xml:space="preserve"> z 2013 N 352 poz. 1</w:t>
      </w:r>
      <w:r w:rsidRPr="001579C0">
        <w:rPr>
          <w:rFonts w:ascii="Tahoma" w:eastAsia="Tahoma" w:hAnsi="Tahoma" w:cs="Tahoma"/>
          <w:spacing w:val="3"/>
        </w:rPr>
        <w:t>)</w:t>
      </w:r>
      <w:r w:rsidRPr="001579C0">
        <w:rPr>
          <w:rFonts w:ascii="Tahoma" w:eastAsia="Tahoma" w:hAnsi="Tahoma" w:cs="Tahoma"/>
        </w:rPr>
        <w:t>;</w:t>
      </w:r>
    </w:p>
    <w:p w14:paraId="57F46EA1" w14:textId="41502A39" w:rsidR="00942F4E" w:rsidRPr="00B63A83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  <w:spacing w:val="-4"/>
        </w:rPr>
        <w:t>R</w:t>
      </w:r>
      <w:r w:rsidRPr="00B63A83">
        <w:rPr>
          <w:rFonts w:ascii="Tahoma" w:eastAsia="Tahoma" w:hAnsi="Tahoma" w:cs="Tahoma"/>
        </w:rPr>
        <w:t>ozpor</w:t>
      </w:r>
      <w:r w:rsidRPr="00B63A83">
        <w:rPr>
          <w:rFonts w:ascii="Tahoma" w:eastAsia="Tahoma" w:hAnsi="Tahoma" w:cs="Tahoma"/>
          <w:spacing w:val="1"/>
        </w:rPr>
        <w:t>zą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 xml:space="preserve">ia </w:t>
      </w:r>
      <w:r w:rsidRPr="00B63A83">
        <w:rPr>
          <w:rFonts w:ascii="Tahoma" w:eastAsia="Tahoma" w:hAnsi="Tahoma" w:cs="Tahoma"/>
          <w:spacing w:val="-4"/>
        </w:rPr>
        <w:t>K</w:t>
      </w:r>
      <w:r w:rsidRPr="00B63A83">
        <w:rPr>
          <w:rFonts w:ascii="Tahoma" w:eastAsia="Tahoma" w:hAnsi="Tahoma" w:cs="Tahoma"/>
        </w:rPr>
        <w:t>omisji</w:t>
      </w:r>
      <w:r w:rsidRPr="00B63A83">
        <w:rPr>
          <w:rFonts w:ascii="Tahoma" w:eastAsia="Tahoma" w:hAnsi="Tahoma" w:cs="Tahoma"/>
          <w:spacing w:val="5"/>
        </w:rPr>
        <w:t xml:space="preserve"> </w:t>
      </w:r>
      <w:r w:rsidRPr="00B63A83">
        <w:rPr>
          <w:rFonts w:ascii="Tahoma" w:eastAsia="Tahoma" w:hAnsi="Tahoma" w:cs="Tahoma"/>
          <w:spacing w:val="3"/>
        </w:rPr>
        <w:t>(</w:t>
      </w:r>
      <w:r w:rsidRPr="00B63A83">
        <w:rPr>
          <w:rFonts w:ascii="Tahoma" w:eastAsia="Tahoma" w:hAnsi="Tahoma" w:cs="Tahoma"/>
          <w:spacing w:val="1"/>
        </w:rPr>
        <w:t>UE</w:t>
      </w:r>
      <w:r w:rsidRPr="00B63A83">
        <w:rPr>
          <w:rFonts w:ascii="Tahoma" w:eastAsia="Tahoma" w:hAnsi="Tahoma" w:cs="Tahoma"/>
        </w:rPr>
        <w:t>)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4"/>
        </w:rPr>
        <w:t xml:space="preserve"> </w:t>
      </w:r>
      <w:r w:rsidRPr="00B63A83">
        <w:rPr>
          <w:rFonts w:ascii="Tahoma" w:eastAsia="Tahoma" w:hAnsi="Tahoma" w:cs="Tahoma"/>
          <w:spacing w:val="-1"/>
        </w:rPr>
        <w:t>6</w:t>
      </w:r>
      <w:r w:rsidRPr="00B63A83">
        <w:rPr>
          <w:rFonts w:ascii="Tahoma" w:eastAsia="Tahoma" w:hAnsi="Tahoma" w:cs="Tahoma"/>
          <w:spacing w:val="1"/>
        </w:rPr>
        <w:t>5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  <w:spacing w:val="1"/>
        </w:rPr>
        <w:t>/</w:t>
      </w:r>
      <w:r w:rsidRPr="00B63A83">
        <w:rPr>
          <w:rFonts w:ascii="Tahoma" w:eastAsia="Tahoma" w:hAnsi="Tahoma" w:cs="Tahoma"/>
          <w:spacing w:val="-1"/>
        </w:rPr>
        <w:t>2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4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5"/>
        </w:rPr>
        <w:t xml:space="preserve"> </w:t>
      </w:r>
      <w:r w:rsidRPr="00B63A83">
        <w:rPr>
          <w:rFonts w:ascii="Tahoma" w:eastAsia="Tahoma" w:hAnsi="Tahoma" w:cs="Tahoma"/>
        </w:rPr>
        <w:t>dnia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12"/>
        </w:rPr>
        <w:t xml:space="preserve"> 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a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-1"/>
        </w:rPr>
        <w:t>20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</w:rPr>
        <w:t>4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10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tóre</w:t>
      </w:r>
      <w:r w:rsidRPr="00B63A83">
        <w:rPr>
          <w:rFonts w:ascii="Tahoma" w:eastAsia="Tahoma" w:hAnsi="Tahoma" w:cs="Tahoma"/>
          <w:spacing w:val="7"/>
        </w:rPr>
        <w:t xml:space="preserve"> </w:t>
      </w:r>
      <w:r w:rsidRPr="00B63A83">
        <w:rPr>
          <w:rFonts w:ascii="Tahoma" w:eastAsia="Tahoma" w:hAnsi="Tahoma" w:cs="Tahoma"/>
        </w:rPr>
        <w:t>rod</w:t>
      </w:r>
      <w:r w:rsidRPr="00B63A83">
        <w:rPr>
          <w:rFonts w:ascii="Tahoma" w:eastAsia="Tahoma" w:hAnsi="Tahoma" w:cs="Tahoma"/>
          <w:spacing w:val="1"/>
        </w:rPr>
        <w:t>za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e</w:t>
      </w:r>
      <w:r w:rsidR="00B63A83" w:rsidRP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</w:rPr>
        <w:t>po</w:t>
      </w:r>
      <w:r w:rsidRPr="00B63A83">
        <w:rPr>
          <w:rFonts w:ascii="Tahoma" w:eastAsia="Tahoma" w:hAnsi="Tahoma" w:cs="Tahoma"/>
          <w:spacing w:val="1"/>
        </w:rPr>
        <w:t>m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1"/>
        </w:rPr>
        <w:t>c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za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</w:rPr>
        <w:t>zgod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4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</w:rPr>
        <w:t>ry</w:t>
      </w:r>
      <w:r w:rsidRPr="00B63A83">
        <w:rPr>
          <w:rFonts w:ascii="Tahoma" w:eastAsia="Tahoma" w:hAnsi="Tahoma" w:cs="Tahoma"/>
          <w:spacing w:val="1"/>
        </w:rPr>
        <w:t>n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m</w:t>
      </w:r>
      <w:r w:rsidRPr="00B63A83">
        <w:rPr>
          <w:rFonts w:ascii="Tahoma" w:eastAsia="Tahoma" w:hAnsi="Tahoma" w:cs="Tahoma"/>
          <w:spacing w:val="3"/>
        </w:rPr>
        <w:t xml:space="preserve"> </w:t>
      </w:r>
      <w:r w:rsidRPr="00B63A83">
        <w:rPr>
          <w:rFonts w:ascii="Tahoma" w:eastAsia="Tahoma" w:hAnsi="Tahoma" w:cs="Tahoma"/>
          <w:spacing w:val="1"/>
        </w:rPr>
        <w:t>wew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ę</w:t>
      </w:r>
      <w:r w:rsidRPr="00B63A83">
        <w:rPr>
          <w:rFonts w:ascii="Tahoma" w:eastAsia="Tahoma" w:hAnsi="Tahoma" w:cs="Tahoma"/>
        </w:rPr>
        <w:t>trz</w:t>
      </w:r>
      <w:r w:rsidRPr="00B63A83">
        <w:rPr>
          <w:rFonts w:ascii="Tahoma" w:eastAsia="Tahoma" w:hAnsi="Tahoma" w:cs="Tahoma"/>
          <w:spacing w:val="-3"/>
        </w:rPr>
        <w:t>n</w:t>
      </w:r>
      <w:r w:rsidRPr="00B63A83">
        <w:rPr>
          <w:rFonts w:ascii="Tahoma" w:eastAsia="Tahoma" w:hAnsi="Tahoma" w:cs="Tahoma"/>
          <w:spacing w:val="-1"/>
        </w:rPr>
        <w:t>y</w:t>
      </w:r>
      <w:r w:rsidRPr="00B63A83">
        <w:rPr>
          <w:rFonts w:ascii="Tahoma" w:eastAsia="Tahoma" w:hAnsi="Tahoma" w:cs="Tahoma"/>
        </w:rPr>
        <w:t>m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stos</w:t>
      </w:r>
      <w:r w:rsidRPr="00B63A83">
        <w:rPr>
          <w:rFonts w:ascii="Tahoma" w:eastAsia="Tahoma" w:hAnsi="Tahoma" w:cs="Tahoma"/>
          <w:spacing w:val="2"/>
        </w:rPr>
        <w:t>o</w:t>
      </w:r>
      <w:r w:rsidRPr="00B63A83">
        <w:rPr>
          <w:rFonts w:ascii="Tahoma" w:eastAsia="Tahoma" w:hAnsi="Tahoma" w:cs="Tahoma"/>
          <w:spacing w:val="-1"/>
        </w:rPr>
        <w:t>w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iu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6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6"/>
        </w:rPr>
        <w:t xml:space="preserve"> 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9"/>
        </w:rPr>
        <w:t xml:space="preserve"> </w:t>
      </w:r>
      <w:r w:rsidRPr="00B63A83">
        <w:rPr>
          <w:rFonts w:ascii="Tahoma" w:eastAsia="Tahoma" w:hAnsi="Tahoma" w:cs="Tahoma"/>
          <w:spacing w:val="1"/>
        </w:rPr>
        <w:t>1</w:t>
      </w:r>
      <w:r w:rsidRPr="00B63A83">
        <w:rPr>
          <w:rFonts w:ascii="Tahoma" w:eastAsia="Tahoma" w:hAnsi="Tahoma" w:cs="Tahoma"/>
          <w:spacing w:val="-1"/>
        </w:rPr>
        <w:t>0</w:t>
      </w:r>
      <w:r w:rsidRPr="00B63A83">
        <w:rPr>
          <w:rFonts w:ascii="Tahoma" w:eastAsia="Tahoma" w:hAnsi="Tahoma" w:cs="Tahoma"/>
        </w:rPr>
        <w:t>8</w:t>
      </w:r>
      <w:r w:rsidRPr="00B63A83">
        <w:rPr>
          <w:rFonts w:ascii="Tahoma" w:eastAsia="Tahoma" w:hAnsi="Tahoma" w:cs="Tahoma"/>
          <w:spacing w:val="8"/>
        </w:rPr>
        <w:t xml:space="preserve"> </w:t>
      </w:r>
      <w:r w:rsidRPr="00B63A83">
        <w:rPr>
          <w:rFonts w:ascii="Tahoma" w:eastAsia="Tahoma" w:hAnsi="Tahoma" w:cs="Tahoma"/>
          <w:spacing w:val="-20"/>
        </w:rPr>
        <w:t>T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t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12"/>
        </w:rPr>
        <w:t>t</w:t>
      </w:r>
      <w:r w:rsidRPr="00B63A83">
        <w:rPr>
          <w:rFonts w:ascii="Tahoma" w:eastAsia="Tahoma" w:hAnsi="Tahoma" w:cs="Tahoma"/>
        </w:rPr>
        <w:t>u</w:t>
      </w:r>
      <w:r w:rsidRPr="00B63A83">
        <w:rPr>
          <w:rFonts w:ascii="Tahoma" w:eastAsia="Tahoma" w:hAnsi="Tahoma" w:cs="Tahoma"/>
          <w:spacing w:val="2"/>
        </w:rPr>
        <w:t xml:space="preserve"> </w:t>
      </w:r>
      <w:r w:rsidRPr="00B63A83">
        <w:rPr>
          <w:rFonts w:ascii="Tahoma" w:eastAsia="Tahoma" w:hAnsi="Tahoma" w:cs="Tahoma"/>
        </w:rPr>
        <w:t>(Dz.</w:t>
      </w:r>
      <w:r w:rsidRPr="00B63A83">
        <w:rPr>
          <w:rFonts w:ascii="Tahoma" w:eastAsia="Tahoma" w:hAnsi="Tahoma" w:cs="Tahoma"/>
          <w:spacing w:val="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E</w:t>
      </w:r>
      <w:r w:rsidRPr="00B63A83">
        <w:rPr>
          <w:rFonts w:ascii="Tahoma" w:eastAsia="Tahoma" w:hAnsi="Tahoma" w:cs="Tahoma"/>
          <w:spacing w:val="10"/>
        </w:rPr>
        <w:t xml:space="preserve"> </w:t>
      </w:r>
      <w:r w:rsidRPr="00B63A83">
        <w:rPr>
          <w:rFonts w:ascii="Tahoma" w:eastAsia="Tahoma" w:hAnsi="Tahoma" w:cs="Tahoma"/>
        </w:rPr>
        <w:t>L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18</w:t>
      </w:r>
      <w:r w:rsidRPr="00B63A83">
        <w:rPr>
          <w:rFonts w:ascii="Tahoma" w:eastAsia="Tahoma" w:hAnsi="Tahoma" w:cs="Tahoma"/>
        </w:rPr>
        <w:t>7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="00B74C45">
        <w:rPr>
          <w:rFonts w:ascii="Tahoma" w:eastAsia="Tahoma" w:hAnsi="Tahoma" w:cs="Tahoma"/>
          <w:spacing w:val="-2"/>
        </w:rPr>
        <w:t xml:space="preserve"> 2014 Nr 187 poz. 1); </w:t>
      </w:r>
    </w:p>
    <w:p w14:paraId="5744F50C" w14:textId="3B709BE8" w:rsidR="00942F4E" w:rsidRPr="00B63A83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  <w:spacing w:val="-1"/>
        </w:rPr>
        <w:t>U</w:t>
      </w:r>
      <w:r w:rsidRPr="00B63A83">
        <w:rPr>
          <w:rFonts w:ascii="Tahoma" w:eastAsia="Tahoma" w:hAnsi="Tahoma" w:cs="Tahoma"/>
        </w:rPr>
        <w:t>st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50"/>
        </w:rPr>
        <w:t xml:space="preserve"> </w:t>
      </w:r>
      <w:r w:rsidRPr="00B63A83">
        <w:rPr>
          <w:rFonts w:ascii="Tahoma" w:eastAsia="Tahoma" w:hAnsi="Tahoma" w:cs="Tahoma"/>
        </w:rPr>
        <w:t>dnia</w:t>
      </w:r>
      <w:r w:rsidRPr="00B63A83">
        <w:rPr>
          <w:rFonts w:ascii="Tahoma" w:eastAsia="Tahoma" w:hAnsi="Tahoma" w:cs="Tahoma"/>
          <w:spacing w:val="48"/>
        </w:rPr>
        <w:t xml:space="preserve"> 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1</w:t>
      </w:r>
      <w:r w:rsidRPr="00B63A83">
        <w:rPr>
          <w:rFonts w:ascii="Tahoma" w:eastAsia="Tahoma" w:hAnsi="Tahoma" w:cs="Tahoma"/>
          <w:spacing w:val="47"/>
        </w:rPr>
        <w:t xml:space="preserve"> </w:t>
      </w:r>
      <w:r w:rsidRPr="00B63A83">
        <w:rPr>
          <w:rFonts w:ascii="Tahoma" w:eastAsia="Tahoma" w:hAnsi="Tahoma" w:cs="Tahoma"/>
        </w:rPr>
        <w:t>lipca</w:t>
      </w:r>
      <w:r w:rsidRPr="00B63A83">
        <w:rPr>
          <w:rFonts w:ascii="Tahoma" w:eastAsia="Tahoma" w:hAnsi="Tahoma" w:cs="Tahoma"/>
          <w:spacing w:val="46"/>
        </w:rPr>
        <w:t xml:space="preserve"> </w:t>
      </w:r>
      <w:r w:rsidRPr="00B63A83">
        <w:rPr>
          <w:rFonts w:ascii="Tahoma" w:eastAsia="Tahoma" w:hAnsi="Tahoma" w:cs="Tahoma"/>
          <w:spacing w:val="-1"/>
        </w:rPr>
        <w:t>2</w:t>
      </w:r>
      <w:r w:rsidRPr="00B63A83">
        <w:rPr>
          <w:rFonts w:ascii="Tahoma" w:eastAsia="Tahoma" w:hAnsi="Tahoma" w:cs="Tahoma"/>
          <w:spacing w:val="1"/>
        </w:rPr>
        <w:t>0</w:t>
      </w:r>
      <w:r w:rsidRPr="00B63A83">
        <w:rPr>
          <w:rFonts w:ascii="Tahoma" w:eastAsia="Tahoma" w:hAnsi="Tahoma" w:cs="Tahoma"/>
          <w:spacing w:val="-1"/>
        </w:rPr>
        <w:t>1</w:t>
      </w:r>
      <w:r w:rsidRPr="00B63A83">
        <w:rPr>
          <w:rFonts w:ascii="Tahoma" w:eastAsia="Tahoma" w:hAnsi="Tahoma" w:cs="Tahoma"/>
        </w:rPr>
        <w:t>4</w:t>
      </w:r>
      <w:r w:rsidRPr="00B63A83">
        <w:rPr>
          <w:rFonts w:ascii="Tahoma" w:eastAsia="Tahoma" w:hAnsi="Tahoma" w:cs="Tahoma"/>
          <w:spacing w:val="45"/>
        </w:rPr>
        <w:t xml:space="preserve"> </w:t>
      </w:r>
      <w:r w:rsidRPr="00B63A83">
        <w:rPr>
          <w:rFonts w:ascii="Tahoma" w:eastAsia="Tahoma" w:hAnsi="Tahoma" w:cs="Tahoma"/>
          <w:spacing w:val="-26"/>
        </w:rPr>
        <w:t>r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48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46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d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h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6"/>
        </w:rPr>
        <w:t>e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liz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cj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40"/>
        </w:rPr>
        <w:t xml:space="preserve"> </w:t>
      </w:r>
      <w:r w:rsidRPr="00B63A83">
        <w:rPr>
          <w:rFonts w:ascii="Tahoma" w:eastAsia="Tahoma" w:hAnsi="Tahoma" w:cs="Tahoma"/>
        </w:rPr>
        <w:t>prog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mów</w:t>
      </w:r>
      <w:r w:rsidRPr="00B63A83">
        <w:rPr>
          <w:rFonts w:ascii="Tahoma" w:eastAsia="Tahoma" w:hAnsi="Tahoma" w:cs="Tahoma"/>
          <w:spacing w:val="38"/>
        </w:rPr>
        <w:t xml:space="preserve"> 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47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"/>
        </w:rPr>
        <w:t>a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sie</w:t>
      </w:r>
      <w:r w:rsidRPr="00B63A83">
        <w:rPr>
          <w:rFonts w:ascii="Tahoma" w:eastAsia="Tahoma" w:hAnsi="Tahoma" w:cs="Tahoma"/>
          <w:spacing w:val="41"/>
        </w:rPr>
        <w:t xml:space="preserve"> </w:t>
      </w:r>
      <w:r w:rsidRPr="00B63A83">
        <w:rPr>
          <w:rFonts w:ascii="Tahoma" w:eastAsia="Tahoma" w:hAnsi="Tahoma" w:cs="Tahoma"/>
        </w:rPr>
        <w:t>poli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  <w:spacing w:val="-1"/>
        </w:rPr>
        <w:t>yk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45"/>
        </w:rPr>
        <w:t xml:space="preserve"> </w:t>
      </w:r>
      <w:r w:rsidRPr="00B63A83">
        <w:rPr>
          <w:rFonts w:ascii="Tahoma" w:eastAsia="Tahoma" w:hAnsi="Tahoma" w:cs="Tahoma"/>
        </w:rPr>
        <w:t>sp</w:t>
      </w:r>
      <w:r w:rsidRPr="00B63A83">
        <w:rPr>
          <w:rFonts w:ascii="Tahoma" w:eastAsia="Tahoma" w:hAnsi="Tahoma" w:cs="Tahoma"/>
          <w:spacing w:val="2"/>
        </w:rPr>
        <w:t>ó</w:t>
      </w:r>
      <w:r w:rsidRPr="00B63A83">
        <w:rPr>
          <w:rFonts w:ascii="Tahoma" w:eastAsia="Tahoma" w:hAnsi="Tahoma" w:cs="Tahoma"/>
          <w:spacing w:val="-1"/>
        </w:rPr>
        <w:t>jn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2"/>
        </w:rPr>
        <w:t>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i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f</w:t>
      </w:r>
      <w:r w:rsidRPr="00B63A83">
        <w:rPr>
          <w:rFonts w:ascii="Tahoma" w:eastAsia="Tahoma" w:hAnsi="Tahoma" w:cs="Tahoma"/>
          <w:position w:val="-1"/>
        </w:rPr>
        <w:t>i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1"/>
          <w:position w:val="-1"/>
        </w:rPr>
        <w:t>a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2"/>
          <w:position w:val="-1"/>
        </w:rPr>
        <w:t>s</w:t>
      </w:r>
      <w:r w:rsidRPr="00B63A83">
        <w:rPr>
          <w:rFonts w:ascii="Tahoma" w:eastAsia="Tahoma" w:hAnsi="Tahoma" w:cs="Tahoma"/>
          <w:position w:val="-1"/>
        </w:rPr>
        <w:t>o</w:t>
      </w:r>
      <w:r w:rsidRPr="00B63A83">
        <w:rPr>
          <w:rFonts w:ascii="Tahoma" w:eastAsia="Tahoma" w:hAnsi="Tahoma" w:cs="Tahoma"/>
          <w:spacing w:val="-2"/>
          <w:position w:val="-1"/>
        </w:rPr>
        <w:t>w</w:t>
      </w:r>
      <w:r w:rsidRPr="00B63A83">
        <w:rPr>
          <w:rFonts w:ascii="Tahoma" w:eastAsia="Tahoma" w:hAnsi="Tahoma" w:cs="Tahoma"/>
          <w:spacing w:val="1"/>
          <w:position w:val="-1"/>
        </w:rPr>
        <w:t>a</w:t>
      </w:r>
      <w:r w:rsidRPr="00B63A83">
        <w:rPr>
          <w:rFonts w:ascii="Tahoma" w:eastAsia="Tahoma" w:hAnsi="Tahoma" w:cs="Tahoma"/>
          <w:spacing w:val="-1"/>
          <w:position w:val="-1"/>
        </w:rPr>
        <w:t>nyc</w:t>
      </w:r>
      <w:r w:rsidRPr="00B63A83">
        <w:rPr>
          <w:rFonts w:ascii="Tahoma" w:eastAsia="Tahoma" w:hAnsi="Tahoma" w:cs="Tahoma"/>
          <w:position w:val="-1"/>
        </w:rPr>
        <w:t>h</w:t>
      </w:r>
      <w:r w:rsidRPr="00B63A83">
        <w:rPr>
          <w:rFonts w:ascii="Tahoma" w:eastAsia="Tahoma" w:hAnsi="Tahoma" w:cs="Tahoma"/>
          <w:spacing w:val="-14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w p</w:t>
      </w:r>
      <w:r w:rsidRPr="00B63A83">
        <w:rPr>
          <w:rFonts w:ascii="Tahoma" w:eastAsia="Tahoma" w:hAnsi="Tahoma" w:cs="Tahoma"/>
          <w:spacing w:val="1"/>
          <w:position w:val="-1"/>
        </w:rPr>
        <w:t>e</w:t>
      </w:r>
      <w:r w:rsidRPr="00B63A83">
        <w:rPr>
          <w:rFonts w:ascii="Tahoma" w:eastAsia="Tahoma" w:hAnsi="Tahoma" w:cs="Tahoma"/>
          <w:position w:val="-1"/>
        </w:rPr>
        <w:t>rsp</w:t>
      </w:r>
      <w:r w:rsidRPr="00B63A83">
        <w:rPr>
          <w:rFonts w:ascii="Tahoma" w:eastAsia="Tahoma" w:hAnsi="Tahoma" w:cs="Tahoma"/>
          <w:spacing w:val="3"/>
          <w:position w:val="-1"/>
        </w:rPr>
        <w:t>e</w:t>
      </w:r>
      <w:r w:rsidRPr="00B63A83">
        <w:rPr>
          <w:rFonts w:ascii="Tahoma" w:eastAsia="Tahoma" w:hAnsi="Tahoma" w:cs="Tahoma"/>
          <w:spacing w:val="-1"/>
          <w:position w:val="-1"/>
        </w:rPr>
        <w:t>k</w:t>
      </w:r>
      <w:r w:rsidRPr="00B63A83">
        <w:rPr>
          <w:rFonts w:ascii="Tahoma" w:eastAsia="Tahoma" w:hAnsi="Tahoma" w:cs="Tahoma"/>
          <w:spacing w:val="-2"/>
          <w:position w:val="-1"/>
        </w:rPr>
        <w:t>t</w:t>
      </w:r>
      <w:r w:rsidRPr="00B63A83">
        <w:rPr>
          <w:rFonts w:ascii="Tahoma" w:eastAsia="Tahoma" w:hAnsi="Tahoma" w:cs="Tahoma"/>
          <w:spacing w:val="1"/>
          <w:position w:val="-1"/>
        </w:rPr>
        <w:t>yw</w:t>
      </w:r>
      <w:r w:rsidRPr="00B63A83">
        <w:rPr>
          <w:rFonts w:ascii="Tahoma" w:eastAsia="Tahoma" w:hAnsi="Tahoma" w:cs="Tahoma"/>
          <w:position w:val="-1"/>
        </w:rPr>
        <w:t>ie</w:t>
      </w:r>
      <w:r w:rsidRPr="00B63A83">
        <w:rPr>
          <w:rFonts w:ascii="Tahoma" w:eastAsia="Tahoma" w:hAnsi="Tahoma" w:cs="Tahoma"/>
          <w:spacing w:val="-12"/>
          <w:position w:val="-1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f</w:t>
      </w:r>
      <w:r w:rsidRPr="00B63A83">
        <w:rPr>
          <w:rFonts w:ascii="Tahoma" w:eastAsia="Tahoma" w:hAnsi="Tahoma" w:cs="Tahoma"/>
          <w:position w:val="-1"/>
        </w:rPr>
        <w:t>i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1"/>
          <w:position w:val="-1"/>
        </w:rPr>
        <w:t>a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2"/>
          <w:position w:val="-1"/>
        </w:rPr>
        <w:t>s</w:t>
      </w:r>
      <w:r w:rsidRPr="00B63A83">
        <w:rPr>
          <w:rFonts w:ascii="Tahoma" w:eastAsia="Tahoma" w:hAnsi="Tahoma" w:cs="Tahoma"/>
          <w:position w:val="-1"/>
        </w:rPr>
        <w:t>o</w:t>
      </w:r>
      <w:r w:rsidRPr="00B63A83">
        <w:rPr>
          <w:rFonts w:ascii="Tahoma" w:eastAsia="Tahoma" w:hAnsi="Tahoma" w:cs="Tahoma"/>
          <w:spacing w:val="1"/>
          <w:position w:val="-1"/>
        </w:rPr>
        <w:t>we</w:t>
      </w:r>
      <w:r w:rsidRPr="00B63A83">
        <w:rPr>
          <w:rFonts w:ascii="Tahoma" w:eastAsia="Tahoma" w:hAnsi="Tahoma" w:cs="Tahoma"/>
          <w:position w:val="-1"/>
        </w:rPr>
        <w:t>j</w:t>
      </w:r>
      <w:r w:rsidRPr="00B63A83">
        <w:rPr>
          <w:rFonts w:ascii="Tahoma" w:eastAsia="Tahoma" w:hAnsi="Tahoma" w:cs="Tahoma"/>
          <w:spacing w:val="-10"/>
          <w:position w:val="-1"/>
        </w:rPr>
        <w:t xml:space="preserve"> </w:t>
      </w:r>
      <w:r w:rsidRPr="00B63A83">
        <w:rPr>
          <w:rFonts w:ascii="Tahoma" w:eastAsia="Tahoma" w:hAnsi="Tahoma" w:cs="Tahoma"/>
          <w:spacing w:val="1"/>
          <w:position w:val="-1"/>
        </w:rPr>
        <w:t>2</w:t>
      </w:r>
      <w:r w:rsidRPr="00B63A83">
        <w:rPr>
          <w:rFonts w:ascii="Tahoma" w:eastAsia="Tahoma" w:hAnsi="Tahoma" w:cs="Tahoma"/>
          <w:spacing w:val="-1"/>
          <w:position w:val="-1"/>
        </w:rPr>
        <w:t>0</w:t>
      </w:r>
      <w:r w:rsidRPr="00B63A83">
        <w:rPr>
          <w:rFonts w:ascii="Tahoma" w:eastAsia="Tahoma" w:hAnsi="Tahoma" w:cs="Tahoma"/>
          <w:spacing w:val="1"/>
          <w:position w:val="-1"/>
        </w:rPr>
        <w:t>1</w:t>
      </w:r>
      <w:r w:rsidRPr="00B63A83">
        <w:rPr>
          <w:rFonts w:ascii="Tahoma" w:eastAsia="Tahoma" w:hAnsi="Tahoma" w:cs="Tahoma"/>
          <w:spacing w:val="3"/>
          <w:position w:val="-1"/>
        </w:rPr>
        <w:t>4</w:t>
      </w:r>
      <w:r w:rsidRPr="00B63A83">
        <w:rPr>
          <w:rFonts w:ascii="Tahoma" w:eastAsia="Tahoma" w:hAnsi="Tahoma" w:cs="Tahoma"/>
          <w:spacing w:val="2"/>
          <w:position w:val="-1"/>
        </w:rPr>
        <w:t>–</w:t>
      </w:r>
      <w:r w:rsidRPr="00B63A83">
        <w:rPr>
          <w:rFonts w:ascii="Tahoma" w:eastAsia="Tahoma" w:hAnsi="Tahoma" w:cs="Tahoma"/>
          <w:spacing w:val="-1"/>
          <w:position w:val="-1"/>
        </w:rPr>
        <w:t>2</w:t>
      </w:r>
      <w:r w:rsidRPr="00B63A83">
        <w:rPr>
          <w:rFonts w:ascii="Tahoma" w:eastAsia="Tahoma" w:hAnsi="Tahoma" w:cs="Tahoma"/>
          <w:spacing w:val="1"/>
          <w:position w:val="-1"/>
        </w:rPr>
        <w:t>0</w:t>
      </w:r>
      <w:r w:rsidRPr="00B63A83">
        <w:rPr>
          <w:rFonts w:ascii="Tahoma" w:eastAsia="Tahoma" w:hAnsi="Tahoma" w:cs="Tahoma"/>
          <w:spacing w:val="-1"/>
          <w:position w:val="-1"/>
        </w:rPr>
        <w:t>2</w:t>
      </w:r>
      <w:r w:rsidRPr="00B63A83">
        <w:rPr>
          <w:rFonts w:ascii="Tahoma" w:eastAsia="Tahoma" w:hAnsi="Tahoma" w:cs="Tahoma"/>
          <w:position w:val="-1"/>
        </w:rPr>
        <w:t>0</w:t>
      </w:r>
      <w:r w:rsidRPr="00B63A83">
        <w:rPr>
          <w:rFonts w:ascii="Tahoma" w:eastAsia="Tahoma" w:hAnsi="Tahoma" w:cs="Tahoma"/>
          <w:spacing w:val="-9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(</w:t>
      </w:r>
      <w:r w:rsidRPr="00B63A83">
        <w:rPr>
          <w:rFonts w:ascii="Tahoma" w:eastAsia="Tahoma" w:hAnsi="Tahoma" w:cs="Tahoma"/>
          <w:spacing w:val="1"/>
          <w:position w:val="-1"/>
        </w:rPr>
        <w:t>t</w:t>
      </w:r>
      <w:r w:rsidRPr="00B63A83">
        <w:rPr>
          <w:rFonts w:ascii="Tahoma" w:eastAsia="Tahoma" w:hAnsi="Tahoma" w:cs="Tahoma"/>
          <w:position w:val="-1"/>
        </w:rPr>
        <w:t>.</w:t>
      </w:r>
      <w:r w:rsidR="00941EF9">
        <w:rPr>
          <w:rFonts w:ascii="Tahoma" w:eastAsia="Tahoma" w:hAnsi="Tahoma" w:cs="Tahoma"/>
          <w:position w:val="-1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j</w:t>
      </w:r>
      <w:r w:rsidRPr="00B63A83">
        <w:rPr>
          <w:rFonts w:ascii="Tahoma" w:eastAsia="Tahoma" w:hAnsi="Tahoma" w:cs="Tahoma"/>
          <w:position w:val="-1"/>
        </w:rPr>
        <w:t>.</w:t>
      </w:r>
      <w:r w:rsidRPr="00B63A83">
        <w:rPr>
          <w:rFonts w:ascii="Tahoma" w:eastAsia="Tahoma" w:hAnsi="Tahoma" w:cs="Tahoma"/>
          <w:spacing w:val="-3"/>
          <w:position w:val="-1"/>
        </w:rPr>
        <w:t xml:space="preserve"> </w:t>
      </w:r>
      <w:r w:rsidRPr="00B63A83">
        <w:rPr>
          <w:rFonts w:ascii="Tahoma" w:eastAsia="Tahoma" w:hAnsi="Tahoma" w:cs="Tahoma"/>
          <w:spacing w:val="-1"/>
          <w:position w:val="-1"/>
        </w:rPr>
        <w:t>D</w:t>
      </w:r>
      <w:r w:rsidRPr="00B63A83">
        <w:rPr>
          <w:rFonts w:ascii="Tahoma" w:eastAsia="Tahoma" w:hAnsi="Tahoma" w:cs="Tahoma"/>
          <w:spacing w:val="3"/>
          <w:position w:val="-1"/>
        </w:rPr>
        <w:t>z</w:t>
      </w:r>
      <w:r w:rsidRPr="00B63A83">
        <w:rPr>
          <w:rFonts w:ascii="Tahoma" w:eastAsia="Tahoma" w:hAnsi="Tahoma" w:cs="Tahoma"/>
          <w:position w:val="-1"/>
        </w:rPr>
        <w:t>.</w:t>
      </w:r>
      <w:r w:rsidRPr="00B63A83">
        <w:rPr>
          <w:rFonts w:ascii="Tahoma" w:eastAsia="Tahoma" w:hAnsi="Tahoma" w:cs="Tahoma"/>
          <w:spacing w:val="-3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U</w:t>
      </w:r>
      <w:r w:rsidRPr="00B63A83">
        <w:rPr>
          <w:rFonts w:ascii="Tahoma" w:eastAsia="Tahoma" w:hAnsi="Tahoma" w:cs="Tahoma"/>
          <w:spacing w:val="-2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z</w:t>
      </w:r>
      <w:r w:rsidRPr="00B63A83">
        <w:rPr>
          <w:rFonts w:ascii="Tahoma" w:eastAsia="Tahoma" w:hAnsi="Tahoma" w:cs="Tahoma"/>
          <w:spacing w:val="1"/>
          <w:position w:val="-1"/>
        </w:rPr>
        <w:t xml:space="preserve"> </w:t>
      </w:r>
      <w:r w:rsidR="00E428B1" w:rsidRPr="00B63A83">
        <w:rPr>
          <w:rFonts w:ascii="Tahoma" w:eastAsia="Tahoma" w:hAnsi="Tahoma" w:cs="Tahoma"/>
          <w:spacing w:val="-1"/>
          <w:position w:val="-1"/>
        </w:rPr>
        <w:t>2</w:t>
      </w:r>
      <w:r w:rsidR="00E428B1" w:rsidRPr="00B63A83">
        <w:rPr>
          <w:rFonts w:ascii="Tahoma" w:eastAsia="Tahoma" w:hAnsi="Tahoma" w:cs="Tahoma"/>
          <w:spacing w:val="1"/>
          <w:position w:val="-1"/>
        </w:rPr>
        <w:t>0</w:t>
      </w:r>
      <w:r w:rsidR="00E428B1" w:rsidRPr="00B63A83">
        <w:rPr>
          <w:rFonts w:ascii="Tahoma" w:eastAsia="Tahoma" w:hAnsi="Tahoma" w:cs="Tahoma"/>
          <w:spacing w:val="-1"/>
          <w:position w:val="-1"/>
        </w:rPr>
        <w:t>1</w:t>
      </w:r>
      <w:r w:rsidR="00E87B81">
        <w:rPr>
          <w:rFonts w:ascii="Tahoma" w:eastAsia="Tahoma" w:hAnsi="Tahoma" w:cs="Tahoma"/>
          <w:position w:val="-1"/>
        </w:rPr>
        <w:t>7</w:t>
      </w:r>
      <w:r w:rsidR="00E428B1" w:rsidRPr="00B63A83">
        <w:rPr>
          <w:rFonts w:ascii="Tahoma" w:eastAsia="Tahoma" w:hAnsi="Tahoma" w:cs="Tahoma"/>
          <w:spacing w:val="-3"/>
          <w:position w:val="-1"/>
        </w:rPr>
        <w:t xml:space="preserve"> </w:t>
      </w:r>
      <w:r w:rsidRPr="00B63A83">
        <w:rPr>
          <w:rFonts w:ascii="Tahoma" w:eastAsia="Tahoma" w:hAnsi="Tahoma" w:cs="Tahoma"/>
          <w:spacing w:val="-26"/>
          <w:position w:val="-1"/>
        </w:rPr>
        <w:t>r</w:t>
      </w:r>
      <w:r w:rsidRPr="00B63A83">
        <w:rPr>
          <w:rFonts w:ascii="Tahoma" w:eastAsia="Tahoma" w:hAnsi="Tahoma" w:cs="Tahoma"/>
          <w:position w:val="-1"/>
        </w:rPr>
        <w:t>.</w:t>
      </w:r>
      <w:r w:rsidRPr="00B63A83">
        <w:rPr>
          <w:rFonts w:ascii="Tahoma" w:eastAsia="Tahoma" w:hAnsi="Tahoma" w:cs="Tahoma"/>
          <w:spacing w:val="1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poz.</w:t>
      </w:r>
      <w:r w:rsidRPr="00B63A83">
        <w:rPr>
          <w:rFonts w:ascii="Tahoma" w:eastAsia="Tahoma" w:hAnsi="Tahoma" w:cs="Tahoma"/>
          <w:spacing w:val="-2"/>
          <w:position w:val="-1"/>
        </w:rPr>
        <w:t xml:space="preserve"> </w:t>
      </w:r>
      <w:r w:rsidR="00E87B81">
        <w:rPr>
          <w:rFonts w:ascii="Tahoma" w:eastAsia="Tahoma" w:hAnsi="Tahoma" w:cs="Tahoma"/>
          <w:spacing w:val="-1"/>
          <w:position w:val="-1"/>
        </w:rPr>
        <w:t>1460</w:t>
      </w:r>
      <w:r w:rsidR="00B74C45">
        <w:rPr>
          <w:rFonts w:ascii="Tahoma" w:eastAsia="Tahoma" w:hAnsi="Tahoma" w:cs="Tahoma"/>
          <w:spacing w:val="-1"/>
          <w:position w:val="-1"/>
        </w:rPr>
        <w:t xml:space="preserve"> z </w:t>
      </w:r>
      <w:proofErr w:type="spellStart"/>
      <w:r w:rsidR="00B74C45">
        <w:rPr>
          <w:rFonts w:ascii="Tahoma" w:eastAsia="Tahoma" w:hAnsi="Tahoma" w:cs="Tahoma"/>
          <w:spacing w:val="-1"/>
          <w:position w:val="-1"/>
        </w:rPr>
        <w:t>późn</w:t>
      </w:r>
      <w:proofErr w:type="spellEnd"/>
      <w:r w:rsidR="00B74C45">
        <w:rPr>
          <w:rFonts w:ascii="Tahoma" w:eastAsia="Tahoma" w:hAnsi="Tahoma" w:cs="Tahoma"/>
          <w:spacing w:val="-1"/>
          <w:position w:val="-1"/>
        </w:rPr>
        <w:t>. zm.</w:t>
      </w:r>
      <w:r w:rsidRPr="00B63A83">
        <w:rPr>
          <w:rFonts w:ascii="Tahoma" w:eastAsia="Tahoma" w:hAnsi="Tahoma" w:cs="Tahoma"/>
          <w:position w:val="-1"/>
        </w:rPr>
        <w:t>);</w:t>
      </w:r>
    </w:p>
    <w:p w14:paraId="0B79B00B" w14:textId="1B6FE0C8" w:rsidR="00942F4E" w:rsidRPr="001A21E8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19</w:t>
      </w:r>
      <w:r w:rsidRPr="001A21E8">
        <w:rPr>
          <w:rFonts w:ascii="Tahoma" w:eastAsia="Tahoma" w:hAnsi="Tahoma" w:cs="Tahoma"/>
          <w:spacing w:val="1"/>
        </w:rPr>
        <w:t>6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2"/>
        </w:rPr>
        <w:t>.</w:t>
      </w:r>
      <w:r w:rsidR="00941EF9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E428B1" w:rsidRPr="001A21E8">
        <w:rPr>
          <w:rFonts w:ascii="Tahoma" w:eastAsia="Tahoma" w:hAnsi="Tahoma" w:cs="Tahoma"/>
          <w:spacing w:val="-1"/>
        </w:rPr>
        <w:t>2</w:t>
      </w:r>
      <w:r w:rsidR="00E428B1" w:rsidRPr="001A21E8">
        <w:rPr>
          <w:rFonts w:ascii="Tahoma" w:eastAsia="Tahoma" w:hAnsi="Tahoma" w:cs="Tahoma"/>
          <w:spacing w:val="1"/>
        </w:rPr>
        <w:t>0</w:t>
      </w:r>
      <w:r w:rsidR="00E428B1" w:rsidRPr="001A21E8">
        <w:rPr>
          <w:rFonts w:ascii="Tahoma" w:eastAsia="Tahoma" w:hAnsi="Tahoma" w:cs="Tahoma"/>
          <w:spacing w:val="-1"/>
        </w:rPr>
        <w:t>1</w:t>
      </w:r>
      <w:r w:rsidR="00EB6530">
        <w:rPr>
          <w:rFonts w:ascii="Tahoma" w:eastAsia="Tahoma" w:hAnsi="Tahoma" w:cs="Tahoma"/>
        </w:rPr>
        <w:t>7</w:t>
      </w:r>
      <w:r w:rsidR="00EB6530">
        <w:rPr>
          <w:rFonts w:ascii="Tahoma" w:eastAsia="Tahoma" w:hAnsi="Tahoma" w:cs="Tahoma"/>
          <w:spacing w:val="-2"/>
        </w:rPr>
        <w:t>.</w:t>
      </w:r>
      <w:r w:rsidR="009D0836">
        <w:rPr>
          <w:rFonts w:ascii="Tahoma" w:eastAsia="Tahoma" w:hAnsi="Tahoma" w:cs="Tahoma"/>
          <w:spacing w:val="-2"/>
        </w:rPr>
        <w:t xml:space="preserve"> </w:t>
      </w:r>
      <w:r w:rsidR="00EB6530">
        <w:rPr>
          <w:rFonts w:ascii="Tahoma" w:eastAsia="Tahoma" w:hAnsi="Tahoma" w:cs="Tahoma"/>
          <w:spacing w:val="-2"/>
        </w:rPr>
        <w:t>459</w:t>
      </w:r>
      <w:r w:rsidR="00B74C45">
        <w:rPr>
          <w:rFonts w:ascii="Tahoma" w:eastAsia="Tahoma" w:hAnsi="Tahoma" w:cs="Tahoma"/>
          <w:spacing w:val="-2"/>
        </w:rPr>
        <w:t xml:space="preserve"> z </w:t>
      </w:r>
      <w:proofErr w:type="spellStart"/>
      <w:r w:rsidR="00B74C45">
        <w:rPr>
          <w:rFonts w:ascii="Tahoma" w:eastAsia="Tahoma" w:hAnsi="Tahoma" w:cs="Tahoma"/>
          <w:spacing w:val="-2"/>
        </w:rPr>
        <w:t>późn</w:t>
      </w:r>
      <w:proofErr w:type="spellEnd"/>
      <w:r w:rsidR="00B74C45">
        <w:rPr>
          <w:rFonts w:ascii="Tahoma" w:eastAsia="Tahoma" w:hAnsi="Tahoma" w:cs="Tahoma"/>
          <w:spacing w:val="-2"/>
        </w:rPr>
        <w:t>. zm.</w:t>
      </w:r>
      <w:r w:rsidRPr="001A21E8">
        <w:rPr>
          <w:rFonts w:ascii="Tahoma" w:eastAsia="Tahoma" w:hAnsi="Tahoma" w:cs="Tahoma"/>
          <w:spacing w:val="3"/>
        </w:rPr>
        <w:t>);</w:t>
      </w:r>
    </w:p>
    <w:p w14:paraId="566351F0" w14:textId="7FA1F051" w:rsidR="00942F4E" w:rsidRPr="001579C0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579C0">
        <w:rPr>
          <w:rFonts w:ascii="Tahoma" w:eastAsia="Tahoma" w:hAnsi="Tahoma" w:cs="Tahoma"/>
          <w:spacing w:val="-1"/>
        </w:rPr>
        <w:t>U</w:t>
      </w:r>
      <w:r w:rsidRPr="001579C0">
        <w:rPr>
          <w:rFonts w:ascii="Tahoma" w:eastAsia="Tahoma" w:hAnsi="Tahoma" w:cs="Tahoma"/>
        </w:rPr>
        <w:t>st</w:t>
      </w:r>
      <w:r w:rsidRPr="001579C0">
        <w:rPr>
          <w:rFonts w:ascii="Tahoma" w:eastAsia="Tahoma" w:hAnsi="Tahoma" w:cs="Tahoma"/>
          <w:spacing w:val="1"/>
        </w:rPr>
        <w:t>aw</w:t>
      </w:r>
      <w:r w:rsidRPr="001579C0">
        <w:rPr>
          <w:rFonts w:ascii="Tahoma" w:eastAsia="Tahoma" w:hAnsi="Tahoma" w:cs="Tahoma"/>
        </w:rPr>
        <w:t>y</w:t>
      </w:r>
      <w:r w:rsidRPr="001579C0">
        <w:rPr>
          <w:rFonts w:ascii="Tahoma" w:eastAsia="Tahoma" w:hAnsi="Tahoma" w:cs="Tahoma"/>
          <w:spacing w:val="10"/>
        </w:rPr>
        <w:t xml:space="preserve"> </w:t>
      </w:r>
      <w:r w:rsidRPr="001579C0">
        <w:rPr>
          <w:rFonts w:ascii="Tahoma" w:eastAsia="Tahoma" w:hAnsi="Tahoma" w:cs="Tahoma"/>
        </w:rPr>
        <w:t>z</w:t>
      </w:r>
      <w:r w:rsidRPr="001579C0">
        <w:rPr>
          <w:rFonts w:ascii="Tahoma" w:eastAsia="Tahoma" w:hAnsi="Tahoma" w:cs="Tahoma"/>
          <w:spacing w:val="16"/>
        </w:rPr>
        <w:t xml:space="preserve"> </w:t>
      </w:r>
      <w:r w:rsidRPr="001579C0">
        <w:rPr>
          <w:rFonts w:ascii="Tahoma" w:eastAsia="Tahoma" w:hAnsi="Tahoma" w:cs="Tahoma"/>
          <w:spacing w:val="2"/>
        </w:rPr>
        <w:t>d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  <w:spacing w:val="1"/>
        </w:rPr>
        <w:t>i</w:t>
      </w:r>
      <w:r w:rsidRPr="001579C0">
        <w:rPr>
          <w:rFonts w:ascii="Tahoma" w:eastAsia="Tahoma" w:hAnsi="Tahoma" w:cs="Tahoma"/>
        </w:rPr>
        <w:t>a</w:t>
      </w:r>
      <w:r w:rsidRPr="001579C0">
        <w:rPr>
          <w:rFonts w:ascii="Tahoma" w:eastAsia="Tahoma" w:hAnsi="Tahoma" w:cs="Tahoma"/>
          <w:spacing w:val="16"/>
        </w:rPr>
        <w:t xml:space="preserve"> </w:t>
      </w:r>
      <w:r w:rsidRPr="001579C0">
        <w:rPr>
          <w:rFonts w:ascii="Tahoma" w:eastAsia="Tahoma" w:hAnsi="Tahoma" w:cs="Tahoma"/>
          <w:spacing w:val="-1"/>
        </w:rPr>
        <w:t>2</w:t>
      </w:r>
      <w:r w:rsidRPr="001579C0">
        <w:rPr>
          <w:rFonts w:ascii="Tahoma" w:eastAsia="Tahoma" w:hAnsi="Tahoma" w:cs="Tahoma"/>
        </w:rPr>
        <w:t>7</w:t>
      </w:r>
      <w:r w:rsidRPr="001579C0">
        <w:rPr>
          <w:rFonts w:ascii="Tahoma" w:eastAsia="Tahoma" w:hAnsi="Tahoma" w:cs="Tahoma"/>
          <w:spacing w:val="16"/>
        </w:rPr>
        <w:t xml:space="preserve"> </w:t>
      </w:r>
      <w:r w:rsidRPr="001579C0">
        <w:rPr>
          <w:rFonts w:ascii="Tahoma" w:eastAsia="Tahoma" w:hAnsi="Tahoma" w:cs="Tahoma"/>
        </w:rPr>
        <w:t>si</w:t>
      </w:r>
      <w:r w:rsidRPr="001579C0">
        <w:rPr>
          <w:rFonts w:ascii="Tahoma" w:eastAsia="Tahoma" w:hAnsi="Tahoma" w:cs="Tahoma"/>
          <w:spacing w:val="1"/>
        </w:rPr>
        <w:t>e</w:t>
      </w:r>
      <w:r w:rsidRPr="001579C0">
        <w:rPr>
          <w:rFonts w:ascii="Tahoma" w:eastAsia="Tahoma" w:hAnsi="Tahoma" w:cs="Tahoma"/>
        </w:rPr>
        <w:t>rpnia</w:t>
      </w:r>
      <w:r w:rsidRPr="001579C0">
        <w:rPr>
          <w:rFonts w:ascii="Tahoma" w:eastAsia="Tahoma" w:hAnsi="Tahoma" w:cs="Tahoma"/>
          <w:spacing w:val="15"/>
        </w:rPr>
        <w:t xml:space="preserve"> </w:t>
      </w:r>
      <w:r w:rsidRPr="001579C0">
        <w:rPr>
          <w:rFonts w:ascii="Tahoma" w:eastAsia="Tahoma" w:hAnsi="Tahoma" w:cs="Tahoma"/>
          <w:spacing w:val="-1"/>
        </w:rPr>
        <w:t>20</w:t>
      </w:r>
      <w:r w:rsidRPr="001579C0">
        <w:rPr>
          <w:rFonts w:ascii="Tahoma" w:eastAsia="Tahoma" w:hAnsi="Tahoma" w:cs="Tahoma"/>
          <w:spacing w:val="1"/>
        </w:rPr>
        <w:t>0</w:t>
      </w:r>
      <w:r w:rsidRPr="001579C0">
        <w:rPr>
          <w:rFonts w:ascii="Tahoma" w:eastAsia="Tahoma" w:hAnsi="Tahoma" w:cs="Tahoma"/>
        </w:rPr>
        <w:t>9</w:t>
      </w:r>
      <w:r w:rsidRPr="001579C0">
        <w:rPr>
          <w:rFonts w:ascii="Tahoma" w:eastAsia="Tahoma" w:hAnsi="Tahoma" w:cs="Tahoma"/>
          <w:spacing w:val="14"/>
        </w:rPr>
        <w:t xml:space="preserve"> </w:t>
      </w:r>
      <w:r w:rsidRPr="001579C0">
        <w:rPr>
          <w:rFonts w:ascii="Tahoma" w:eastAsia="Tahoma" w:hAnsi="Tahoma" w:cs="Tahoma"/>
          <w:spacing w:val="-26"/>
        </w:rPr>
        <w:t>r</w:t>
      </w:r>
      <w:r w:rsidRPr="001579C0">
        <w:rPr>
          <w:rFonts w:ascii="Tahoma" w:eastAsia="Tahoma" w:hAnsi="Tahoma" w:cs="Tahoma"/>
        </w:rPr>
        <w:t>.</w:t>
      </w:r>
      <w:r w:rsidRPr="001579C0">
        <w:rPr>
          <w:rFonts w:ascii="Tahoma" w:eastAsia="Tahoma" w:hAnsi="Tahoma" w:cs="Tahoma"/>
          <w:spacing w:val="18"/>
        </w:rPr>
        <w:t xml:space="preserve"> </w:t>
      </w:r>
      <w:r w:rsidRPr="001579C0">
        <w:rPr>
          <w:rFonts w:ascii="Tahoma" w:eastAsia="Tahoma" w:hAnsi="Tahoma" w:cs="Tahoma"/>
        </w:rPr>
        <w:t>o</w:t>
      </w:r>
      <w:r w:rsidRPr="001579C0">
        <w:rPr>
          <w:rFonts w:ascii="Tahoma" w:eastAsia="Tahoma" w:hAnsi="Tahoma" w:cs="Tahoma"/>
          <w:spacing w:val="18"/>
        </w:rPr>
        <w:t xml:space="preserve"> </w:t>
      </w:r>
      <w:r w:rsidRPr="001579C0">
        <w:rPr>
          <w:rFonts w:ascii="Tahoma" w:eastAsia="Tahoma" w:hAnsi="Tahoma" w:cs="Tahoma"/>
          <w:spacing w:val="-1"/>
        </w:rPr>
        <w:t>f</w:t>
      </w:r>
      <w:r w:rsidRPr="001579C0">
        <w:rPr>
          <w:rFonts w:ascii="Tahoma" w:eastAsia="Tahoma" w:hAnsi="Tahoma" w:cs="Tahoma"/>
          <w:spacing w:val="2"/>
        </w:rPr>
        <w:t>i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  <w:spacing w:val="1"/>
        </w:rPr>
        <w:t>a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s</w:t>
      </w:r>
      <w:r w:rsidRPr="001579C0">
        <w:rPr>
          <w:rFonts w:ascii="Tahoma" w:eastAsia="Tahoma" w:hAnsi="Tahoma" w:cs="Tahoma"/>
          <w:spacing w:val="1"/>
        </w:rPr>
        <w:t>a</w:t>
      </w:r>
      <w:r w:rsidRPr="001579C0">
        <w:rPr>
          <w:rFonts w:ascii="Tahoma" w:eastAsia="Tahoma" w:hAnsi="Tahoma" w:cs="Tahoma"/>
          <w:spacing w:val="2"/>
        </w:rPr>
        <w:t>c</w:t>
      </w:r>
      <w:r w:rsidRPr="001579C0">
        <w:rPr>
          <w:rFonts w:ascii="Tahoma" w:eastAsia="Tahoma" w:hAnsi="Tahoma" w:cs="Tahoma"/>
        </w:rPr>
        <w:t>h</w:t>
      </w:r>
      <w:r w:rsidRPr="001579C0">
        <w:rPr>
          <w:rFonts w:ascii="Tahoma" w:eastAsia="Tahoma" w:hAnsi="Tahoma" w:cs="Tahoma"/>
          <w:spacing w:val="9"/>
        </w:rPr>
        <w:t xml:space="preserve"> </w:t>
      </w:r>
      <w:r w:rsidRPr="001579C0">
        <w:rPr>
          <w:rFonts w:ascii="Tahoma" w:eastAsia="Tahoma" w:hAnsi="Tahoma" w:cs="Tahoma"/>
          <w:spacing w:val="2"/>
        </w:rPr>
        <w:t>p</w:t>
      </w:r>
      <w:r w:rsidRPr="001579C0">
        <w:rPr>
          <w:rFonts w:ascii="Tahoma" w:eastAsia="Tahoma" w:hAnsi="Tahoma" w:cs="Tahoma"/>
          <w:spacing w:val="-1"/>
        </w:rPr>
        <w:t>u</w:t>
      </w:r>
      <w:r w:rsidRPr="001579C0">
        <w:rPr>
          <w:rFonts w:ascii="Tahoma" w:eastAsia="Tahoma" w:hAnsi="Tahoma" w:cs="Tahoma"/>
        </w:rPr>
        <w:t>blic</w:t>
      </w:r>
      <w:r w:rsidRPr="001579C0">
        <w:rPr>
          <w:rFonts w:ascii="Tahoma" w:eastAsia="Tahoma" w:hAnsi="Tahoma" w:cs="Tahoma"/>
          <w:spacing w:val="2"/>
        </w:rPr>
        <w:t>z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  <w:spacing w:val="-3"/>
        </w:rPr>
        <w:t>y</w:t>
      </w:r>
      <w:r w:rsidRPr="001579C0">
        <w:rPr>
          <w:rFonts w:ascii="Tahoma" w:eastAsia="Tahoma" w:hAnsi="Tahoma" w:cs="Tahoma"/>
          <w:spacing w:val="2"/>
        </w:rPr>
        <w:t>c</w:t>
      </w:r>
      <w:r w:rsidRPr="001579C0">
        <w:rPr>
          <w:rFonts w:ascii="Tahoma" w:eastAsia="Tahoma" w:hAnsi="Tahoma" w:cs="Tahoma"/>
        </w:rPr>
        <w:t>h</w:t>
      </w:r>
      <w:r w:rsidRPr="001579C0">
        <w:rPr>
          <w:rFonts w:ascii="Tahoma" w:eastAsia="Tahoma" w:hAnsi="Tahoma" w:cs="Tahoma"/>
          <w:spacing w:val="6"/>
        </w:rPr>
        <w:t xml:space="preserve"> </w:t>
      </w:r>
      <w:r w:rsidRPr="001579C0">
        <w:rPr>
          <w:rFonts w:ascii="Tahoma" w:eastAsia="Tahoma" w:hAnsi="Tahoma" w:cs="Tahoma"/>
        </w:rPr>
        <w:t>(</w:t>
      </w:r>
      <w:r w:rsidRPr="001579C0">
        <w:rPr>
          <w:rFonts w:ascii="Tahoma" w:eastAsia="Tahoma" w:hAnsi="Tahoma" w:cs="Tahoma"/>
          <w:spacing w:val="1"/>
        </w:rPr>
        <w:t>t</w:t>
      </w:r>
      <w:r w:rsidRPr="001579C0">
        <w:rPr>
          <w:rFonts w:ascii="Tahoma" w:eastAsia="Tahoma" w:hAnsi="Tahoma" w:cs="Tahoma"/>
        </w:rPr>
        <w:t>.</w:t>
      </w:r>
      <w:r w:rsidR="00941EF9">
        <w:rPr>
          <w:rFonts w:ascii="Tahoma" w:eastAsia="Tahoma" w:hAnsi="Tahoma" w:cs="Tahoma"/>
        </w:rPr>
        <w:t xml:space="preserve"> </w:t>
      </w:r>
      <w:r w:rsidRPr="001579C0">
        <w:rPr>
          <w:rFonts w:ascii="Tahoma" w:eastAsia="Tahoma" w:hAnsi="Tahoma" w:cs="Tahoma"/>
          <w:spacing w:val="1"/>
        </w:rPr>
        <w:t>j</w:t>
      </w:r>
      <w:r w:rsidRPr="001579C0">
        <w:rPr>
          <w:rFonts w:ascii="Tahoma" w:eastAsia="Tahoma" w:hAnsi="Tahoma" w:cs="Tahoma"/>
        </w:rPr>
        <w:t>.</w:t>
      </w:r>
      <w:r w:rsidRPr="001579C0">
        <w:rPr>
          <w:rFonts w:ascii="Tahoma" w:eastAsia="Tahoma" w:hAnsi="Tahoma" w:cs="Tahoma"/>
          <w:spacing w:val="18"/>
        </w:rPr>
        <w:t xml:space="preserve"> </w:t>
      </w:r>
      <w:r w:rsidRPr="001579C0">
        <w:rPr>
          <w:rFonts w:ascii="Tahoma" w:eastAsia="Tahoma" w:hAnsi="Tahoma" w:cs="Tahoma"/>
          <w:spacing w:val="-1"/>
        </w:rPr>
        <w:t>D</w:t>
      </w:r>
      <w:r w:rsidRPr="001579C0">
        <w:rPr>
          <w:rFonts w:ascii="Tahoma" w:eastAsia="Tahoma" w:hAnsi="Tahoma" w:cs="Tahoma"/>
        </w:rPr>
        <w:t>z.</w:t>
      </w:r>
      <w:r w:rsidRPr="001579C0">
        <w:rPr>
          <w:rFonts w:ascii="Tahoma" w:eastAsia="Tahoma" w:hAnsi="Tahoma" w:cs="Tahoma"/>
          <w:spacing w:val="16"/>
        </w:rPr>
        <w:t xml:space="preserve"> </w:t>
      </w:r>
      <w:r w:rsidRPr="001579C0">
        <w:rPr>
          <w:rFonts w:ascii="Tahoma" w:eastAsia="Tahoma" w:hAnsi="Tahoma" w:cs="Tahoma"/>
          <w:spacing w:val="-1"/>
        </w:rPr>
        <w:t>U</w:t>
      </w:r>
      <w:r w:rsidRPr="001579C0">
        <w:rPr>
          <w:rFonts w:ascii="Tahoma" w:eastAsia="Tahoma" w:hAnsi="Tahoma" w:cs="Tahoma"/>
        </w:rPr>
        <w:t>.</w:t>
      </w:r>
      <w:r w:rsidRPr="001579C0">
        <w:rPr>
          <w:rFonts w:ascii="Tahoma" w:eastAsia="Tahoma" w:hAnsi="Tahoma" w:cs="Tahoma"/>
          <w:spacing w:val="14"/>
        </w:rPr>
        <w:t xml:space="preserve"> </w:t>
      </w:r>
      <w:r w:rsidRPr="001579C0">
        <w:rPr>
          <w:rFonts w:ascii="Tahoma" w:eastAsia="Tahoma" w:hAnsi="Tahoma" w:cs="Tahoma"/>
        </w:rPr>
        <w:t>z</w:t>
      </w:r>
      <w:r w:rsidRPr="001579C0">
        <w:rPr>
          <w:rFonts w:ascii="Tahoma" w:eastAsia="Tahoma" w:hAnsi="Tahoma" w:cs="Tahoma"/>
          <w:spacing w:val="18"/>
        </w:rPr>
        <w:t xml:space="preserve"> </w:t>
      </w:r>
      <w:r w:rsidRPr="001579C0">
        <w:rPr>
          <w:rFonts w:ascii="Tahoma" w:eastAsia="Tahoma" w:hAnsi="Tahoma" w:cs="Tahoma"/>
          <w:spacing w:val="-1"/>
        </w:rPr>
        <w:t>2</w:t>
      </w:r>
      <w:r w:rsidRPr="001579C0">
        <w:rPr>
          <w:rFonts w:ascii="Tahoma" w:eastAsia="Tahoma" w:hAnsi="Tahoma" w:cs="Tahoma"/>
          <w:spacing w:val="1"/>
        </w:rPr>
        <w:t>0</w:t>
      </w:r>
      <w:r w:rsidRPr="001579C0">
        <w:rPr>
          <w:rFonts w:ascii="Tahoma" w:eastAsia="Tahoma" w:hAnsi="Tahoma" w:cs="Tahoma"/>
          <w:spacing w:val="-1"/>
        </w:rPr>
        <w:t>1</w:t>
      </w:r>
      <w:r w:rsidR="00DF7780">
        <w:rPr>
          <w:rFonts w:ascii="Tahoma" w:eastAsia="Tahoma" w:hAnsi="Tahoma" w:cs="Tahoma"/>
        </w:rPr>
        <w:t>7r</w:t>
      </w:r>
      <w:r w:rsidR="00DC70AE">
        <w:rPr>
          <w:rFonts w:ascii="Tahoma" w:eastAsia="Tahoma" w:hAnsi="Tahoma" w:cs="Tahoma"/>
          <w:spacing w:val="15"/>
        </w:rPr>
        <w:t>.</w:t>
      </w:r>
      <w:r w:rsidR="00DF7780">
        <w:rPr>
          <w:rFonts w:ascii="Tahoma" w:eastAsia="Tahoma" w:hAnsi="Tahoma" w:cs="Tahoma"/>
          <w:spacing w:val="15"/>
        </w:rPr>
        <w:t xml:space="preserve"> 2077</w:t>
      </w:r>
      <w:r w:rsidRPr="001579C0">
        <w:rPr>
          <w:rFonts w:ascii="Tahoma" w:eastAsia="Tahoma" w:hAnsi="Tahoma" w:cs="Tahoma"/>
        </w:rPr>
        <w:t>)</w:t>
      </w:r>
      <w:r w:rsidRPr="001579C0">
        <w:rPr>
          <w:rFonts w:ascii="Tahoma" w:eastAsia="Tahoma" w:hAnsi="Tahoma" w:cs="Tahoma"/>
          <w:spacing w:val="-3"/>
        </w:rPr>
        <w:t xml:space="preserve"> </w:t>
      </w:r>
      <w:r w:rsidRPr="001579C0">
        <w:rPr>
          <w:rFonts w:ascii="Tahoma" w:eastAsia="Tahoma" w:hAnsi="Tahoma" w:cs="Tahoma"/>
        </w:rPr>
        <w:t>–</w:t>
      </w:r>
      <w:r w:rsidRPr="001579C0">
        <w:rPr>
          <w:rFonts w:ascii="Tahoma" w:eastAsia="Tahoma" w:hAnsi="Tahoma" w:cs="Tahoma"/>
          <w:spacing w:val="-2"/>
        </w:rPr>
        <w:t xml:space="preserve"> </w:t>
      </w:r>
      <w:r w:rsidRPr="001579C0">
        <w:rPr>
          <w:rFonts w:ascii="Tahoma" w:eastAsia="Tahoma" w:hAnsi="Tahoma" w:cs="Tahoma"/>
        </w:rPr>
        <w:t>z</w:t>
      </w:r>
      <w:r w:rsidRPr="001579C0">
        <w:rPr>
          <w:rFonts w:ascii="Tahoma" w:eastAsia="Tahoma" w:hAnsi="Tahoma" w:cs="Tahoma"/>
          <w:spacing w:val="-1"/>
        </w:rPr>
        <w:t>w</w:t>
      </w:r>
      <w:r w:rsidRPr="001579C0">
        <w:rPr>
          <w:rFonts w:ascii="Tahoma" w:eastAsia="Tahoma" w:hAnsi="Tahoma" w:cs="Tahoma"/>
          <w:spacing w:val="1"/>
        </w:rPr>
        <w:t>a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a</w:t>
      </w:r>
      <w:r w:rsidRPr="001579C0">
        <w:rPr>
          <w:rFonts w:ascii="Tahoma" w:eastAsia="Tahoma" w:hAnsi="Tahoma" w:cs="Tahoma"/>
          <w:spacing w:val="-5"/>
        </w:rPr>
        <w:t xml:space="preserve"> </w:t>
      </w:r>
      <w:r w:rsidRPr="001579C0">
        <w:rPr>
          <w:rFonts w:ascii="Tahoma" w:eastAsia="Tahoma" w:hAnsi="Tahoma" w:cs="Tahoma"/>
        </w:rPr>
        <w:t>d</w:t>
      </w:r>
      <w:r w:rsidRPr="001579C0">
        <w:rPr>
          <w:rFonts w:ascii="Tahoma" w:eastAsia="Tahoma" w:hAnsi="Tahoma" w:cs="Tahoma"/>
          <w:spacing w:val="1"/>
        </w:rPr>
        <w:t>a</w:t>
      </w:r>
      <w:r w:rsidRPr="001579C0">
        <w:rPr>
          <w:rFonts w:ascii="Tahoma" w:eastAsia="Tahoma" w:hAnsi="Tahoma" w:cs="Tahoma"/>
        </w:rPr>
        <w:t>l</w:t>
      </w:r>
      <w:r w:rsidRPr="001579C0">
        <w:rPr>
          <w:rFonts w:ascii="Tahoma" w:eastAsia="Tahoma" w:hAnsi="Tahoma" w:cs="Tahoma"/>
          <w:spacing w:val="1"/>
        </w:rPr>
        <w:t>e</w:t>
      </w:r>
      <w:r w:rsidRPr="001579C0">
        <w:rPr>
          <w:rFonts w:ascii="Tahoma" w:eastAsia="Tahoma" w:hAnsi="Tahoma" w:cs="Tahoma"/>
        </w:rPr>
        <w:t>j</w:t>
      </w:r>
      <w:r w:rsidRPr="001579C0">
        <w:rPr>
          <w:rFonts w:ascii="Tahoma" w:eastAsia="Tahoma" w:hAnsi="Tahoma" w:cs="Tahoma"/>
          <w:spacing w:val="-3"/>
        </w:rPr>
        <w:t xml:space="preserve"> </w:t>
      </w:r>
      <w:r w:rsidRPr="001579C0">
        <w:rPr>
          <w:rFonts w:ascii="Tahoma" w:eastAsia="Tahoma" w:hAnsi="Tahoma" w:cs="Tahoma"/>
          <w:spacing w:val="-1"/>
        </w:rPr>
        <w:t>U</w:t>
      </w:r>
      <w:r w:rsidRPr="001579C0">
        <w:rPr>
          <w:rFonts w:ascii="Tahoma" w:eastAsia="Tahoma" w:hAnsi="Tahoma" w:cs="Tahoma"/>
        </w:rPr>
        <w:t>F</w:t>
      </w:r>
      <w:r w:rsidRPr="001579C0">
        <w:rPr>
          <w:rFonts w:ascii="Tahoma" w:eastAsia="Tahoma" w:hAnsi="Tahoma" w:cs="Tahoma"/>
          <w:spacing w:val="3"/>
        </w:rPr>
        <w:t>P</w:t>
      </w:r>
      <w:r w:rsidRPr="001579C0">
        <w:rPr>
          <w:rFonts w:ascii="Tahoma" w:eastAsia="Tahoma" w:hAnsi="Tahoma" w:cs="Tahoma"/>
        </w:rPr>
        <w:t>;</w:t>
      </w:r>
    </w:p>
    <w:p w14:paraId="3B4B4A04" w14:textId="6EB31188" w:rsidR="00942F4E" w:rsidRPr="001A21E8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5"/>
        </w:rPr>
        <w:t>.</w:t>
      </w:r>
      <w:r w:rsidR="00941EF9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 xml:space="preserve">z. </w:t>
      </w:r>
      <w:r w:rsidRPr="001A21E8">
        <w:rPr>
          <w:rFonts w:ascii="Tahoma" w:eastAsia="Tahoma" w:hAnsi="Tahoma" w:cs="Tahoma"/>
          <w:spacing w:val="-3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E428B1" w:rsidRPr="001A21E8">
        <w:rPr>
          <w:rFonts w:ascii="Tahoma" w:eastAsia="Tahoma" w:hAnsi="Tahoma" w:cs="Tahoma"/>
          <w:spacing w:val="-1"/>
        </w:rPr>
        <w:t>2</w:t>
      </w:r>
      <w:r w:rsidR="00E428B1" w:rsidRPr="001A21E8">
        <w:rPr>
          <w:rFonts w:ascii="Tahoma" w:eastAsia="Tahoma" w:hAnsi="Tahoma" w:cs="Tahoma"/>
          <w:spacing w:val="1"/>
        </w:rPr>
        <w:t>0</w:t>
      </w:r>
      <w:r w:rsidR="00E428B1" w:rsidRPr="001A21E8">
        <w:rPr>
          <w:rFonts w:ascii="Tahoma" w:eastAsia="Tahoma" w:hAnsi="Tahoma" w:cs="Tahoma"/>
          <w:spacing w:val="-1"/>
        </w:rPr>
        <w:t>1</w:t>
      </w:r>
      <w:r w:rsidR="00F3673C">
        <w:rPr>
          <w:rFonts w:ascii="Tahoma" w:eastAsia="Tahoma" w:hAnsi="Tahoma" w:cs="Tahoma"/>
        </w:rPr>
        <w:t>7</w:t>
      </w:r>
      <w:r w:rsidR="00E428B1"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poz.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F3673C">
        <w:rPr>
          <w:rFonts w:ascii="Tahoma" w:eastAsia="Tahoma" w:hAnsi="Tahoma" w:cs="Tahoma"/>
          <w:spacing w:val="-1"/>
        </w:rPr>
        <w:t>2342</w:t>
      </w:r>
      <w:r w:rsidR="00DF7780">
        <w:rPr>
          <w:rFonts w:ascii="Tahoma" w:eastAsia="Tahoma" w:hAnsi="Tahoma" w:cs="Tahoma"/>
          <w:spacing w:val="-1"/>
        </w:rPr>
        <w:t xml:space="preserve"> z </w:t>
      </w:r>
      <w:proofErr w:type="spellStart"/>
      <w:r w:rsidR="00DF7780">
        <w:rPr>
          <w:rFonts w:ascii="Tahoma" w:eastAsia="Tahoma" w:hAnsi="Tahoma" w:cs="Tahoma"/>
          <w:spacing w:val="-1"/>
        </w:rPr>
        <w:t>późn</w:t>
      </w:r>
      <w:proofErr w:type="spellEnd"/>
      <w:r w:rsidR="00DF7780">
        <w:rPr>
          <w:rFonts w:ascii="Tahoma" w:eastAsia="Tahoma" w:hAnsi="Tahoma" w:cs="Tahoma"/>
          <w:spacing w:val="-1"/>
        </w:rPr>
        <w:t>. zm.</w:t>
      </w:r>
      <w:r w:rsidRPr="001A21E8">
        <w:rPr>
          <w:rFonts w:ascii="Tahoma" w:eastAsia="Tahoma" w:hAnsi="Tahoma" w:cs="Tahoma"/>
          <w:spacing w:val="3"/>
        </w:rPr>
        <w:t>)</w:t>
      </w:r>
      <w:r w:rsidRPr="001A21E8">
        <w:rPr>
          <w:rFonts w:ascii="Tahoma" w:eastAsia="Tahoma" w:hAnsi="Tahoma" w:cs="Tahoma"/>
        </w:rPr>
        <w:t>;</w:t>
      </w:r>
    </w:p>
    <w:p w14:paraId="52634F86" w14:textId="049724C0" w:rsidR="00942F4E" w:rsidRPr="001A21E8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znia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publ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="00B74C45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="00E428B1" w:rsidRPr="001A21E8">
        <w:rPr>
          <w:rFonts w:ascii="Tahoma" w:eastAsia="Tahoma" w:hAnsi="Tahoma" w:cs="Tahoma"/>
          <w:spacing w:val="-1"/>
        </w:rPr>
        <w:t>20</w:t>
      </w:r>
      <w:r w:rsidR="00E428B1" w:rsidRPr="001A21E8">
        <w:rPr>
          <w:rFonts w:ascii="Tahoma" w:eastAsia="Tahoma" w:hAnsi="Tahoma" w:cs="Tahoma"/>
          <w:spacing w:val="1"/>
        </w:rPr>
        <w:t>1</w:t>
      </w:r>
      <w:r w:rsidR="00B74C45">
        <w:rPr>
          <w:rFonts w:ascii="Tahoma" w:eastAsia="Tahoma" w:hAnsi="Tahoma" w:cs="Tahoma"/>
        </w:rPr>
        <w:t>7</w:t>
      </w:r>
      <w:r w:rsidR="00E428B1"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poz.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="00B74C45">
        <w:rPr>
          <w:rFonts w:ascii="Tahoma" w:eastAsia="Tahoma" w:hAnsi="Tahoma" w:cs="Tahoma"/>
          <w:spacing w:val="-1"/>
        </w:rPr>
        <w:t>1579</w:t>
      </w:r>
      <w:r w:rsidR="00DF7780">
        <w:rPr>
          <w:rFonts w:ascii="Tahoma" w:eastAsia="Tahoma" w:hAnsi="Tahoma" w:cs="Tahoma"/>
          <w:spacing w:val="-1"/>
        </w:rPr>
        <w:t xml:space="preserve"> z </w:t>
      </w:r>
      <w:proofErr w:type="spellStart"/>
      <w:r w:rsidR="00DF7780">
        <w:rPr>
          <w:rFonts w:ascii="Tahoma" w:eastAsia="Tahoma" w:hAnsi="Tahoma" w:cs="Tahoma"/>
          <w:spacing w:val="-1"/>
        </w:rPr>
        <w:t>późn</w:t>
      </w:r>
      <w:proofErr w:type="spellEnd"/>
      <w:r w:rsidR="00DF7780">
        <w:rPr>
          <w:rFonts w:ascii="Tahoma" w:eastAsia="Tahoma" w:hAnsi="Tahoma" w:cs="Tahoma"/>
          <w:spacing w:val="-1"/>
        </w:rPr>
        <w:t>. zm.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–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;</w:t>
      </w:r>
    </w:p>
    <w:p w14:paraId="46EE99E0" w14:textId="7AA20393" w:rsidR="00942F4E" w:rsidRPr="00B63A83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9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omocy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1"/>
        </w:rPr>
        <w:t>(t</w:t>
      </w:r>
      <w:r w:rsidRPr="00B63A83">
        <w:rPr>
          <w:rFonts w:ascii="Tahoma" w:eastAsia="Tahoma" w:hAnsi="Tahoma" w:cs="Tahoma"/>
        </w:rPr>
        <w:t>.</w:t>
      </w:r>
      <w:r w:rsidR="00B74C45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  <w:spacing w:val="-1"/>
        </w:rPr>
        <w:t>D</w:t>
      </w:r>
      <w:r w:rsidRPr="00B63A83">
        <w:rPr>
          <w:rFonts w:ascii="Tahoma" w:eastAsia="Tahoma" w:hAnsi="Tahoma" w:cs="Tahoma"/>
          <w:spacing w:val="3"/>
        </w:rPr>
        <w:t>z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1"/>
        </w:rPr>
        <w:t xml:space="preserve"> </w:t>
      </w:r>
      <w:r w:rsidRPr="00B63A83">
        <w:rPr>
          <w:rFonts w:ascii="Tahoma" w:eastAsia="Tahoma" w:hAnsi="Tahoma" w:cs="Tahoma"/>
          <w:spacing w:val="-3"/>
        </w:rPr>
        <w:t>U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-1"/>
        </w:rPr>
        <w:t xml:space="preserve"> </w:t>
      </w:r>
      <w:r w:rsidR="00DC70AE">
        <w:rPr>
          <w:rFonts w:ascii="Tahoma" w:eastAsia="Tahoma" w:hAnsi="Tahoma" w:cs="Tahoma"/>
          <w:spacing w:val="1"/>
        </w:rPr>
        <w:t>201</w:t>
      </w:r>
      <w:r w:rsidR="009D0836">
        <w:rPr>
          <w:rFonts w:ascii="Tahoma" w:eastAsia="Tahoma" w:hAnsi="Tahoma" w:cs="Tahoma"/>
          <w:spacing w:val="1"/>
        </w:rPr>
        <w:t>8</w:t>
      </w:r>
      <w:r w:rsidR="00DC70AE">
        <w:rPr>
          <w:rFonts w:ascii="Tahoma" w:eastAsia="Tahoma" w:hAnsi="Tahoma" w:cs="Tahoma"/>
          <w:spacing w:val="1"/>
        </w:rPr>
        <w:t>.</w:t>
      </w:r>
      <w:r w:rsidR="009D0836">
        <w:rPr>
          <w:rFonts w:ascii="Tahoma" w:eastAsia="Tahoma" w:hAnsi="Tahoma" w:cs="Tahoma"/>
          <w:spacing w:val="1"/>
        </w:rPr>
        <w:t>362</w:t>
      </w:r>
    </w:p>
    <w:p w14:paraId="4A920A2E" w14:textId="77777777" w:rsidR="00942F4E" w:rsidRPr="001A21E8" w:rsidRDefault="00280ADA" w:rsidP="000E6590">
      <w:pPr>
        <w:pStyle w:val="Akapitzlist"/>
        <w:numPr>
          <w:ilvl w:val="0"/>
          <w:numId w:val="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lastRenderedPageBreak/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pe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5C7722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6"/>
        </w:rPr>
        <w:t>4</w:t>
      </w:r>
      <w:r w:rsidRPr="001A21E8">
        <w:rPr>
          <w:rFonts w:ascii="Tahoma" w:eastAsia="Tahoma" w:hAnsi="Tahoma" w:cs="Tahoma"/>
          <w:spacing w:val="3"/>
        </w:rPr>
        <w:t>-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="005C7722"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 xml:space="preserve">) </w:t>
      </w:r>
      <w:r w:rsidRPr="001A21E8">
        <w:rPr>
          <w:rFonts w:ascii="Tahoma" w:eastAsia="Tahoma" w:hAnsi="Tahoma" w:cs="Tahoma"/>
          <w:spacing w:val="-1"/>
        </w:rPr>
        <w:t>uchw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5C7722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er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mis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="00AC520B" w:rsidRPr="001A21E8">
        <w:rPr>
          <w:rFonts w:ascii="Tahoma" w:eastAsia="Tahoma" w:hAnsi="Tahoma" w:cs="Tahoma"/>
        </w:rPr>
        <w:t>j (nr</w:t>
      </w:r>
      <w:r w:rsidR="00B17740" w:rsidRPr="001A21E8">
        <w:rPr>
          <w:rFonts w:ascii="Tahoma" w:eastAsia="Tahoma" w:hAnsi="Tahoma" w:cs="Tahoma"/>
        </w:rPr>
        <w:t xml:space="preserve"> </w:t>
      </w:r>
      <w:r w:rsidR="00752132" w:rsidRPr="0064220C">
        <w:rPr>
          <w:rFonts w:ascii="Tahoma" w:eastAsia="Tahoma" w:hAnsi="Tahoma" w:cs="Tahoma"/>
          <w:b/>
        </w:rPr>
        <w:t>CC</w:t>
      </w:r>
      <w:r w:rsidR="00752132">
        <w:rPr>
          <w:rFonts w:ascii="Tahoma" w:eastAsia="Tahoma" w:hAnsi="Tahoma" w:cs="Tahoma"/>
          <w:b/>
        </w:rPr>
        <w:t xml:space="preserve">I </w:t>
      </w:r>
      <w:r w:rsidR="00752132" w:rsidRPr="0064220C">
        <w:rPr>
          <w:rFonts w:ascii="Tahoma" w:eastAsia="Tahoma" w:hAnsi="Tahoma" w:cs="Tahoma"/>
          <w:b/>
        </w:rPr>
        <w:t>2014PL16M2OP013</w:t>
      </w:r>
      <w:r w:rsidR="00752132" w:rsidRPr="0064220C">
        <w:rPr>
          <w:rFonts w:ascii="Tahoma" w:eastAsia="Tahoma" w:hAnsi="Tahoma" w:cs="Tahoma"/>
        </w:rPr>
        <w:t xml:space="preserve"> </w:t>
      </w:r>
      <w:r w:rsidR="00752132">
        <w:rPr>
          <w:rFonts w:ascii="Tahoma" w:eastAsia="Tahoma" w:hAnsi="Tahoma" w:cs="Tahoma"/>
        </w:rPr>
        <w:t xml:space="preserve">– decyzja wykonawcza C (2016 5288 </w:t>
      </w:r>
      <w:proofErr w:type="spellStart"/>
      <w:r w:rsidR="00752132">
        <w:rPr>
          <w:rFonts w:ascii="Tahoma" w:eastAsia="Tahoma" w:hAnsi="Tahoma" w:cs="Tahoma"/>
        </w:rPr>
        <w:t>final</w:t>
      </w:r>
      <w:proofErr w:type="spellEnd"/>
      <w:r w:rsidR="00752132">
        <w:rPr>
          <w:rFonts w:ascii="Tahoma" w:eastAsia="Tahoma" w:hAnsi="Tahoma" w:cs="Tahoma"/>
        </w:rPr>
        <w:t xml:space="preserve">) </w:t>
      </w:r>
      <w:r w:rsidR="00752132">
        <w:rPr>
          <w:rFonts w:ascii="Tahoma" w:eastAsia="Tahoma" w:hAnsi="Tahoma" w:cs="Tahoma"/>
        </w:rPr>
        <w:br/>
      </w:r>
      <w:r w:rsidR="00752132" w:rsidRPr="0064220C">
        <w:rPr>
          <w:rFonts w:ascii="Tahoma" w:eastAsia="Tahoma" w:hAnsi="Tahoma" w:cs="Tahoma"/>
        </w:rPr>
        <w:t xml:space="preserve">z dnia </w:t>
      </w:r>
      <w:r w:rsidR="00752132" w:rsidRPr="0064220C">
        <w:rPr>
          <w:rFonts w:ascii="Tahoma" w:eastAsia="Tahoma" w:hAnsi="Tahoma" w:cs="Tahoma"/>
          <w:b/>
        </w:rPr>
        <w:t>1</w:t>
      </w:r>
      <w:r w:rsidR="00752132">
        <w:rPr>
          <w:rFonts w:ascii="Tahoma" w:eastAsia="Tahoma" w:hAnsi="Tahoma" w:cs="Tahoma"/>
          <w:b/>
        </w:rPr>
        <w:t>1</w:t>
      </w:r>
      <w:r w:rsidR="00752132" w:rsidRPr="0064220C">
        <w:rPr>
          <w:rFonts w:ascii="Tahoma" w:eastAsia="Tahoma" w:hAnsi="Tahoma" w:cs="Tahoma"/>
          <w:b/>
        </w:rPr>
        <w:t>.0</w:t>
      </w:r>
      <w:r w:rsidR="00752132">
        <w:rPr>
          <w:rFonts w:ascii="Tahoma" w:eastAsia="Tahoma" w:hAnsi="Tahoma" w:cs="Tahoma"/>
          <w:b/>
        </w:rPr>
        <w:t>8</w:t>
      </w:r>
      <w:r w:rsidR="00752132" w:rsidRPr="0064220C">
        <w:rPr>
          <w:rFonts w:ascii="Tahoma" w:eastAsia="Tahoma" w:hAnsi="Tahoma" w:cs="Tahoma"/>
          <w:b/>
        </w:rPr>
        <w:t>.201</w:t>
      </w:r>
      <w:r w:rsidR="00752132">
        <w:rPr>
          <w:rFonts w:ascii="Tahoma" w:eastAsia="Tahoma" w:hAnsi="Tahoma" w:cs="Tahoma"/>
          <w:b/>
        </w:rPr>
        <w:t>6</w:t>
      </w:r>
      <w:r w:rsidR="00B17740" w:rsidRPr="001A21E8">
        <w:rPr>
          <w:rFonts w:ascii="Tahoma" w:eastAsia="Tahoma" w:hAnsi="Tahoma" w:cs="Tahoma"/>
        </w:rPr>
        <w:t>).</w:t>
      </w:r>
    </w:p>
    <w:p w14:paraId="5F9D5E73" w14:textId="77777777" w:rsidR="00514D0B" w:rsidRPr="001A21E8" w:rsidRDefault="00514D0B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33D5684" w14:textId="77777777" w:rsidR="00514D0B" w:rsidRDefault="00514D0B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Instytucja Zarządzająca Regionalnym Programem Operacyjnym Województwa Świętokrzyskiego na lata 2014-2020 postanawia, co następuje:</w:t>
      </w:r>
    </w:p>
    <w:p w14:paraId="532CDFA4" w14:textId="77777777" w:rsidR="00501D2F" w:rsidRPr="001A21E8" w:rsidRDefault="00501D2F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7B8C80AC" w14:textId="77777777" w:rsidR="00CC5572" w:rsidRPr="001A21E8" w:rsidRDefault="00CC5572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579C0">
        <w:rPr>
          <w:rFonts w:ascii="Tahoma" w:eastAsia="Tahoma" w:hAnsi="Tahoma" w:cs="Tahoma"/>
          <w:b/>
          <w:spacing w:val="1"/>
        </w:rPr>
        <w:t>D</w:t>
      </w:r>
      <w:r w:rsidR="00280ADA" w:rsidRPr="001579C0">
        <w:rPr>
          <w:rFonts w:ascii="Tahoma" w:eastAsia="Tahoma" w:hAnsi="Tahoma" w:cs="Tahoma"/>
          <w:b/>
          <w:spacing w:val="1"/>
        </w:rPr>
        <w:t>efinicje</w:t>
      </w:r>
    </w:p>
    <w:p w14:paraId="58314E7A" w14:textId="77777777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1</w:t>
      </w:r>
      <w:r w:rsidRPr="001A21E8">
        <w:rPr>
          <w:rFonts w:ascii="Tahoma" w:eastAsia="Tahoma" w:hAnsi="Tahoma" w:cs="Tahoma"/>
          <w:w w:val="99"/>
        </w:rPr>
        <w:t>.</w:t>
      </w:r>
    </w:p>
    <w:p w14:paraId="769C923B" w14:textId="77777777" w:rsidR="00CC1097" w:rsidRPr="001A21E8" w:rsidRDefault="00CC1097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 xml:space="preserve">Ilekroć w </w:t>
      </w:r>
      <w:r w:rsidR="00366343" w:rsidRPr="001A21E8">
        <w:rPr>
          <w:rFonts w:ascii="Tahoma" w:eastAsia="Tahoma" w:hAnsi="Tahoma" w:cs="Tahoma"/>
          <w:spacing w:val="-1"/>
        </w:rPr>
        <w:t xml:space="preserve">Decyzji </w:t>
      </w:r>
      <w:r w:rsidRPr="001A21E8">
        <w:rPr>
          <w:rFonts w:ascii="Tahoma" w:eastAsia="Tahoma" w:hAnsi="Tahoma" w:cs="Tahoma"/>
          <w:spacing w:val="-1"/>
        </w:rPr>
        <w:t>jest mowa o:</w:t>
      </w:r>
    </w:p>
    <w:p w14:paraId="6FA2E18F" w14:textId="77777777" w:rsidR="00CC1097" w:rsidRPr="001A21E8" w:rsidRDefault="00494ABF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>"</w:t>
      </w:r>
      <w:r w:rsidR="00CC1097" w:rsidRPr="001A21E8">
        <w:rPr>
          <w:rFonts w:ascii="Tahoma" w:eastAsia="Tahoma" w:hAnsi="Tahoma" w:cs="Tahoma"/>
          <w:spacing w:val="-1"/>
        </w:rPr>
        <w:t xml:space="preserve">beneficjencie" </w:t>
      </w:r>
      <w:r w:rsidRPr="001A21E8">
        <w:rPr>
          <w:rFonts w:ascii="Tahoma" w:eastAsia="Tahoma" w:hAnsi="Tahoma" w:cs="Tahoma"/>
          <w:spacing w:val="-1"/>
        </w:rPr>
        <w:t>należy przez to rozumieć podmiot o którym mowa w art. 2 pkt 10</w:t>
      </w:r>
      <w:r w:rsidR="00346471"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rozporządzenia ogólnego oraz podmiot, o którym mowa w art. 63 rozporządzenia ogólnego;</w:t>
      </w:r>
    </w:p>
    <w:p w14:paraId="56B41C2A" w14:textId="4ADEEDCA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en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 po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”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to ro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w rozumi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pkt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y publi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="00B74C45">
        <w:rPr>
          <w:rFonts w:ascii="Tahoma" w:eastAsia="Tahoma" w:hAnsi="Tahoma" w:cs="Tahoma"/>
          <w:spacing w:val="-9"/>
        </w:rPr>
        <w:t>;</w:t>
      </w:r>
    </w:p>
    <w:p w14:paraId="56A962C7" w14:textId="77777777" w:rsidR="00BF0621" w:rsidRPr="001A21E8" w:rsidRDefault="00BF0621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„uczestniku projektu” oznacza to uczestnika projektu w rozumien</w:t>
      </w:r>
      <w:r w:rsidR="00A52926"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</w:rPr>
        <w:t xml:space="preserve">u </w:t>
      </w:r>
      <w:r w:rsidRPr="00FF2B69">
        <w:rPr>
          <w:rFonts w:ascii="Tahoma" w:eastAsia="Tahoma" w:hAnsi="Tahoma" w:cs="Tahoma"/>
          <w:i/>
        </w:rPr>
        <w:t xml:space="preserve">Wytycznych w zakresie </w:t>
      </w:r>
      <w:r w:rsidR="00A52926" w:rsidRPr="00FF2B69">
        <w:rPr>
          <w:rFonts w:ascii="Tahoma" w:eastAsia="Tahoma" w:hAnsi="Tahoma" w:cs="Tahoma"/>
          <w:i/>
        </w:rPr>
        <w:t>monitorowania postępu rzeczowego realizacji programów</w:t>
      </w:r>
      <w:r w:rsidR="00AC3A20" w:rsidRPr="00FF2B69">
        <w:rPr>
          <w:rFonts w:ascii="Tahoma" w:eastAsia="Tahoma" w:hAnsi="Tahoma" w:cs="Tahoma"/>
          <w:i/>
        </w:rPr>
        <w:t xml:space="preserve"> operacyjnych na lata 2014-2020</w:t>
      </w:r>
      <w:r w:rsidR="00AC3A20">
        <w:rPr>
          <w:rFonts w:ascii="Tahoma" w:eastAsia="Tahoma" w:hAnsi="Tahoma" w:cs="Tahoma"/>
        </w:rPr>
        <w:t>;</w:t>
      </w:r>
    </w:p>
    <w:p w14:paraId="3B3F5F3C" w14:textId="77777777" w:rsidR="00087102" w:rsidRPr="001A21E8" w:rsidRDefault="00087102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"dofinansowaniu" oznacza to współfinansowanie projektu ze środków Unii Europejskiej </w:t>
      </w:r>
      <w:r w:rsidR="00007853" w:rsidRPr="001A21E8">
        <w:rPr>
          <w:rFonts w:ascii="Tahoma" w:eastAsia="Tahoma" w:hAnsi="Tahoma" w:cs="Tahoma"/>
        </w:rPr>
        <w:t>i z</w:t>
      </w:r>
      <w:r w:rsidR="00AC3A20">
        <w:rPr>
          <w:rFonts w:ascii="Tahoma" w:eastAsia="Tahoma" w:hAnsi="Tahoma" w:cs="Tahoma"/>
        </w:rPr>
        <w:t xml:space="preserve"> budżetu państwa;</w:t>
      </w:r>
    </w:p>
    <w:p w14:paraId="09354CB4" w14:textId="0F5DEB46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„do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lo</w:t>
      </w:r>
      <w:r w:rsidRPr="001A21E8">
        <w:rPr>
          <w:rFonts w:ascii="Tahoma" w:eastAsia="Tahoma" w:hAnsi="Tahoma" w:cs="Tahoma"/>
          <w:spacing w:val="1"/>
        </w:rPr>
        <w:t>wej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spół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 IZ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godnie 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48265E">
        <w:rPr>
          <w:rFonts w:ascii="Tahoma" w:eastAsia="Tahoma" w:hAnsi="Tahoma" w:cs="Tahoma"/>
          <w:spacing w:val="-1"/>
        </w:rPr>
        <w:t>pkt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 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1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 xml:space="preserve">4 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progr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</w:rPr>
        <w:t>lit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rsp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="00B63A8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  <w:spacing w:val="2"/>
        </w:rPr>
        <w:t>–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;</w:t>
      </w:r>
    </w:p>
    <w:p w14:paraId="5CCC48F1" w14:textId="363D94BD" w:rsidR="00346471" w:rsidRPr="001A21E8" w:rsidRDefault="00346471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ozna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osobowe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2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-24"/>
        </w:rPr>
        <w:t>r</w:t>
      </w:r>
      <w:r w:rsidR="00B63A83">
        <w:rPr>
          <w:rFonts w:ascii="Tahoma" w:eastAsia="Tahoma" w:hAnsi="Tahoma" w:cs="Tahoma"/>
        </w:rPr>
        <w:t xml:space="preserve">.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oso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="00887652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951114" w:rsidRPr="00951114">
        <w:rPr>
          <w:rFonts w:ascii="Tahoma" w:eastAsia="Tahoma" w:hAnsi="Tahoma" w:cs="Tahoma"/>
          <w:spacing w:val="-1"/>
        </w:rPr>
        <w:t xml:space="preserve">Dz. U. z </w:t>
      </w:r>
      <w:r w:rsidR="00E428B1" w:rsidRPr="00951114">
        <w:rPr>
          <w:rFonts w:ascii="Tahoma" w:eastAsia="Tahoma" w:hAnsi="Tahoma" w:cs="Tahoma"/>
          <w:spacing w:val="-1"/>
        </w:rPr>
        <w:t>201</w:t>
      </w:r>
      <w:r w:rsidR="00E428B1">
        <w:rPr>
          <w:rFonts w:ascii="Tahoma" w:eastAsia="Tahoma" w:hAnsi="Tahoma" w:cs="Tahoma"/>
          <w:spacing w:val="-1"/>
        </w:rPr>
        <w:t>6</w:t>
      </w:r>
      <w:r w:rsidR="00E428B1" w:rsidRPr="00951114">
        <w:rPr>
          <w:rFonts w:ascii="Tahoma" w:eastAsia="Tahoma" w:hAnsi="Tahoma" w:cs="Tahoma"/>
          <w:spacing w:val="-1"/>
        </w:rPr>
        <w:t xml:space="preserve"> </w:t>
      </w:r>
      <w:r w:rsidR="00951114" w:rsidRPr="00951114">
        <w:rPr>
          <w:rFonts w:ascii="Tahoma" w:eastAsia="Tahoma" w:hAnsi="Tahoma" w:cs="Tahoma"/>
          <w:spacing w:val="-1"/>
        </w:rPr>
        <w:t xml:space="preserve">r. poz. </w:t>
      </w:r>
      <w:r w:rsidR="00E428B1">
        <w:rPr>
          <w:rFonts w:ascii="Tahoma" w:eastAsia="Tahoma" w:hAnsi="Tahoma" w:cs="Tahoma"/>
          <w:spacing w:val="-1"/>
        </w:rPr>
        <w:t>922</w:t>
      </w:r>
      <w:r w:rsidRPr="001A21E8">
        <w:rPr>
          <w:rFonts w:ascii="Tahoma" w:eastAsia="Tahoma" w:hAnsi="Tahoma" w:cs="Tahoma"/>
          <w:spacing w:val="3"/>
        </w:rPr>
        <w:t>)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ów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;</w:t>
      </w:r>
    </w:p>
    <w:p w14:paraId="24171E31" w14:textId="77777777" w:rsidR="007800C5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12"/>
        </w:rPr>
      </w:pPr>
      <w:r w:rsidRPr="001A21E8">
        <w:rPr>
          <w:rFonts w:ascii="Tahoma" w:eastAsia="Tahoma" w:hAnsi="Tahoma" w:cs="Tahoma"/>
        </w:rPr>
        <w:t>„Ins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 xml:space="preserve">” </w:t>
      </w:r>
      <w:r w:rsidR="007800C5" w:rsidRPr="001A21E8">
        <w:rPr>
          <w:rFonts w:ascii="Tahoma" w:eastAsia="Tahoma" w:hAnsi="Tahoma" w:cs="Tahoma"/>
        </w:rPr>
        <w:t>(„IZ”)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 xml:space="preserve">oznacza to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d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076A9A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</w:rPr>
        <w:t xml:space="preserve"> 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rolę</w:t>
      </w:r>
      <w:r w:rsidR="002748C1"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="00076A9A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="00076A9A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="00B63A8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201</w:t>
      </w:r>
      <w:r w:rsidRPr="001A21E8">
        <w:rPr>
          <w:rFonts w:ascii="Tahoma" w:eastAsia="Tahoma" w:hAnsi="Tahoma" w:cs="Tahoma"/>
          <w:spacing w:val="2"/>
        </w:rPr>
        <w:t>4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="007800C5" w:rsidRPr="001A21E8">
        <w:rPr>
          <w:rFonts w:ascii="Tahoma" w:eastAsia="Tahoma" w:hAnsi="Tahoma" w:cs="Tahoma"/>
        </w:rPr>
        <w:t>;</w:t>
      </w:r>
    </w:p>
    <w:p w14:paraId="25EE1312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="00D24EB2">
        <w:rPr>
          <w:rFonts w:ascii="Tahoma" w:eastAsia="Tahoma" w:hAnsi="Tahoma" w:cs="Tahoma"/>
        </w:rPr>
        <w:t>SL</w:t>
      </w:r>
      <w:r w:rsidR="00076A9A" w:rsidRPr="001A21E8">
        <w:rPr>
          <w:rFonts w:ascii="Tahoma" w:eastAsia="Tahoma" w:hAnsi="Tahoma" w:cs="Tahoma"/>
        </w:rPr>
        <w:t>2014</w:t>
      </w:r>
      <w:r w:rsidRPr="001A21E8">
        <w:rPr>
          <w:rFonts w:ascii="Tahoma" w:eastAsia="Tahoma" w:hAnsi="Tahoma" w:cs="Tahoma"/>
        </w:rPr>
        <w:t>” ozn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="00050C72" w:rsidRPr="00050C72">
        <w:rPr>
          <w:rFonts w:ascii="Tahoma" w:eastAsia="Tahoma" w:hAnsi="Tahoma" w:cs="Tahoma"/>
        </w:rPr>
        <w:t>główną aplikację</w:t>
      </w:r>
      <w:r w:rsidR="00050C72">
        <w:rPr>
          <w:rFonts w:ascii="Tahoma" w:eastAsia="Tahoma" w:hAnsi="Tahoma" w:cs="Tahoma"/>
          <w:spacing w:val="28"/>
        </w:rPr>
        <w:t xml:space="preserve"> </w:t>
      </w:r>
      <w:r w:rsidR="00076A9A" w:rsidRPr="001A21E8">
        <w:rPr>
          <w:rFonts w:ascii="Tahoma" w:eastAsia="Tahoma" w:hAnsi="Tahoma" w:cs="Tahoma"/>
          <w:spacing w:val="-1"/>
        </w:rPr>
        <w:t>centraln</w:t>
      </w:r>
      <w:r w:rsidR="00050C72">
        <w:rPr>
          <w:rFonts w:ascii="Tahoma" w:eastAsia="Tahoma" w:hAnsi="Tahoma" w:cs="Tahoma"/>
          <w:spacing w:val="-1"/>
        </w:rPr>
        <w:t>ego</w:t>
      </w:r>
      <w:r w:rsidR="00076A9A" w:rsidRPr="001A21E8">
        <w:rPr>
          <w:rFonts w:ascii="Tahoma" w:eastAsia="Tahoma" w:hAnsi="Tahoma" w:cs="Tahoma"/>
          <w:spacing w:val="-1"/>
        </w:rPr>
        <w:t xml:space="preserve"> system</w:t>
      </w:r>
      <w:r w:rsidR="00050C72">
        <w:rPr>
          <w:rFonts w:ascii="Tahoma" w:eastAsia="Tahoma" w:hAnsi="Tahoma" w:cs="Tahoma"/>
          <w:spacing w:val="-1"/>
        </w:rPr>
        <w:t>u</w:t>
      </w:r>
      <w:r w:rsidR="00076A9A" w:rsidRPr="001A21E8">
        <w:rPr>
          <w:rFonts w:ascii="Tahoma" w:eastAsia="Tahoma" w:hAnsi="Tahoma" w:cs="Tahoma"/>
          <w:spacing w:val="-1"/>
        </w:rPr>
        <w:t xml:space="preserve"> teleinformatyczn</w:t>
      </w:r>
      <w:r w:rsidR="00050C72">
        <w:rPr>
          <w:rFonts w:ascii="Tahoma" w:eastAsia="Tahoma" w:hAnsi="Tahoma" w:cs="Tahoma"/>
          <w:spacing w:val="-1"/>
        </w:rPr>
        <w:t>ego</w:t>
      </w:r>
      <w:r w:rsidR="00076A9A" w:rsidRPr="001A21E8">
        <w:rPr>
          <w:rFonts w:ascii="Tahoma" w:eastAsia="Tahoma" w:hAnsi="Tahoma" w:cs="Tahoma"/>
          <w:spacing w:val="-1"/>
        </w:rPr>
        <w:t xml:space="preserve"> wykorzystywan</w:t>
      </w:r>
      <w:r w:rsidR="002101FB">
        <w:rPr>
          <w:rFonts w:ascii="Tahoma" w:eastAsia="Tahoma" w:hAnsi="Tahoma" w:cs="Tahoma"/>
          <w:spacing w:val="-1"/>
        </w:rPr>
        <w:t>ą</w:t>
      </w:r>
      <w:r w:rsidR="00076A9A" w:rsidRPr="001A21E8">
        <w:rPr>
          <w:rFonts w:ascii="Tahoma" w:eastAsia="Tahoma" w:hAnsi="Tahoma" w:cs="Tahoma"/>
          <w:spacing w:val="-1"/>
        </w:rPr>
        <w:t xml:space="preserve"> w procesie rozliczania projektu oraz komunikowania się z </w:t>
      </w:r>
      <w:r w:rsidR="000A5137" w:rsidRPr="001A21E8">
        <w:rPr>
          <w:rFonts w:ascii="Tahoma" w:eastAsia="Tahoma" w:hAnsi="Tahoma" w:cs="Tahoma"/>
          <w:spacing w:val="-1"/>
        </w:rPr>
        <w:t>IZ</w:t>
      </w:r>
      <w:r w:rsidR="00076A9A" w:rsidRPr="001A21E8">
        <w:rPr>
          <w:rFonts w:ascii="Tahoma" w:eastAsia="Tahoma" w:hAnsi="Tahoma" w:cs="Tahoma"/>
          <w:spacing w:val="-1"/>
        </w:rPr>
        <w:t>;</w:t>
      </w:r>
    </w:p>
    <w:p w14:paraId="395E6824" w14:textId="77777777" w:rsidR="00942F4E" w:rsidRPr="00B63A83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</w:rPr>
        <w:t>„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p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1"/>
        </w:rPr>
        <w:t>aw</w:t>
      </w:r>
      <w:r w:rsidRPr="00B63A83">
        <w:rPr>
          <w:rFonts w:ascii="Tahoma" w:eastAsia="Tahoma" w:hAnsi="Tahoma" w:cs="Tahoma"/>
        </w:rPr>
        <w:t>id</w:t>
      </w:r>
      <w:r w:rsidRPr="00B63A83">
        <w:rPr>
          <w:rFonts w:ascii="Tahoma" w:eastAsia="Tahoma" w:hAnsi="Tahoma" w:cs="Tahoma"/>
          <w:spacing w:val="1"/>
        </w:rPr>
        <w:t>ł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oś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i”</w:t>
      </w:r>
      <w:r w:rsidRPr="00B63A83">
        <w:rPr>
          <w:rFonts w:ascii="Tahoma" w:eastAsia="Tahoma" w:hAnsi="Tahoma" w:cs="Tahoma"/>
          <w:spacing w:val="36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ży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</w:rPr>
        <w:t>pr</w:t>
      </w:r>
      <w:r w:rsidRPr="00B63A83">
        <w:rPr>
          <w:rFonts w:ascii="Tahoma" w:eastAsia="Tahoma" w:hAnsi="Tahoma" w:cs="Tahoma"/>
          <w:spacing w:val="1"/>
        </w:rPr>
        <w:t>ze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</w:rPr>
        <w:t>to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</w:rPr>
        <w:t>rozumi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ć</w:t>
      </w:r>
      <w:r w:rsidRPr="00B63A83">
        <w:rPr>
          <w:rFonts w:ascii="Tahoma" w:eastAsia="Tahoma" w:hAnsi="Tahoma" w:cs="Tahoma"/>
          <w:spacing w:val="44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p</w:t>
      </w:r>
      <w:r w:rsidRPr="00B63A83">
        <w:rPr>
          <w:rFonts w:ascii="Tahoma" w:eastAsia="Tahoma" w:hAnsi="Tahoma" w:cs="Tahoma"/>
          <w:spacing w:val="-2"/>
        </w:rPr>
        <w:t>r</w:t>
      </w:r>
      <w:r w:rsidRPr="00B63A83">
        <w:rPr>
          <w:rFonts w:ascii="Tahoma" w:eastAsia="Tahoma" w:hAnsi="Tahoma" w:cs="Tahoma"/>
          <w:spacing w:val="-1"/>
        </w:rPr>
        <w:t>a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id</w:t>
      </w:r>
      <w:r w:rsidRPr="00B63A83">
        <w:rPr>
          <w:rFonts w:ascii="Tahoma" w:eastAsia="Tahoma" w:hAnsi="Tahoma" w:cs="Tahoma"/>
          <w:spacing w:val="1"/>
        </w:rPr>
        <w:t>ł</w:t>
      </w:r>
      <w:r w:rsidRPr="00B63A83">
        <w:rPr>
          <w:rFonts w:ascii="Tahoma" w:eastAsia="Tahoma" w:hAnsi="Tahoma" w:cs="Tahoma"/>
          <w:spacing w:val="5"/>
        </w:rPr>
        <w:t>o</w:t>
      </w:r>
      <w:r w:rsidRPr="00B63A83">
        <w:rPr>
          <w:rFonts w:ascii="Tahoma" w:eastAsia="Tahoma" w:hAnsi="Tahoma" w:cs="Tahoma"/>
          <w:spacing w:val="1"/>
        </w:rPr>
        <w:t>w</w:t>
      </w:r>
      <w:r w:rsidRPr="00B63A83">
        <w:rPr>
          <w:rFonts w:ascii="Tahoma" w:eastAsia="Tahoma" w:hAnsi="Tahoma" w:cs="Tahoma"/>
        </w:rPr>
        <w:t>ość</w:t>
      </w:r>
      <w:r w:rsidRPr="00B63A83">
        <w:rPr>
          <w:rFonts w:ascii="Tahoma" w:eastAsia="Tahoma" w:hAnsi="Tahoma" w:cs="Tahoma"/>
          <w:spacing w:val="37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51"/>
        </w:rPr>
        <w:t xml:space="preserve"> 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tór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j</w:t>
      </w:r>
      <w:r w:rsidRPr="00B63A83">
        <w:rPr>
          <w:rFonts w:ascii="Tahoma" w:eastAsia="Tahoma" w:hAnsi="Tahoma" w:cs="Tahoma"/>
          <w:spacing w:val="46"/>
        </w:rPr>
        <w:t xml:space="preserve"> </w:t>
      </w:r>
      <w:r w:rsidRPr="00B63A83">
        <w:rPr>
          <w:rFonts w:ascii="Tahoma" w:eastAsia="Tahoma" w:hAnsi="Tahoma" w:cs="Tahoma"/>
        </w:rPr>
        <w:t>mo</w:t>
      </w:r>
      <w:r w:rsidRPr="00B63A83">
        <w:rPr>
          <w:rFonts w:ascii="Tahoma" w:eastAsia="Tahoma" w:hAnsi="Tahoma" w:cs="Tahoma"/>
          <w:spacing w:val="-2"/>
        </w:rPr>
        <w:t>w</w:t>
      </w:r>
      <w:r w:rsidRPr="00B63A83">
        <w:rPr>
          <w:rFonts w:ascii="Tahoma" w:eastAsia="Tahoma" w:hAnsi="Tahoma" w:cs="Tahoma"/>
        </w:rPr>
        <w:t>a</w:t>
      </w:r>
      <w:r w:rsidRPr="00B63A83">
        <w:rPr>
          <w:rFonts w:ascii="Tahoma" w:eastAsia="Tahoma" w:hAnsi="Tahoma" w:cs="Tahoma"/>
          <w:spacing w:val="50"/>
        </w:rPr>
        <w:t xml:space="preserve"> </w:t>
      </w:r>
      <w:r w:rsidRPr="00B63A83">
        <w:rPr>
          <w:rFonts w:ascii="Tahoma" w:eastAsia="Tahoma" w:hAnsi="Tahoma" w:cs="Tahoma"/>
        </w:rPr>
        <w:t>w</w:t>
      </w:r>
      <w:r w:rsidRPr="00B63A83">
        <w:rPr>
          <w:rFonts w:ascii="Tahoma" w:eastAsia="Tahoma" w:hAnsi="Tahoma" w:cs="Tahoma"/>
          <w:spacing w:val="52"/>
        </w:rPr>
        <w:t xml:space="preserve"> 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49"/>
        </w:rPr>
        <w:t xml:space="preserve"> </w:t>
      </w:r>
      <w:r w:rsidRPr="00B63A83">
        <w:rPr>
          <w:rFonts w:ascii="Tahoma" w:eastAsia="Tahoma" w:hAnsi="Tahoma" w:cs="Tahoma"/>
        </w:rPr>
        <w:t>2</w:t>
      </w:r>
      <w:r w:rsidRPr="00B63A83">
        <w:rPr>
          <w:rFonts w:ascii="Tahoma" w:eastAsia="Tahoma" w:hAnsi="Tahoma" w:cs="Tahoma"/>
          <w:spacing w:val="50"/>
        </w:rPr>
        <w:t xml:space="preserve"> </w:t>
      </w:r>
      <w:r w:rsidRPr="00B63A83">
        <w:rPr>
          <w:rFonts w:ascii="Tahoma" w:eastAsia="Tahoma" w:hAnsi="Tahoma" w:cs="Tahoma"/>
        </w:rPr>
        <w:t>pkt</w:t>
      </w:r>
      <w:r w:rsidRPr="00B63A83">
        <w:rPr>
          <w:rFonts w:ascii="Tahoma" w:eastAsia="Tahoma" w:hAnsi="Tahoma" w:cs="Tahoma"/>
          <w:spacing w:val="55"/>
        </w:rPr>
        <w:t xml:space="preserve"> </w:t>
      </w:r>
      <w:r w:rsidRPr="00B63A83">
        <w:rPr>
          <w:rFonts w:ascii="Tahoma" w:eastAsia="Tahoma" w:hAnsi="Tahoma" w:cs="Tahoma"/>
          <w:spacing w:val="-1"/>
        </w:rPr>
        <w:t>3</w:t>
      </w:r>
      <w:r w:rsidRPr="00B63A83">
        <w:rPr>
          <w:rFonts w:ascii="Tahoma" w:eastAsia="Tahoma" w:hAnsi="Tahoma" w:cs="Tahoma"/>
        </w:rPr>
        <w:t>6</w:t>
      </w:r>
      <w:r w:rsidR="00B63A83">
        <w:rPr>
          <w:rFonts w:ascii="Tahoma" w:eastAsia="Tahoma" w:hAnsi="Tahoma" w:cs="Tahoma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roz</w:t>
      </w:r>
      <w:r w:rsidRPr="00B63A83">
        <w:rPr>
          <w:rFonts w:ascii="Tahoma" w:eastAsia="Tahoma" w:hAnsi="Tahoma" w:cs="Tahoma"/>
          <w:spacing w:val="1"/>
          <w:position w:val="-1"/>
        </w:rPr>
        <w:t>p</w:t>
      </w:r>
      <w:r w:rsidRPr="00B63A83">
        <w:rPr>
          <w:rFonts w:ascii="Tahoma" w:eastAsia="Tahoma" w:hAnsi="Tahoma" w:cs="Tahoma"/>
          <w:position w:val="-1"/>
        </w:rPr>
        <w:t>orz</w:t>
      </w:r>
      <w:r w:rsidRPr="00B63A83">
        <w:rPr>
          <w:rFonts w:ascii="Tahoma" w:eastAsia="Tahoma" w:hAnsi="Tahoma" w:cs="Tahoma"/>
          <w:spacing w:val="1"/>
          <w:position w:val="-1"/>
        </w:rPr>
        <w:t>ą</w:t>
      </w:r>
      <w:r w:rsidRPr="00B63A83">
        <w:rPr>
          <w:rFonts w:ascii="Tahoma" w:eastAsia="Tahoma" w:hAnsi="Tahoma" w:cs="Tahoma"/>
          <w:position w:val="-1"/>
        </w:rPr>
        <w:t>dz</w:t>
      </w:r>
      <w:r w:rsidRPr="00B63A83">
        <w:rPr>
          <w:rFonts w:ascii="Tahoma" w:eastAsia="Tahoma" w:hAnsi="Tahoma" w:cs="Tahoma"/>
          <w:spacing w:val="1"/>
          <w:position w:val="-1"/>
        </w:rPr>
        <w:t>e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position w:val="-1"/>
        </w:rPr>
        <w:t>ia</w:t>
      </w:r>
      <w:r w:rsidRPr="00B63A83">
        <w:rPr>
          <w:rFonts w:ascii="Tahoma" w:eastAsia="Tahoma" w:hAnsi="Tahoma" w:cs="Tahoma"/>
          <w:spacing w:val="-12"/>
          <w:position w:val="-1"/>
        </w:rPr>
        <w:t xml:space="preserve"> </w:t>
      </w:r>
      <w:r w:rsidRPr="00B63A83">
        <w:rPr>
          <w:rFonts w:ascii="Tahoma" w:eastAsia="Tahoma" w:hAnsi="Tahoma" w:cs="Tahoma"/>
          <w:position w:val="-1"/>
        </w:rPr>
        <w:t>ogól</w:t>
      </w:r>
      <w:r w:rsidRPr="00B63A83">
        <w:rPr>
          <w:rFonts w:ascii="Tahoma" w:eastAsia="Tahoma" w:hAnsi="Tahoma" w:cs="Tahoma"/>
          <w:spacing w:val="-1"/>
          <w:position w:val="-1"/>
        </w:rPr>
        <w:t>n</w:t>
      </w:r>
      <w:r w:rsidRPr="00B63A83">
        <w:rPr>
          <w:rFonts w:ascii="Tahoma" w:eastAsia="Tahoma" w:hAnsi="Tahoma" w:cs="Tahoma"/>
          <w:spacing w:val="1"/>
          <w:position w:val="-1"/>
        </w:rPr>
        <w:t>e</w:t>
      </w:r>
      <w:r w:rsidRPr="00B63A83">
        <w:rPr>
          <w:rFonts w:ascii="Tahoma" w:eastAsia="Tahoma" w:hAnsi="Tahoma" w:cs="Tahoma"/>
          <w:position w:val="-1"/>
        </w:rPr>
        <w:t>g</w:t>
      </w:r>
      <w:r w:rsidRPr="00B63A83">
        <w:rPr>
          <w:rFonts w:ascii="Tahoma" w:eastAsia="Tahoma" w:hAnsi="Tahoma" w:cs="Tahoma"/>
          <w:spacing w:val="2"/>
          <w:position w:val="-1"/>
        </w:rPr>
        <w:t>o</w:t>
      </w:r>
      <w:r w:rsidRPr="00B63A83">
        <w:rPr>
          <w:rFonts w:ascii="Tahoma" w:eastAsia="Tahoma" w:hAnsi="Tahoma" w:cs="Tahoma"/>
          <w:position w:val="-1"/>
        </w:rPr>
        <w:t>;</w:t>
      </w:r>
    </w:p>
    <w:p w14:paraId="75CDF54E" w14:textId="77777777" w:rsidR="00942F4E" w:rsidRPr="00B63A83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63A83">
        <w:rPr>
          <w:rFonts w:ascii="Tahoma" w:eastAsia="Tahoma" w:hAnsi="Tahoma" w:cs="Tahoma"/>
        </w:rPr>
        <w:t>„o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sie</w:t>
      </w:r>
      <w:r w:rsidRPr="00B63A83">
        <w:rPr>
          <w:rFonts w:ascii="Tahoma" w:eastAsia="Tahoma" w:hAnsi="Tahoma" w:cs="Tahoma"/>
          <w:spacing w:val="-6"/>
        </w:rPr>
        <w:t xml:space="preserve"> </w:t>
      </w:r>
      <w:r w:rsidRPr="00B63A83">
        <w:rPr>
          <w:rFonts w:ascii="Tahoma" w:eastAsia="Tahoma" w:hAnsi="Tahoma" w:cs="Tahoma"/>
        </w:rPr>
        <w:t>tr</w:t>
      </w:r>
      <w:r w:rsidRPr="00B63A83">
        <w:rPr>
          <w:rFonts w:ascii="Tahoma" w:eastAsia="Tahoma" w:hAnsi="Tahoma" w:cs="Tahoma"/>
          <w:spacing w:val="-1"/>
        </w:rPr>
        <w:t>w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łoś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  <w:spacing w:val="3"/>
        </w:rPr>
        <w:t>i</w:t>
      </w:r>
      <w:r w:rsidRPr="00B63A83">
        <w:rPr>
          <w:rFonts w:ascii="Tahoma" w:eastAsia="Tahoma" w:hAnsi="Tahoma" w:cs="Tahoma"/>
        </w:rPr>
        <w:t>”</w:t>
      </w:r>
      <w:r w:rsidRPr="00B63A83">
        <w:rPr>
          <w:rFonts w:ascii="Tahoma" w:eastAsia="Tahoma" w:hAnsi="Tahoma" w:cs="Tahoma"/>
          <w:spacing w:val="-9"/>
        </w:rPr>
        <w:t xml:space="preserve"> 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</w:rPr>
        <w:t>l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ży</w:t>
      </w:r>
      <w:r w:rsidRPr="00B63A83">
        <w:rPr>
          <w:rFonts w:ascii="Tahoma" w:eastAsia="Tahoma" w:hAnsi="Tahoma" w:cs="Tahoma"/>
          <w:spacing w:val="-6"/>
        </w:rPr>
        <w:t xml:space="preserve"> </w:t>
      </w:r>
      <w:r w:rsidRPr="00B63A83">
        <w:rPr>
          <w:rFonts w:ascii="Tahoma" w:eastAsia="Tahoma" w:hAnsi="Tahoma" w:cs="Tahoma"/>
          <w:spacing w:val="2"/>
        </w:rPr>
        <w:t>p</w:t>
      </w:r>
      <w:r w:rsidRPr="00B63A83">
        <w:rPr>
          <w:rFonts w:ascii="Tahoma" w:eastAsia="Tahoma" w:hAnsi="Tahoma" w:cs="Tahoma"/>
        </w:rPr>
        <w:t>rz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-5"/>
        </w:rPr>
        <w:t xml:space="preserve"> 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2"/>
        </w:rPr>
        <w:t xml:space="preserve"> </w:t>
      </w:r>
      <w:r w:rsidRPr="00B63A83">
        <w:rPr>
          <w:rFonts w:ascii="Tahoma" w:eastAsia="Tahoma" w:hAnsi="Tahoma" w:cs="Tahoma"/>
        </w:rPr>
        <w:t>rozumi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ć</w:t>
      </w:r>
      <w:r w:rsidRPr="00B63A83">
        <w:rPr>
          <w:rFonts w:ascii="Tahoma" w:eastAsia="Tahoma" w:hAnsi="Tahoma" w:cs="Tahoma"/>
          <w:spacing w:val="-6"/>
        </w:rPr>
        <w:t xml:space="preserve"> </w:t>
      </w:r>
      <w:r w:rsidRPr="00B63A83">
        <w:rPr>
          <w:rFonts w:ascii="Tahoma" w:eastAsia="Tahoma" w:hAnsi="Tahoma" w:cs="Tahoma"/>
        </w:rPr>
        <w:t>o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s</w:t>
      </w:r>
      <w:r w:rsidRPr="00B63A83">
        <w:rPr>
          <w:rFonts w:ascii="Tahoma" w:eastAsia="Tahoma" w:hAnsi="Tahoma" w:cs="Tahoma"/>
          <w:spacing w:val="-5"/>
        </w:rPr>
        <w:t xml:space="preserve"> </w:t>
      </w:r>
      <w:r w:rsidRPr="00B63A83">
        <w:rPr>
          <w:rFonts w:ascii="Tahoma" w:eastAsia="Tahoma" w:hAnsi="Tahoma" w:cs="Tahoma"/>
          <w:spacing w:val="1"/>
        </w:rPr>
        <w:t>wy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2"/>
        </w:rPr>
        <w:t>i</w:t>
      </w:r>
      <w:r w:rsidRPr="00B63A83">
        <w:rPr>
          <w:rFonts w:ascii="Tahoma" w:eastAsia="Tahoma" w:hAnsi="Tahoma" w:cs="Tahoma"/>
          <w:spacing w:val="-1"/>
        </w:rPr>
        <w:t>k</w:t>
      </w:r>
      <w:r w:rsidRPr="00B63A83">
        <w:rPr>
          <w:rFonts w:ascii="Tahoma" w:eastAsia="Tahoma" w:hAnsi="Tahoma" w:cs="Tahoma"/>
          <w:spacing w:val="1"/>
        </w:rPr>
        <w:t>a</w:t>
      </w:r>
      <w:r w:rsidRPr="00B63A83">
        <w:rPr>
          <w:rFonts w:ascii="Tahoma" w:eastAsia="Tahoma" w:hAnsi="Tahoma" w:cs="Tahoma"/>
          <w:spacing w:val="-1"/>
        </w:rPr>
        <w:t>j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  <w:spacing w:val="-1"/>
        </w:rPr>
        <w:t>c</w:t>
      </w:r>
      <w:r w:rsidRPr="00B63A83">
        <w:rPr>
          <w:rFonts w:ascii="Tahoma" w:eastAsia="Tahoma" w:hAnsi="Tahoma" w:cs="Tahoma"/>
        </w:rPr>
        <w:t>y</w:t>
      </w:r>
      <w:r w:rsidRPr="00B63A83">
        <w:rPr>
          <w:rFonts w:ascii="Tahoma" w:eastAsia="Tahoma" w:hAnsi="Tahoma" w:cs="Tahoma"/>
          <w:spacing w:val="54"/>
        </w:rPr>
        <w:t xml:space="preserve"> </w:t>
      </w:r>
      <w:r w:rsidRPr="00B63A83">
        <w:rPr>
          <w:rFonts w:ascii="Tahoma" w:eastAsia="Tahoma" w:hAnsi="Tahoma" w:cs="Tahoma"/>
        </w:rPr>
        <w:t>z</w:t>
      </w:r>
      <w:r w:rsidRPr="00B63A83">
        <w:rPr>
          <w:rFonts w:ascii="Tahoma" w:eastAsia="Tahoma" w:hAnsi="Tahoma" w:cs="Tahoma"/>
          <w:spacing w:val="1"/>
        </w:rPr>
        <w:t xml:space="preserve"> a</w:t>
      </w:r>
      <w:r w:rsidRPr="00B63A83">
        <w:rPr>
          <w:rFonts w:ascii="Tahoma" w:eastAsia="Tahoma" w:hAnsi="Tahoma" w:cs="Tahoma"/>
        </w:rPr>
        <w:t>r</w:t>
      </w:r>
      <w:r w:rsidRPr="00B63A83">
        <w:rPr>
          <w:rFonts w:ascii="Tahoma" w:eastAsia="Tahoma" w:hAnsi="Tahoma" w:cs="Tahoma"/>
          <w:spacing w:val="1"/>
        </w:rPr>
        <w:t>t</w:t>
      </w:r>
      <w:r w:rsidRPr="00B63A83">
        <w:rPr>
          <w:rFonts w:ascii="Tahoma" w:eastAsia="Tahoma" w:hAnsi="Tahoma" w:cs="Tahoma"/>
        </w:rPr>
        <w:t>.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  <w:spacing w:val="1"/>
        </w:rPr>
        <w:t>7</w:t>
      </w:r>
      <w:r w:rsidRPr="00B63A83">
        <w:rPr>
          <w:rFonts w:ascii="Tahoma" w:eastAsia="Tahoma" w:hAnsi="Tahoma" w:cs="Tahoma"/>
        </w:rPr>
        <w:t>1</w:t>
      </w:r>
      <w:r w:rsidRPr="00B63A83">
        <w:rPr>
          <w:rFonts w:ascii="Tahoma" w:eastAsia="Tahoma" w:hAnsi="Tahoma" w:cs="Tahoma"/>
          <w:spacing w:val="-3"/>
        </w:rPr>
        <w:t xml:space="preserve"> </w:t>
      </w:r>
      <w:r w:rsidRPr="00B63A83">
        <w:rPr>
          <w:rFonts w:ascii="Tahoma" w:eastAsia="Tahoma" w:hAnsi="Tahoma" w:cs="Tahoma"/>
        </w:rPr>
        <w:t>roz</w:t>
      </w:r>
      <w:r w:rsidRPr="00B63A83">
        <w:rPr>
          <w:rFonts w:ascii="Tahoma" w:eastAsia="Tahoma" w:hAnsi="Tahoma" w:cs="Tahoma"/>
          <w:spacing w:val="1"/>
        </w:rPr>
        <w:t>p</w:t>
      </w:r>
      <w:r w:rsidRPr="00B63A83">
        <w:rPr>
          <w:rFonts w:ascii="Tahoma" w:eastAsia="Tahoma" w:hAnsi="Tahoma" w:cs="Tahoma"/>
        </w:rPr>
        <w:t>orz</w:t>
      </w:r>
      <w:r w:rsidRPr="00B63A83">
        <w:rPr>
          <w:rFonts w:ascii="Tahoma" w:eastAsia="Tahoma" w:hAnsi="Tahoma" w:cs="Tahoma"/>
          <w:spacing w:val="1"/>
        </w:rPr>
        <w:t>ą</w:t>
      </w:r>
      <w:r w:rsidRPr="00B63A83">
        <w:rPr>
          <w:rFonts w:ascii="Tahoma" w:eastAsia="Tahoma" w:hAnsi="Tahoma" w:cs="Tahoma"/>
        </w:rPr>
        <w:t>dz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</w:rPr>
        <w:t>ia</w:t>
      </w:r>
      <w:r w:rsidRPr="00B63A83">
        <w:rPr>
          <w:rFonts w:ascii="Tahoma" w:eastAsia="Tahoma" w:hAnsi="Tahoma" w:cs="Tahoma"/>
          <w:spacing w:val="-12"/>
        </w:rPr>
        <w:t xml:space="preserve"> </w:t>
      </w:r>
      <w:r w:rsidRPr="00B63A83">
        <w:rPr>
          <w:rFonts w:ascii="Tahoma" w:eastAsia="Tahoma" w:hAnsi="Tahoma" w:cs="Tahoma"/>
        </w:rPr>
        <w:t>ogól</w:t>
      </w:r>
      <w:r w:rsidRPr="00B63A83">
        <w:rPr>
          <w:rFonts w:ascii="Tahoma" w:eastAsia="Tahoma" w:hAnsi="Tahoma" w:cs="Tahoma"/>
          <w:spacing w:val="-1"/>
        </w:rPr>
        <w:t>n</w:t>
      </w:r>
      <w:r w:rsidRPr="00B63A83">
        <w:rPr>
          <w:rFonts w:ascii="Tahoma" w:eastAsia="Tahoma" w:hAnsi="Tahoma" w:cs="Tahoma"/>
          <w:spacing w:val="1"/>
        </w:rPr>
        <w:t>e</w:t>
      </w:r>
      <w:r w:rsidRPr="00B63A83">
        <w:rPr>
          <w:rFonts w:ascii="Tahoma" w:eastAsia="Tahoma" w:hAnsi="Tahoma" w:cs="Tahoma"/>
        </w:rPr>
        <w:t>g</w:t>
      </w:r>
      <w:r w:rsidRPr="00B63A83">
        <w:rPr>
          <w:rFonts w:ascii="Tahoma" w:eastAsia="Tahoma" w:hAnsi="Tahoma" w:cs="Tahoma"/>
          <w:spacing w:val="2"/>
        </w:rPr>
        <w:t>o</w:t>
      </w:r>
      <w:r w:rsidR="005A1EE5" w:rsidRPr="00B63A83">
        <w:rPr>
          <w:rFonts w:ascii="Tahoma" w:eastAsia="Tahoma" w:hAnsi="Tahoma" w:cs="Tahoma"/>
          <w:spacing w:val="2"/>
        </w:rPr>
        <w:t>,</w:t>
      </w:r>
      <w:r w:rsidR="00B63A83">
        <w:rPr>
          <w:rFonts w:ascii="Tahoma" w:eastAsia="Tahoma" w:hAnsi="Tahoma" w:cs="Tahoma"/>
          <w:spacing w:val="2"/>
        </w:rPr>
        <w:br/>
      </w:r>
      <w:r w:rsidR="005A1EE5" w:rsidRPr="00B63A83">
        <w:rPr>
          <w:rFonts w:ascii="Tahoma" w:eastAsia="Tahoma" w:hAnsi="Tahoma" w:cs="Tahoma"/>
        </w:rPr>
        <w:t>z kryteriów</w:t>
      </w:r>
      <w:r w:rsidR="00A52926" w:rsidRPr="00B63A83">
        <w:rPr>
          <w:rFonts w:ascii="Tahoma" w:eastAsia="Tahoma" w:hAnsi="Tahoma" w:cs="Tahoma"/>
        </w:rPr>
        <w:t xml:space="preserve"> wyboru</w:t>
      </w:r>
      <w:r w:rsidR="00076A9A" w:rsidRPr="00B63A83">
        <w:rPr>
          <w:rFonts w:ascii="Tahoma" w:eastAsia="Tahoma" w:hAnsi="Tahoma" w:cs="Tahoma"/>
        </w:rPr>
        <w:t xml:space="preserve"> projektów,</w:t>
      </w:r>
      <w:r w:rsidR="005A1EE5" w:rsidRPr="00B63A83">
        <w:rPr>
          <w:rFonts w:ascii="Tahoma" w:eastAsia="Tahoma" w:hAnsi="Tahoma" w:cs="Tahoma"/>
        </w:rPr>
        <w:t xml:space="preserve"> wskazanych</w:t>
      </w:r>
      <w:r w:rsidR="00076A9A" w:rsidRPr="00B63A83">
        <w:rPr>
          <w:rFonts w:ascii="Tahoma" w:eastAsia="Tahoma" w:hAnsi="Tahoma" w:cs="Tahoma"/>
        </w:rPr>
        <w:t xml:space="preserve"> w</w:t>
      </w:r>
      <w:r w:rsidR="00A52926" w:rsidRPr="00B63A83">
        <w:rPr>
          <w:rFonts w:ascii="Tahoma" w:eastAsia="Tahoma" w:hAnsi="Tahoma" w:cs="Tahoma"/>
        </w:rPr>
        <w:t xml:space="preserve"> zał. Nr 3 do </w:t>
      </w:r>
      <w:proofErr w:type="spellStart"/>
      <w:r w:rsidR="00A52926" w:rsidRPr="00B63A83">
        <w:rPr>
          <w:rFonts w:ascii="Tahoma" w:eastAsia="Tahoma" w:hAnsi="Tahoma" w:cs="Tahoma"/>
        </w:rPr>
        <w:t>SzOOP</w:t>
      </w:r>
      <w:proofErr w:type="spellEnd"/>
      <w:r w:rsidR="00A52926" w:rsidRPr="00B63A83">
        <w:rPr>
          <w:rFonts w:ascii="Tahoma" w:eastAsia="Tahoma" w:hAnsi="Tahoma" w:cs="Tahoma"/>
        </w:rPr>
        <w:t xml:space="preserve"> na lata 2014-2020 oraz </w:t>
      </w:r>
      <w:r w:rsidR="00076A9A" w:rsidRPr="00B63A83">
        <w:rPr>
          <w:rFonts w:ascii="Tahoma" w:eastAsia="Tahoma" w:hAnsi="Tahoma" w:cs="Tahoma"/>
        </w:rPr>
        <w:t>regulaminie</w:t>
      </w:r>
      <w:r w:rsidR="00B63A83">
        <w:rPr>
          <w:rFonts w:ascii="Tahoma" w:eastAsia="Tahoma" w:hAnsi="Tahoma" w:cs="Tahoma"/>
        </w:rPr>
        <w:t xml:space="preserve"> </w:t>
      </w:r>
      <w:r w:rsidR="00A52926" w:rsidRPr="00B63A83">
        <w:rPr>
          <w:rFonts w:ascii="Tahoma" w:eastAsia="Tahoma" w:hAnsi="Tahoma" w:cs="Tahoma"/>
        </w:rPr>
        <w:t>konkursu dla danego Działania/Poddziałania</w:t>
      </w:r>
      <w:r w:rsidR="00076A9A" w:rsidRPr="00B63A83">
        <w:rPr>
          <w:rFonts w:ascii="Tahoma" w:eastAsia="Tahoma" w:hAnsi="Tahoma" w:cs="Tahoma"/>
        </w:rPr>
        <w:t>;</w:t>
      </w:r>
    </w:p>
    <w:p w14:paraId="7948B56E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osz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soby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org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3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="00D023AE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</w:t>
      </w:r>
      <w:r w:rsidR="00CC5572" w:rsidRPr="001A21E8">
        <w:rPr>
          <w:rFonts w:ascii="Tahoma" w:eastAsia="Tahoma" w:hAnsi="Tahoma" w:cs="Tahoma"/>
          <w:spacing w:val="6"/>
        </w:rPr>
        <w:t>e</w:t>
      </w:r>
      <w:r w:rsidR="00CC5572" w:rsidRPr="001A21E8">
        <w:rPr>
          <w:rStyle w:val="Odwoanieprzypisudolnego"/>
          <w:rFonts w:ascii="Tahoma" w:eastAsia="Tahoma" w:hAnsi="Tahoma" w:cs="Tahoma"/>
          <w:spacing w:val="6"/>
        </w:rPr>
        <w:footnoteReference w:id="1"/>
      </w:r>
      <w:r w:rsidRPr="001A21E8">
        <w:rPr>
          <w:rFonts w:ascii="Tahoma" w:eastAsia="Tahoma" w:hAnsi="Tahoma" w:cs="Tahoma"/>
        </w:rPr>
        <w:t>;</w:t>
      </w:r>
    </w:p>
    <w:p w14:paraId="3C213F02" w14:textId="77777777" w:rsidR="006D274F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rze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iod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 xml:space="preserve">m” 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to 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 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g</w:t>
      </w:r>
      <w:r w:rsidRPr="001A21E8">
        <w:rPr>
          <w:rFonts w:ascii="Tahoma" w:eastAsia="Tahoma" w:hAnsi="Tahoma" w:cs="Tahoma"/>
        </w:rPr>
        <w:t>o</w:t>
      </w:r>
      <w:r w:rsidR="00D023AE">
        <w:rPr>
          <w:rFonts w:ascii="Tahoma" w:eastAsia="Tahoma" w:hAnsi="Tahoma" w:cs="Tahoma"/>
        </w:rPr>
        <w:t xml:space="preserve"> </w:t>
      </w:r>
      <w:r w:rsidR="00D023AE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 (</w:t>
      </w:r>
      <w:r w:rsidRPr="001A21E8">
        <w:rPr>
          <w:rFonts w:ascii="Tahoma" w:eastAsia="Tahoma" w:hAnsi="Tahoma" w:cs="Tahoma"/>
          <w:spacing w:val="1"/>
        </w:rPr>
        <w:t>Be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)</w:t>
      </w:r>
      <w:r w:rsidR="004A3849">
        <w:rPr>
          <w:rFonts w:ascii="Tahoma" w:eastAsia="Tahoma" w:hAnsi="Tahoma" w:cs="Tahoma"/>
        </w:rPr>
        <w:t xml:space="preserve"> odpowiedzialnego za realizację niniejszego projektu;</w:t>
      </w:r>
    </w:p>
    <w:p w14:paraId="3CBA6698" w14:textId="77777777" w:rsidR="006D274F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„p</w:t>
      </w:r>
      <w:r w:rsidRPr="006D274F">
        <w:rPr>
          <w:rFonts w:ascii="Tahoma" w:eastAsia="Tahoma" w:hAnsi="Tahoma" w:cs="Tahoma"/>
          <w:spacing w:val="1"/>
        </w:rPr>
        <w:t>ła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oś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55"/>
        </w:rPr>
        <w:t xml:space="preserve"> </w:t>
      </w:r>
      <w:r w:rsidRPr="006D274F">
        <w:rPr>
          <w:rFonts w:ascii="Tahoma" w:eastAsia="Tahoma" w:hAnsi="Tahoma" w:cs="Tahoma"/>
        </w:rPr>
        <w:t>ze środk</w:t>
      </w:r>
      <w:r w:rsidRPr="006D274F">
        <w:rPr>
          <w:rFonts w:ascii="Tahoma" w:eastAsia="Tahoma" w:hAnsi="Tahoma" w:cs="Tahoma"/>
          <w:spacing w:val="-1"/>
        </w:rPr>
        <w:t>ó</w:t>
      </w:r>
      <w:r w:rsidRPr="006D274F">
        <w:rPr>
          <w:rFonts w:ascii="Tahoma" w:eastAsia="Tahoma" w:hAnsi="Tahoma" w:cs="Tahoma"/>
        </w:rPr>
        <w:t>w</w:t>
      </w:r>
      <w:r w:rsidRPr="006D274F">
        <w:rPr>
          <w:rFonts w:ascii="Tahoma" w:eastAsia="Tahoma" w:hAnsi="Tahoma" w:cs="Tahoma"/>
          <w:spacing w:val="56"/>
        </w:rPr>
        <w:t xml:space="preserve"> </w:t>
      </w:r>
      <w:r w:rsidRPr="006D274F">
        <w:rPr>
          <w:rFonts w:ascii="Tahoma" w:eastAsia="Tahoma" w:hAnsi="Tahoma" w:cs="Tahoma"/>
          <w:spacing w:val="1"/>
        </w:rPr>
        <w:t>eu</w:t>
      </w:r>
      <w:r w:rsidRPr="006D274F">
        <w:rPr>
          <w:rFonts w:ascii="Tahoma" w:eastAsia="Tahoma" w:hAnsi="Tahoma" w:cs="Tahoma"/>
        </w:rPr>
        <w:t>rop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</w:rPr>
        <w:t>s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2"/>
        </w:rPr>
        <w:t>c</w:t>
      </w:r>
      <w:r w:rsidRPr="006D274F">
        <w:rPr>
          <w:rFonts w:ascii="Tahoma" w:eastAsia="Tahoma" w:hAnsi="Tahoma" w:cs="Tahoma"/>
          <w:spacing w:val="1"/>
        </w:rPr>
        <w:t>h</w:t>
      </w:r>
      <w:r w:rsidRPr="006D274F">
        <w:rPr>
          <w:rFonts w:ascii="Tahoma" w:eastAsia="Tahoma" w:hAnsi="Tahoma" w:cs="Tahoma"/>
        </w:rPr>
        <w:t>”</w:t>
      </w:r>
      <w:r w:rsidRPr="006D274F">
        <w:rPr>
          <w:rFonts w:ascii="Tahoma" w:eastAsia="Tahoma" w:hAnsi="Tahoma" w:cs="Tahoma"/>
          <w:spacing w:val="52"/>
        </w:rPr>
        <w:t xml:space="preserve"> </w:t>
      </w:r>
      <w:r w:rsidRPr="006D274F">
        <w:rPr>
          <w:rFonts w:ascii="Tahoma" w:eastAsia="Tahoma" w:hAnsi="Tahoma" w:cs="Tahoma"/>
        </w:rPr>
        <w:t>oznacza</w:t>
      </w:r>
      <w:r w:rsidRPr="006D274F">
        <w:rPr>
          <w:rFonts w:ascii="Tahoma" w:eastAsia="Tahoma" w:hAnsi="Tahoma" w:cs="Tahoma"/>
          <w:spacing w:val="57"/>
        </w:rPr>
        <w:t xml:space="preserve"> </w:t>
      </w:r>
      <w:r w:rsidRPr="006D274F">
        <w:rPr>
          <w:rFonts w:ascii="Tahoma" w:eastAsia="Tahoma" w:hAnsi="Tahoma" w:cs="Tahoma"/>
        </w:rPr>
        <w:t xml:space="preserve">to </w:t>
      </w:r>
      <w:r w:rsidRPr="006D274F">
        <w:rPr>
          <w:rFonts w:ascii="Tahoma" w:eastAsia="Tahoma" w:hAnsi="Tahoma" w:cs="Tahoma"/>
          <w:spacing w:val="3"/>
        </w:rPr>
        <w:t>w</w:t>
      </w:r>
      <w:r w:rsidRPr="006D274F">
        <w:rPr>
          <w:rFonts w:ascii="Tahoma" w:eastAsia="Tahoma" w:hAnsi="Tahoma" w:cs="Tahoma"/>
        </w:rPr>
        <w:t>spół</w:t>
      </w:r>
      <w:r w:rsidRPr="006D274F">
        <w:rPr>
          <w:rFonts w:ascii="Tahoma" w:eastAsia="Tahoma" w:hAnsi="Tahoma" w:cs="Tahoma"/>
          <w:spacing w:val="-1"/>
        </w:rPr>
        <w:t>f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3"/>
        </w:rPr>
        <w:t>a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so</w:t>
      </w:r>
      <w:r w:rsidRPr="006D274F">
        <w:rPr>
          <w:rFonts w:ascii="Tahoma" w:eastAsia="Tahoma" w:hAnsi="Tahoma" w:cs="Tahoma"/>
          <w:spacing w:val="-2"/>
        </w:rPr>
        <w:t>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47"/>
        </w:rPr>
        <w:t xml:space="preserve"> </w:t>
      </w:r>
      <w:r w:rsidRPr="006D274F">
        <w:rPr>
          <w:rFonts w:ascii="Tahoma" w:eastAsia="Tahoma" w:hAnsi="Tahoma" w:cs="Tahoma"/>
          <w:spacing w:val="2"/>
        </w:rPr>
        <w:t>p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  <w:spacing w:val="1"/>
        </w:rPr>
        <w:t>h</w:t>
      </w:r>
      <w:r w:rsidRPr="006D274F">
        <w:rPr>
          <w:rFonts w:ascii="Tahoma" w:eastAsia="Tahoma" w:hAnsi="Tahoma" w:cs="Tahoma"/>
        </w:rPr>
        <w:t>od</w:t>
      </w:r>
      <w:r w:rsidRPr="006D274F">
        <w:rPr>
          <w:rFonts w:ascii="Tahoma" w:eastAsia="Tahoma" w:hAnsi="Tahoma" w:cs="Tahoma"/>
          <w:spacing w:val="3"/>
        </w:rPr>
        <w:t>z</w:t>
      </w:r>
      <w:r w:rsidRPr="006D274F">
        <w:rPr>
          <w:rFonts w:ascii="Tahoma" w:eastAsia="Tahoma" w:hAnsi="Tahoma" w:cs="Tahoma"/>
          <w:spacing w:val="1"/>
        </w:rPr>
        <w:t>ą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e</w:t>
      </w:r>
      <w:r w:rsidRPr="006D274F">
        <w:rPr>
          <w:rFonts w:ascii="Tahoma" w:eastAsia="Tahoma" w:hAnsi="Tahoma" w:cs="Tahoma"/>
          <w:spacing w:val="57"/>
        </w:rPr>
        <w:t xml:space="preserve"> </w:t>
      </w:r>
      <w:r w:rsidRPr="006D274F">
        <w:rPr>
          <w:rFonts w:ascii="Tahoma" w:eastAsia="Tahoma" w:hAnsi="Tahoma" w:cs="Tahoma"/>
        </w:rPr>
        <w:t>ze środk</w:t>
      </w:r>
      <w:r w:rsidRPr="006D274F">
        <w:rPr>
          <w:rFonts w:ascii="Tahoma" w:eastAsia="Tahoma" w:hAnsi="Tahoma" w:cs="Tahoma"/>
          <w:spacing w:val="-1"/>
        </w:rPr>
        <w:t>ó</w:t>
      </w:r>
      <w:r w:rsidRPr="006D274F">
        <w:rPr>
          <w:rFonts w:ascii="Tahoma" w:eastAsia="Tahoma" w:hAnsi="Tahoma" w:cs="Tahoma"/>
        </w:rPr>
        <w:t xml:space="preserve">w 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u</w:t>
      </w:r>
      <w:r w:rsidRPr="006D274F">
        <w:rPr>
          <w:rFonts w:ascii="Tahoma" w:eastAsia="Tahoma" w:hAnsi="Tahoma" w:cs="Tahoma"/>
        </w:rPr>
        <w:t>rop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</w:rPr>
        <w:t>s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2"/>
        </w:rPr>
        <w:t>i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h</w:t>
      </w:r>
      <w:r w:rsidRPr="006D274F">
        <w:rPr>
          <w:rFonts w:ascii="Tahoma" w:eastAsia="Tahoma" w:hAnsi="Tahoma" w:cs="Tahoma"/>
          <w:spacing w:val="2"/>
        </w:rPr>
        <w:t xml:space="preserve"> </w:t>
      </w:r>
      <w:r w:rsidRPr="006D274F">
        <w:rPr>
          <w:rFonts w:ascii="Tahoma" w:eastAsia="Tahoma" w:hAnsi="Tahoma" w:cs="Tahoma"/>
        </w:rPr>
        <w:t>w</w:t>
      </w:r>
      <w:r w:rsidRPr="006D274F">
        <w:rPr>
          <w:rFonts w:ascii="Tahoma" w:eastAsia="Tahoma" w:hAnsi="Tahoma" w:cs="Tahoma"/>
          <w:spacing w:val="12"/>
        </w:rPr>
        <w:t xml:space="preserve"> 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1"/>
        </w:rPr>
        <w:t>ę</w:t>
      </w:r>
      <w:r w:rsidRPr="006D274F">
        <w:rPr>
          <w:rFonts w:ascii="Tahoma" w:eastAsia="Tahoma" w:hAnsi="Tahoma" w:cs="Tahoma"/>
        </w:rPr>
        <w:t>ś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11"/>
        </w:rPr>
        <w:t xml:space="preserve"> </w:t>
      </w:r>
      <w:r w:rsidRPr="006D274F">
        <w:rPr>
          <w:rFonts w:ascii="Tahoma" w:eastAsia="Tahoma" w:hAnsi="Tahoma" w:cs="Tahoma"/>
        </w:rPr>
        <w:t>do</w:t>
      </w:r>
      <w:r w:rsidRPr="006D274F">
        <w:rPr>
          <w:rFonts w:ascii="Tahoma" w:eastAsia="Tahoma" w:hAnsi="Tahoma" w:cs="Tahoma"/>
          <w:spacing w:val="-2"/>
        </w:rPr>
        <w:t>t</w:t>
      </w:r>
      <w:r w:rsidRPr="006D274F">
        <w:rPr>
          <w:rFonts w:ascii="Tahoma" w:eastAsia="Tahoma" w:hAnsi="Tahoma" w:cs="Tahoma"/>
          <w:spacing w:val="-1"/>
        </w:rPr>
        <w:t>yc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1"/>
        </w:rPr>
        <w:t>ą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j</w:t>
      </w:r>
      <w:r w:rsidRPr="006D274F">
        <w:rPr>
          <w:rFonts w:ascii="Tahoma" w:eastAsia="Tahoma" w:hAnsi="Tahoma" w:cs="Tahoma"/>
          <w:spacing w:val="2"/>
        </w:rPr>
        <w:t xml:space="preserve"> 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u</w:t>
      </w:r>
      <w:r w:rsidRPr="006D274F">
        <w:rPr>
          <w:rFonts w:ascii="Tahoma" w:eastAsia="Tahoma" w:hAnsi="Tahoma" w:cs="Tahoma"/>
        </w:rPr>
        <w:t>rop</w:t>
      </w:r>
      <w:r w:rsidRPr="006D274F">
        <w:rPr>
          <w:rFonts w:ascii="Tahoma" w:eastAsia="Tahoma" w:hAnsi="Tahoma" w:cs="Tahoma"/>
          <w:spacing w:val="1"/>
        </w:rPr>
        <w:t>ej</w:t>
      </w:r>
      <w:r w:rsidRPr="006D274F">
        <w:rPr>
          <w:rFonts w:ascii="Tahoma" w:eastAsia="Tahoma" w:hAnsi="Tahoma" w:cs="Tahoma"/>
        </w:rPr>
        <w:t>s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go F</w:t>
      </w:r>
      <w:r w:rsidRPr="006D274F">
        <w:rPr>
          <w:rFonts w:ascii="Tahoma" w:eastAsia="Tahoma" w:hAnsi="Tahoma" w:cs="Tahoma"/>
          <w:spacing w:val="1"/>
        </w:rPr>
        <w:t>u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d</w:t>
      </w:r>
      <w:r w:rsidRPr="006D274F">
        <w:rPr>
          <w:rFonts w:ascii="Tahoma" w:eastAsia="Tahoma" w:hAnsi="Tahoma" w:cs="Tahoma"/>
          <w:spacing w:val="2"/>
        </w:rPr>
        <w:t>u</w:t>
      </w:r>
      <w:r w:rsidRPr="006D274F">
        <w:rPr>
          <w:rFonts w:ascii="Tahoma" w:eastAsia="Tahoma" w:hAnsi="Tahoma" w:cs="Tahoma"/>
        </w:rPr>
        <w:t>szu</w:t>
      </w:r>
      <w:r w:rsidRPr="006D274F">
        <w:rPr>
          <w:rFonts w:ascii="Tahoma" w:eastAsia="Tahoma" w:hAnsi="Tahoma" w:cs="Tahoma"/>
          <w:spacing w:val="4"/>
        </w:rPr>
        <w:t xml:space="preserve"> </w:t>
      </w:r>
      <w:r w:rsidRPr="006D274F">
        <w:rPr>
          <w:rFonts w:ascii="Tahoma" w:eastAsia="Tahoma" w:hAnsi="Tahoma" w:cs="Tahoma"/>
        </w:rPr>
        <w:t>Społ</w:t>
      </w:r>
      <w:r w:rsidRPr="006D274F">
        <w:rPr>
          <w:rFonts w:ascii="Tahoma" w:eastAsia="Tahoma" w:hAnsi="Tahoma" w:cs="Tahoma"/>
          <w:spacing w:val="3"/>
        </w:rPr>
        <w:t>e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zneg</w:t>
      </w:r>
      <w:r w:rsidRPr="006D274F">
        <w:rPr>
          <w:rFonts w:ascii="Tahoma" w:eastAsia="Tahoma" w:hAnsi="Tahoma" w:cs="Tahoma"/>
          <w:spacing w:val="-3"/>
        </w:rPr>
        <w:t>o</w:t>
      </w:r>
      <w:r w:rsidRPr="006D274F">
        <w:rPr>
          <w:rFonts w:ascii="Tahoma" w:eastAsia="Tahoma" w:hAnsi="Tahoma" w:cs="Tahoma"/>
        </w:rPr>
        <w:t>,</w:t>
      </w:r>
      <w:r w:rsidRPr="006D274F">
        <w:rPr>
          <w:rFonts w:ascii="Tahoma" w:eastAsia="Tahoma" w:hAnsi="Tahoma" w:cs="Tahoma"/>
          <w:spacing w:val="1"/>
        </w:rPr>
        <w:t xml:space="preserve"> </w:t>
      </w:r>
      <w:r w:rsidRPr="006D274F">
        <w:rPr>
          <w:rFonts w:ascii="Tahoma" w:eastAsia="Tahoma" w:hAnsi="Tahoma" w:cs="Tahoma"/>
        </w:rPr>
        <w:t>pr</w:t>
      </w:r>
      <w:r w:rsidRPr="006D274F">
        <w:rPr>
          <w:rFonts w:ascii="Tahoma" w:eastAsia="Tahoma" w:hAnsi="Tahoma" w:cs="Tahoma"/>
          <w:spacing w:val="1"/>
        </w:rPr>
        <w:t>ze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zy</w:t>
      </w:r>
      <w:r w:rsidRPr="006D274F">
        <w:rPr>
          <w:rFonts w:ascii="Tahoma" w:eastAsia="Tahoma" w:hAnsi="Tahoma" w:cs="Tahoma"/>
          <w:spacing w:val="-2"/>
        </w:rPr>
        <w:t>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3"/>
        </w:rPr>
        <w:t>e</w:t>
      </w:r>
      <w:r w:rsidRPr="006D274F">
        <w:rPr>
          <w:rFonts w:ascii="Tahoma" w:eastAsia="Tahoma" w:hAnsi="Tahoma" w:cs="Tahoma"/>
        </w:rPr>
        <w:t>j B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f</w:t>
      </w:r>
      <w:r w:rsidRPr="006D274F">
        <w:rPr>
          <w:rFonts w:ascii="Tahoma" w:eastAsia="Tahoma" w:hAnsi="Tahoma" w:cs="Tahoma"/>
          <w:spacing w:val="2"/>
        </w:rPr>
        <w:t>i</w:t>
      </w:r>
      <w:r w:rsidRPr="006D274F">
        <w:rPr>
          <w:rFonts w:ascii="Tahoma" w:eastAsia="Tahoma" w:hAnsi="Tahoma" w:cs="Tahoma"/>
          <w:spacing w:val="-1"/>
        </w:rPr>
        <w:t>cj</w:t>
      </w:r>
      <w:r w:rsidRPr="006D274F">
        <w:rPr>
          <w:rFonts w:ascii="Tahoma" w:eastAsia="Tahoma" w:hAnsi="Tahoma" w:cs="Tahoma"/>
          <w:spacing w:val="3"/>
        </w:rPr>
        <w:t>e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to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1"/>
        </w:rPr>
        <w:t xml:space="preserve"> </w:t>
      </w:r>
      <w:r w:rsidRPr="006D274F">
        <w:rPr>
          <w:rFonts w:ascii="Tahoma" w:eastAsia="Tahoma" w:hAnsi="Tahoma" w:cs="Tahoma"/>
        </w:rPr>
        <w:t>pr</w:t>
      </w:r>
      <w:r w:rsidRPr="006D274F">
        <w:rPr>
          <w:rFonts w:ascii="Tahoma" w:eastAsia="Tahoma" w:hAnsi="Tahoma" w:cs="Tahoma"/>
          <w:spacing w:val="1"/>
        </w:rPr>
        <w:t>ze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7"/>
        </w:rPr>
        <w:t xml:space="preserve"> </w:t>
      </w:r>
      <w:r w:rsidRPr="006D274F">
        <w:rPr>
          <w:rFonts w:ascii="Tahoma" w:eastAsia="Tahoma" w:hAnsi="Tahoma" w:cs="Tahoma"/>
        </w:rPr>
        <w:t>B</w:t>
      </w:r>
      <w:r w:rsidRPr="006D274F">
        <w:rPr>
          <w:rFonts w:ascii="Tahoma" w:eastAsia="Tahoma" w:hAnsi="Tahoma" w:cs="Tahoma"/>
          <w:spacing w:val="4"/>
        </w:rPr>
        <w:t>a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k</w:t>
      </w:r>
      <w:r w:rsidRPr="006D274F">
        <w:rPr>
          <w:rFonts w:ascii="Tahoma" w:eastAsia="Tahoma" w:hAnsi="Tahoma" w:cs="Tahoma"/>
          <w:spacing w:val="8"/>
        </w:rPr>
        <w:t xml:space="preserve"> </w:t>
      </w:r>
      <w:r w:rsidRPr="006D274F">
        <w:rPr>
          <w:rFonts w:ascii="Tahoma" w:eastAsia="Tahoma" w:hAnsi="Tahoma" w:cs="Tahoma"/>
          <w:spacing w:val="-1"/>
        </w:rPr>
        <w:t>G</w:t>
      </w:r>
      <w:r w:rsidRPr="006D274F">
        <w:rPr>
          <w:rFonts w:ascii="Tahoma" w:eastAsia="Tahoma" w:hAnsi="Tahoma" w:cs="Tahoma"/>
        </w:rPr>
        <w:t>os</w:t>
      </w:r>
      <w:r w:rsidRPr="006D274F">
        <w:rPr>
          <w:rFonts w:ascii="Tahoma" w:eastAsia="Tahoma" w:hAnsi="Tahoma" w:cs="Tahoma"/>
          <w:spacing w:val="2"/>
        </w:rPr>
        <w:t>p</w:t>
      </w:r>
      <w:r w:rsidRPr="006D274F">
        <w:rPr>
          <w:rFonts w:ascii="Tahoma" w:eastAsia="Tahoma" w:hAnsi="Tahoma" w:cs="Tahoma"/>
        </w:rPr>
        <w:t>od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rs</w:t>
      </w:r>
      <w:r w:rsidRPr="006D274F">
        <w:rPr>
          <w:rFonts w:ascii="Tahoma" w:eastAsia="Tahoma" w:hAnsi="Tahoma" w:cs="Tahoma"/>
          <w:spacing w:val="1"/>
        </w:rPr>
        <w:t>t</w:t>
      </w:r>
      <w:r w:rsidRPr="006D274F">
        <w:rPr>
          <w:rFonts w:ascii="Tahoma" w:eastAsia="Tahoma" w:hAnsi="Tahoma" w:cs="Tahoma"/>
          <w:spacing w:val="-1"/>
        </w:rPr>
        <w:t>w</w:t>
      </w:r>
      <w:r w:rsidRPr="006D274F">
        <w:rPr>
          <w:rFonts w:ascii="Tahoma" w:eastAsia="Tahoma" w:hAnsi="Tahoma" w:cs="Tahoma"/>
        </w:rPr>
        <w:t>a K</w:t>
      </w:r>
      <w:r w:rsidRPr="006D274F">
        <w:rPr>
          <w:rFonts w:ascii="Tahoma" w:eastAsia="Tahoma" w:hAnsi="Tahoma" w:cs="Tahoma"/>
          <w:spacing w:val="-2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  <w:spacing w:val="2"/>
        </w:rPr>
        <w:t>o</w:t>
      </w:r>
      <w:r w:rsidRPr="006D274F">
        <w:rPr>
          <w:rFonts w:ascii="Tahoma" w:eastAsia="Tahoma" w:hAnsi="Tahoma" w:cs="Tahoma"/>
          <w:spacing w:val="1"/>
        </w:rPr>
        <w:t>we</w:t>
      </w:r>
      <w:r w:rsidRPr="006D274F">
        <w:rPr>
          <w:rFonts w:ascii="Tahoma" w:eastAsia="Tahoma" w:hAnsi="Tahoma" w:cs="Tahoma"/>
        </w:rPr>
        <w:t>go</w:t>
      </w:r>
      <w:r w:rsidRPr="006D274F">
        <w:rPr>
          <w:rFonts w:ascii="Tahoma" w:eastAsia="Tahoma" w:hAnsi="Tahoma" w:cs="Tahoma"/>
          <w:spacing w:val="2"/>
        </w:rPr>
        <w:t xml:space="preserve"> 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a</w:t>
      </w:r>
      <w:r w:rsidRPr="006D274F">
        <w:rPr>
          <w:rFonts w:ascii="Tahoma" w:eastAsia="Tahoma" w:hAnsi="Tahoma" w:cs="Tahoma"/>
          <w:spacing w:val="10"/>
        </w:rPr>
        <w:t xml:space="preserve"> </w:t>
      </w:r>
      <w:r w:rsidRPr="006D274F">
        <w:rPr>
          <w:rFonts w:ascii="Tahoma" w:eastAsia="Tahoma" w:hAnsi="Tahoma" w:cs="Tahoma"/>
        </w:rPr>
        <w:t>pods</w:t>
      </w:r>
      <w:r w:rsidRPr="006D274F">
        <w:rPr>
          <w:rFonts w:ascii="Tahoma" w:eastAsia="Tahoma" w:hAnsi="Tahoma" w:cs="Tahoma"/>
          <w:spacing w:val="1"/>
        </w:rPr>
        <w:t>taw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3"/>
        </w:rPr>
        <w:t xml:space="preserve"> </w:t>
      </w:r>
      <w:r w:rsidRPr="006D274F">
        <w:rPr>
          <w:rFonts w:ascii="Tahoma" w:eastAsia="Tahoma" w:hAnsi="Tahoma" w:cs="Tahoma"/>
        </w:rPr>
        <w:t>zl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ia</w:t>
      </w:r>
      <w:r w:rsidRPr="006D274F">
        <w:rPr>
          <w:rFonts w:ascii="Tahoma" w:eastAsia="Tahoma" w:hAnsi="Tahoma" w:cs="Tahoma"/>
          <w:spacing w:val="5"/>
        </w:rPr>
        <w:t xml:space="preserve"> </w:t>
      </w:r>
      <w:r w:rsidRPr="006D274F">
        <w:rPr>
          <w:rFonts w:ascii="Tahoma" w:eastAsia="Tahoma" w:hAnsi="Tahoma" w:cs="Tahoma"/>
        </w:rPr>
        <w:t>p</w:t>
      </w:r>
      <w:r w:rsidRPr="006D274F">
        <w:rPr>
          <w:rFonts w:ascii="Tahoma" w:eastAsia="Tahoma" w:hAnsi="Tahoma" w:cs="Tahoma"/>
          <w:spacing w:val="1"/>
        </w:rPr>
        <w:t>ła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2"/>
        </w:rPr>
        <w:t>ś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 xml:space="preserve">i 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  <w:spacing w:val="-1"/>
        </w:rPr>
        <w:t>y</w:t>
      </w:r>
      <w:r w:rsidRPr="006D274F">
        <w:rPr>
          <w:rFonts w:ascii="Tahoma" w:eastAsia="Tahoma" w:hAnsi="Tahoma" w:cs="Tahoma"/>
        </w:rPr>
        <w:t>st</w:t>
      </w:r>
      <w:r w:rsidRPr="006D274F">
        <w:rPr>
          <w:rFonts w:ascii="Tahoma" w:eastAsia="Tahoma" w:hAnsi="Tahoma" w:cs="Tahoma"/>
          <w:spacing w:val="1"/>
        </w:rPr>
        <w:t>aw</w:t>
      </w:r>
      <w:r w:rsidRPr="006D274F">
        <w:rPr>
          <w:rFonts w:ascii="Tahoma" w:eastAsia="Tahoma" w:hAnsi="Tahoma" w:cs="Tahoma"/>
        </w:rPr>
        <w:t>io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go</w:t>
      </w:r>
      <w:r w:rsidRPr="006D274F">
        <w:rPr>
          <w:rFonts w:ascii="Tahoma" w:eastAsia="Tahoma" w:hAnsi="Tahoma" w:cs="Tahoma"/>
          <w:spacing w:val="-11"/>
        </w:rPr>
        <w:t xml:space="preserve"> </w:t>
      </w:r>
      <w:r w:rsidRPr="006D274F">
        <w:rPr>
          <w:rFonts w:ascii="Tahoma" w:eastAsia="Tahoma" w:hAnsi="Tahoma" w:cs="Tahoma"/>
        </w:rPr>
        <w:t>pr</w:t>
      </w:r>
      <w:r w:rsidRPr="006D274F">
        <w:rPr>
          <w:rFonts w:ascii="Tahoma" w:eastAsia="Tahoma" w:hAnsi="Tahoma" w:cs="Tahoma"/>
          <w:spacing w:val="1"/>
        </w:rPr>
        <w:t>ze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-5"/>
        </w:rPr>
        <w:t xml:space="preserve"> </w:t>
      </w:r>
      <w:r w:rsidRPr="006D274F">
        <w:rPr>
          <w:rFonts w:ascii="Tahoma" w:eastAsia="Tahoma" w:hAnsi="Tahoma" w:cs="Tahoma"/>
        </w:rPr>
        <w:t>IZ;</w:t>
      </w:r>
    </w:p>
    <w:p w14:paraId="65D417AC" w14:textId="55FEB1FB" w:rsidR="00942F4E" w:rsidRPr="006D274F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„prog</w:t>
      </w:r>
      <w:r w:rsidRPr="006D274F">
        <w:rPr>
          <w:rFonts w:ascii="Tahoma" w:eastAsia="Tahoma" w:hAnsi="Tahoma" w:cs="Tahoma"/>
          <w:spacing w:val="-2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mi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”</w:t>
      </w:r>
      <w:r w:rsidRPr="006D274F">
        <w:rPr>
          <w:rFonts w:ascii="Tahoma" w:eastAsia="Tahoma" w:hAnsi="Tahoma" w:cs="Tahoma"/>
          <w:spacing w:val="25"/>
        </w:rPr>
        <w:t xml:space="preserve"> </w:t>
      </w:r>
      <w:r w:rsidRPr="006D274F">
        <w:rPr>
          <w:rFonts w:ascii="Tahoma" w:eastAsia="Tahoma" w:hAnsi="Tahoma" w:cs="Tahoma"/>
        </w:rPr>
        <w:t xml:space="preserve">oznacza to </w:t>
      </w:r>
      <w:r w:rsidRPr="006D274F">
        <w:rPr>
          <w:rFonts w:ascii="Tahoma" w:eastAsia="Tahoma" w:hAnsi="Tahoma" w:cs="Tahoma"/>
          <w:spacing w:val="-4"/>
        </w:rPr>
        <w:t>R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gio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l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y Prog</w:t>
      </w:r>
      <w:r w:rsidRPr="006D274F">
        <w:rPr>
          <w:rFonts w:ascii="Tahoma" w:eastAsia="Tahoma" w:hAnsi="Tahoma" w:cs="Tahoma"/>
          <w:spacing w:val="-2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m O</w:t>
      </w:r>
      <w:r w:rsidRPr="006D274F">
        <w:rPr>
          <w:rFonts w:ascii="Tahoma" w:eastAsia="Tahoma" w:hAnsi="Tahoma" w:cs="Tahoma"/>
          <w:spacing w:val="1"/>
        </w:rPr>
        <w:t>pe</w:t>
      </w:r>
      <w:r w:rsidRPr="006D274F">
        <w:rPr>
          <w:rFonts w:ascii="Tahoma" w:eastAsia="Tahoma" w:hAnsi="Tahoma" w:cs="Tahoma"/>
          <w:spacing w:val="-5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cy</w:t>
      </w:r>
      <w:r w:rsidRPr="006D274F">
        <w:rPr>
          <w:rFonts w:ascii="Tahoma" w:eastAsia="Tahoma" w:hAnsi="Tahoma" w:cs="Tahoma"/>
          <w:spacing w:val="1"/>
        </w:rPr>
        <w:t>j</w:t>
      </w:r>
      <w:r w:rsidRPr="006D274F">
        <w:rPr>
          <w:rFonts w:ascii="Tahoma" w:eastAsia="Tahoma" w:hAnsi="Tahoma" w:cs="Tahoma"/>
          <w:spacing w:val="-3"/>
        </w:rPr>
        <w:t>n</w:t>
      </w:r>
      <w:r w:rsidRPr="006D274F">
        <w:rPr>
          <w:rFonts w:ascii="Tahoma" w:eastAsia="Tahoma" w:hAnsi="Tahoma" w:cs="Tahoma"/>
        </w:rPr>
        <w:t xml:space="preserve">y </w:t>
      </w:r>
      <w:r w:rsidRPr="006D274F">
        <w:rPr>
          <w:rFonts w:ascii="Tahoma" w:eastAsia="Tahoma" w:hAnsi="Tahoma" w:cs="Tahoma"/>
          <w:spacing w:val="-4"/>
        </w:rPr>
        <w:t>W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  <w:spacing w:val="1"/>
        </w:rPr>
        <w:t>ew</w:t>
      </w:r>
      <w:r w:rsidRPr="006D274F">
        <w:rPr>
          <w:rFonts w:ascii="Tahoma" w:eastAsia="Tahoma" w:hAnsi="Tahoma" w:cs="Tahoma"/>
        </w:rPr>
        <w:t>ódz</w:t>
      </w:r>
      <w:r w:rsidRPr="006D274F">
        <w:rPr>
          <w:rFonts w:ascii="Tahoma" w:eastAsia="Tahoma" w:hAnsi="Tahoma" w:cs="Tahoma"/>
          <w:spacing w:val="1"/>
        </w:rPr>
        <w:t>t</w:t>
      </w:r>
      <w:r w:rsidRPr="006D274F">
        <w:rPr>
          <w:rFonts w:ascii="Tahoma" w:eastAsia="Tahoma" w:hAnsi="Tahoma" w:cs="Tahoma"/>
          <w:spacing w:val="-1"/>
        </w:rPr>
        <w:t>w</w:t>
      </w:r>
      <w:r w:rsidRPr="006D274F">
        <w:rPr>
          <w:rFonts w:ascii="Tahoma" w:eastAsia="Tahoma" w:hAnsi="Tahoma" w:cs="Tahoma"/>
        </w:rPr>
        <w:t>a</w:t>
      </w:r>
      <w:r w:rsidRPr="006D274F">
        <w:rPr>
          <w:rFonts w:ascii="Tahoma" w:eastAsia="Tahoma" w:hAnsi="Tahoma" w:cs="Tahoma"/>
          <w:spacing w:val="24"/>
        </w:rPr>
        <w:t xml:space="preserve"> </w:t>
      </w:r>
      <w:r w:rsidR="00494ABF" w:rsidRPr="006D274F">
        <w:rPr>
          <w:rFonts w:ascii="Tahoma" w:eastAsia="Tahoma" w:hAnsi="Tahoma" w:cs="Tahoma"/>
        </w:rPr>
        <w:t>Świętokrzyskiego</w:t>
      </w:r>
      <w:r w:rsidR="00C51A85" w:rsidRPr="006D274F">
        <w:rPr>
          <w:rFonts w:ascii="Tahoma" w:eastAsia="Tahoma" w:hAnsi="Tahoma" w:cs="Tahoma"/>
        </w:rPr>
        <w:t xml:space="preserve"> 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a l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ta</w:t>
      </w:r>
      <w:r w:rsidR="00494ABF" w:rsidRPr="006D274F">
        <w:rPr>
          <w:rFonts w:ascii="Tahoma" w:eastAsia="Tahoma" w:hAnsi="Tahoma" w:cs="Tahoma"/>
        </w:rPr>
        <w:t xml:space="preserve"> </w:t>
      </w:r>
      <w:r w:rsidRPr="006D274F">
        <w:rPr>
          <w:rFonts w:ascii="Tahoma" w:eastAsia="Tahoma" w:hAnsi="Tahoma" w:cs="Tahoma"/>
          <w:spacing w:val="-1"/>
        </w:rPr>
        <w:t>20</w:t>
      </w:r>
      <w:r w:rsidRPr="006D274F">
        <w:rPr>
          <w:rFonts w:ascii="Tahoma" w:eastAsia="Tahoma" w:hAnsi="Tahoma" w:cs="Tahoma"/>
          <w:spacing w:val="1"/>
        </w:rPr>
        <w:t>1</w:t>
      </w:r>
      <w:r w:rsidRPr="006D274F">
        <w:rPr>
          <w:rFonts w:ascii="Tahoma" w:eastAsia="Tahoma" w:hAnsi="Tahoma" w:cs="Tahoma"/>
          <w:spacing w:val="-1"/>
        </w:rPr>
        <w:t>4</w:t>
      </w:r>
      <w:r w:rsidRPr="006D274F">
        <w:rPr>
          <w:rFonts w:ascii="Tahoma" w:eastAsia="Tahoma" w:hAnsi="Tahoma" w:cs="Tahoma"/>
          <w:spacing w:val="2"/>
        </w:rPr>
        <w:t>-</w:t>
      </w:r>
      <w:r w:rsidRPr="006D274F">
        <w:rPr>
          <w:rFonts w:ascii="Tahoma" w:eastAsia="Tahoma" w:hAnsi="Tahoma" w:cs="Tahoma"/>
          <w:spacing w:val="-1"/>
        </w:rPr>
        <w:t>2</w:t>
      </w:r>
      <w:r w:rsidRPr="006D274F">
        <w:rPr>
          <w:rFonts w:ascii="Tahoma" w:eastAsia="Tahoma" w:hAnsi="Tahoma" w:cs="Tahoma"/>
          <w:spacing w:val="1"/>
        </w:rPr>
        <w:t>0</w:t>
      </w:r>
      <w:r w:rsidRPr="006D274F">
        <w:rPr>
          <w:rFonts w:ascii="Tahoma" w:eastAsia="Tahoma" w:hAnsi="Tahoma" w:cs="Tahoma"/>
          <w:spacing w:val="-1"/>
        </w:rPr>
        <w:t>2</w:t>
      </w:r>
      <w:r w:rsidRPr="006D274F">
        <w:rPr>
          <w:rFonts w:ascii="Tahoma" w:eastAsia="Tahoma" w:hAnsi="Tahoma" w:cs="Tahoma"/>
        </w:rPr>
        <w:t>0</w:t>
      </w:r>
      <w:r w:rsidRPr="006D274F">
        <w:rPr>
          <w:rFonts w:ascii="Tahoma" w:eastAsia="Tahoma" w:hAnsi="Tahoma" w:cs="Tahoma"/>
          <w:spacing w:val="4"/>
        </w:rPr>
        <w:t xml:space="preserve"> </w:t>
      </w:r>
      <w:r w:rsidRPr="006D274F">
        <w:rPr>
          <w:rFonts w:ascii="Tahoma" w:eastAsia="Tahoma" w:hAnsi="Tahoma" w:cs="Tahoma"/>
          <w:spacing w:val="1"/>
        </w:rPr>
        <w:t>u</w:t>
      </w:r>
      <w:r w:rsidRPr="006D274F">
        <w:rPr>
          <w:rFonts w:ascii="Tahoma" w:eastAsia="Tahoma" w:hAnsi="Tahoma" w:cs="Tahoma"/>
          <w:spacing w:val="-1"/>
        </w:rPr>
        <w:t>chw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l</w:t>
      </w:r>
      <w:r w:rsidRPr="006D274F">
        <w:rPr>
          <w:rFonts w:ascii="Tahoma" w:eastAsia="Tahoma" w:hAnsi="Tahoma" w:cs="Tahoma"/>
          <w:spacing w:val="2"/>
        </w:rPr>
        <w:t>o</w:t>
      </w:r>
      <w:r w:rsidRPr="006D274F">
        <w:rPr>
          <w:rFonts w:ascii="Tahoma" w:eastAsia="Tahoma" w:hAnsi="Tahoma" w:cs="Tahoma"/>
          <w:spacing w:val="-3"/>
        </w:rPr>
        <w:t>n</w:t>
      </w:r>
      <w:r w:rsidRPr="006D274F">
        <w:rPr>
          <w:rFonts w:ascii="Tahoma" w:eastAsia="Tahoma" w:hAnsi="Tahoma" w:cs="Tahoma"/>
        </w:rPr>
        <w:t>y</w:t>
      </w:r>
      <w:r w:rsidRPr="006D274F">
        <w:rPr>
          <w:rFonts w:ascii="Tahoma" w:eastAsia="Tahoma" w:hAnsi="Tahoma" w:cs="Tahoma"/>
          <w:spacing w:val="2"/>
        </w:rPr>
        <w:t xml:space="preserve"> </w:t>
      </w:r>
      <w:r w:rsidRPr="006D274F">
        <w:rPr>
          <w:rFonts w:ascii="Tahoma" w:eastAsia="Tahoma" w:hAnsi="Tahoma" w:cs="Tahoma"/>
        </w:rPr>
        <w:t>pr</w:t>
      </w:r>
      <w:r w:rsidRPr="006D274F">
        <w:rPr>
          <w:rFonts w:ascii="Tahoma" w:eastAsia="Tahoma" w:hAnsi="Tahoma" w:cs="Tahoma"/>
          <w:spacing w:val="1"/>
        </w:rPr>
        <w:t>z</w:t>
      </w:r>
      <w:r w:rsidRPr="006D274F">
        <w:rPr>
          <w:rFonts w:ascii="Tahoma" w:eastAsia="Tahoma" w:hAnsi="Tahoma" w:cs="Tahoma"/>
          <w:spacing w:val="3"/>
        </w:rPr>
        <w:t>e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10"/>
        </w:rPr>
        <w:t xml:space="preserve"> </w:t>
      </w:r>
      <w:r w:rsidRPr="006D274F">
        <w:rPr>
          <w:rFonts w:ascii="Tahoma" w:eastAsia="Tahoma" w:hAnsi="Tahoma" w:cs="Tahoma"/>
          <w:spacing w:val="-6"/>
        </w:rPr>
        <w:t>Z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rz</w:t>
      </w:r>
      <w:r w:rsidRPr="006D274F">
        <w:rPr>
          <w:rFonts w:ascii="Tahoma" w:eastAsia="Tahoma" w:hAnsi="Tahoma" w:cs="Tahoma"/>
          <w:spacing w:val="1"/>
        </w:rPr>
        <w:t>ą</w:t>
      </w:r>
      <w:r w:rsidRPr="006D274F">
        <w:rPr>
          <w:rFonts w:ascii="Tahoma" w:eastAsia="Tahoma" w:hAnsi="Tahoma" w:cs="Tahoma"/>
        </w:rPr>
        <w:t>d</w:t>
      </w:r>
      <w:r w:rsidRPr="006D274F">
        <w:rPr>
          <w:rFonts w:ascii="Tahoma" w:eastAsia="Tahoma" w:hAnsi="Tahoma" w:cs="Tahoma"/>
          <w:spacing w:val="6"/>
        </w:rPr>
        <w:t xml:space="preserve"> </w:t>
      </w:r>
      <w:r w:rsidRPr="006D274F">
        <w:rPr>
          <w:rFonts w:ascii="Tahoma" w:eastAsia="Tahoma" w:hAnsi="Tahoma" w:cs="Tahoma"/>
          <w:spacing w:val="-7"/>
        </w:rPr>
        <w:t>W</w:t>
      </w:r>
      <w:r w:rsidRPr="006D274F">
        <w:rPr>
          <w:rFonts w:ascii="Tahoma" w:eastAsia="Tahoma" w:hAnsi="Tahoma" w:cs="Tahoma"/>
          <w:spacing w:val="2"/>
        </w:rPr>
        <w:t>o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  <w:spacing w:val="1"/>
        </w:rPr>
        <w:t>ew</w:t>
      </w:r>
      <w:r w:rsidRPr="006D274F">
        <w:rPr>
          <w:rFonts w:ascii="Tahoma" w:eastAsia="Tahoma" w:hAnsi="Tahoma" w:cs="Tahoma"/>
        </w:rPr>
        <w:t>ódz</w:t>
      </w:r>
      <w:r w:rsidRPr="006D274F">
        <w:rPr>
          <w:rFonts w:ascii="Tahoma" w:eastAsia="Tahoma" w:hAnsi="Tahoma" w:cs="Tahoma"/>
          <w:spacing w:val="1"/>
        </w:rPr>
        <w:t>t</w:t>
      </w:r>
      <w:r w:rsidRPr="006D274F">
        <w:rPr>
          <w:rFonts w:ascii="Tahoma" w:eastAsia="Tahoma" w:hAnsi="Tahoma" w:cs="Tahoma"/>
          <w:spacing w:val="-1"/>
        </w:rPr>
        <w:t>w</w:t>
      </w:r>
      <w:r w:rsidRPr="006D274F">
        <w:rPr>
          <w:rFonts w:ascii="Tahoma" w:eastAsia="Tahoma" w:hAnsi="Tahoma" w:cs="Tahoma"/>
        </w:rPr>
        <w:t xml:space="preserve">a </w:t>
      </w:r>
      <w:r w:rsidR="005A1EE5" w:rsidRPr="006D274F">
        <w:rPr>
          <w:rFonts w:ascii="Tahoma" w:eastAsia="Tahoma" w:hAnsi="Tahoma" w:cs="Tahoma"/>
          <w:spacing w:val="2"/>
        </w:rPr>
        <w:t>Świętokrzyskiego</w:t>
      </w:r>
      <w:r w:rsidRPr="006D274F">
        <w:rPr>
          <w:rFonts w:ascii="Tahoma" w:eastAsia="Tahoma" w:hAnsi="Tahoma" w:cs="Tahoma"/>
          <w:spacing w:val="4"/>
        </w:rPr>
        <w:t xml:space="preserve"> 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14"/>
        </w:rPr>
        <w:t xml:space="preserve"> </w:t>
      </w:r>
      <w:r w:rsidRPr="006D274F">
        <w:rPr>
          <w:rFonts w:ascii="Tahoma" w:eastAsia="Tahoma" w:hAnsi="Tahoma" w:cs="Tahoma"/>
        </w:rPr>
        <w:t>pr</w:t>
      </w:r>
      <w:r w:rsidRPr="006D274F">
        <w:rPr>
          <w:rFonts w:ascii="Tahoma" w:eastAsia="Tahoma" w:hAnsi="Tahoma" w:cs="Tahoma"/>
          <w:spacing w:val="1"/>
        </w:rPr>
        <w:t>zy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  <w:spacing w:val="1"/>
        </w:rPr>
        <w:t>ę</w:t>
      </w:r>
      <w:r w:rsidRPr="006D274F">
        <w:rPr>
          <w:rFonts w:ascii="Tahoma" w:eastAsia="Tahoma" w:hAnsi="Tahoma" w:cs="Tahoma"/>
          <w:spacing w:val="-2"/>
        </w:rPr>
        <w:t>t</w:t>
      </w:r>
      <w:r w:rsidRPr="006D274F">
        <w:rPr>
          <w:rFonts w:ascii="Tahoma" w:eastAsia="Tahoma" w:hAnsi="Tahoma" w:cs="Tahoma"/>
        </w:rPr>
        <w:t>y</w:t>
      </w:r>
      <w:r w:rsidRPr="006D274F">
        <w:rPr>
          <w:rFonts w:ascii="Tahoma" w:eastAsia="Tahoma" w:hAnsi="Tahoma" w:cs="Tahoma"/>
          <w:spacing w:val="6"/>
        </w:rPr>
        <w:t xml:space="preserve"> </w:t>
      </w:r>
      <w:r w:rsidRPr="006D274F">
        <w:rPr>
          <w:rFonts w:ascii="Tahoma" w:eastAsia="Tahoma" w:hAnsi="Tahoma" w:cs="Tahoma"/>
        </w:rPr>
        <w:t>pr</w:t>
      </w:r>
      <w:r w:rsidRPr="006D274F">
        <w:rPr>
          <w:rFonts w:ascii="Tahoma" w:eastAsia="Tahoma" w:hAnsi="Tahoma" w:cs="Tahoma"/>
          <w:spacing w:val="1"/>
        </w:rPr>
        <w:t>ze</w:t>
      </w:r>
      <w:r w:rsidRPr="006D274F">
        <w:rPr>
          <w:rFonts w:ascii="Tahoma" w:eastAsia="Tahoma" w:hAnsi="Tahoma" w:cs="Tahoma"/>
        </w:rPr>
        <w:t>z</w:t>
      </w:r>
      <w:r w:rsidR="00100A9C" w:rsidRPr="006D274F">
        <w:rPr>
          <w:rFonts w:ascii="Tahoma" w:eastAsia="Tahoma" w:hAnsi="Tahoma" w:cs="Tahoma"/>
          <w:spacing w:val="7"/>
        </w:rPr>
        <w:t xml:space="preserve"> </w:t>
      </w:r>
      <w:r w:rsidRPr="006D274F">
        <w:rPr>
          <w:rFonts w:ascii="Tahoma" w:eastAsia="Tahoma" w:hAnsi="Tahoma" w:cs="Tahoma"/>
          <w:spacing w:val="-4"/>
        </w:rPr>
        <w:t>K</w:t>
      </w:r>
      <w:r w:rsidRPr="006D274F">
        <w:rPr>
          <w:rFonts w:ascii="Tahoma" w:eastAsia="Tahoma" w:hAnsi="Tahoma" w:cs="Tahoma"/>
          <w:spacing w:val="2"/>
        </w:rPr>
        <w:t>o</w:t>
      </w:r>
      <w:r w:rsidRPr="006D274F">
        <w:rPr>
          <w:rFonts w:ascii="Tahoma" w:eastAsia="Tahoma" w:hAnsi="Tahoma" w:cs="Tahoma"/>
        </w:rPr>
        <w:t>mis</w:t>
      </w:r>
      <w:r w:rsidRPr="006D274F">
        <w:rPr>
          <w:rFonts w:ascii="Tahoma" w:eastAsia="Tahoma" w:hAnsi="Tahoma" w:cs="Tahoma"/>
          <w:spacing w:val="-1"/>
        </w:rPr>
        <w:t>j</w:t>
      </w:r>
      <w:r w:rsidR="00015697" w:rsidRPr="006D274F">
        <w:rPr>
          <w:rFonts w:ascii="Tahoma" w:eastAsia="Tahoma" w:hAnsi="Tahoma" w:cs="Tahoma"/>
          <w:spacing w:val="-1"/>
        </w:rPr>
        <w:t>ę</w:t>
      </w:r>
      <w:r w:rsidR="00015697" w:rsidRPr="006D274F">
        <w:rPr>
          <w:rFonts w:ascii="Tahoma" w:eastAsia="Tahoma" w:hAnsi="Tahoma" w:cs="Tahoma"/>
        </w:rPr>
        <w:t xml:space="preserve"> </w:t>
      </w:r>
      <w:r w:rsidRPr="006D274F">
        <w:rPr>
          <w:rFonts w:ascii="Tahoma" w:eastAsia="Tahoma" w:hAnsi="Tahoma" w:cs="Tahoma"/>
          <w:spacing w:val="1"/>
        </w:rPr>
        <w:lastRenderedPageBreak/>
        <w:t>E</w:t>
      </w:r>
      <w:r w:rsidRPr="006D274F">
        <w:rPr>
          <w:rFonts w:ascii="Tahoma" w:eastAsia="Tahoma" w:hAnsi="Tahoma" w:cs="Tahoma"/>
          <w:spacing w:val="-1"/>
        </w:rPr>
        <w:t>u</w:t>
      </w:r>
      <w:r w:rsidRPr="006D274F">
        <w:rPr>
          <w:rFonts w:ascii="Tahoma" w:eastAsia="Tahoma" w:hAnsi="Tahoma" w:cs="Tahoma"/>
        </w:rPr>
        <w:t>rop</w:t>
      </w:r>
      <w:r w:rsidRPr="006D274F">
        <w:rPr>
          <w:rFonts w:ascii="Tahoma" w:eastAsia="Tahoma" w:hAnsi="Tahoma" w:cs="Tahoma"/>
          <w:spacing w:val="1"/>
        </w:rPr>
        <w:t>ej</w:t>
      </w:r>
      <w:r w:rsidRPr="006D274F">
        <w:rPr>
          <w:rFonts w:ascii="Tahoma" w:eastAsia="Tahoma" w:hAnsi="Tahoma" w:cs="Tahoma"/>
        </w:rPr>
        <w:t>s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1"/>
        </w:rPr>
        <w:t>ą</w:t>
      </w:r>
      <w:r w:rsidRPr="006D274F">
        <w:rPr>
          <w:rFonts w:ascii="Tahoma" w:eastAsia="Tahoma" w:hAnsi="Tahoma" w:cs="Tahoma"/>
        </w:rPr>
        <w:t>, odz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rcie</w:t>
      </w:r>
      <w:r w:rsidRPr="006D274F">
        <w:rPr>
          <w:rFonts w:ascii="Tahoma" w:eastAsia="Tahoma" w:hAnsi="Tahoma" w:cs="Tahoma"/>
          <w:spacing w:val="1"/>
        </w:rPr>
        <w:t>d</w:t>
      </w:r>
      <w:r w:rsidRPr="006D274F">
        <w:rPr>
          <w:rFonts w:ascii="Tahoma" w:eastAsia="Tahoma" w:hAnsi="Tahoma" w:cs="Tahoma"/>
        </w:rPr>
        <w:t>l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  <w:spacing w:val="1"/>
        </w:rPr>
        <w:t>ą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y</w:t>
      </w:r>
      <w:r w:rsidRPr="006D274F">
        <w:rPr>
          <w:rFonts w:ascii="Tahoma" w:eastAsia="Tahoma" w:hAnsi="Tahoma" w:cs="Tahoma"/>
          <w:spacing w:val="39"/>
        </w:rPr>
        <w:t xml:space="preserve"> 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le</w:t>
      </w:r>
      <w:r w:rsidRPr="006D274F">
        <w:rPr>
          <w:rFonts w:ascii="Tahoma" w:eastAsia="Tahoma" w:hAnsi="Tahoma" w:cs="Tahoma"/>
          <w:spacing w:val="50"/>
        </w:rPr>
        <w:t xml:space="preserve"> 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r</w:t>
      </w:r>
      <w:r w:rsidRPr="006D274F">
        <w:rPr>
          <w:rFonts w:ascii="Tahoma" w:eastAsia="Tahoma" w:hAnsi="Tahoma" w:cs="Tahoma"/>
          <w:spacing w:val="1"/>
        </w:rPr>
        <w:t>t</w:t>
      </w:r>
      <w:r w:rsidRPr="006D274F">
        <w:rPr>
          <w:rFonts w:ascii="Tahoma" w:eastAsia="Tahoma" w:hAnsi="Tahoma" w:cs="Tahoma"/>
        </w:rPr>
        <w:t>e</w:t>
      </w:r>
      <w:r w:rsidRPr="006D274F">
        <w:rPr>
          <w:rFonts w:ascii="Tahoma" w:eastAsia="Tahoma" w:hAnsi="Tahoma" w:cs="Tahoma"/>
          <w:spacing w:val="47"/>
        </w:rPr>
        <w:t xml:space="preserve"> 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e</w:t>
      </w:r>
      <w:r w:rsidRPr="006D274F">
        <w:rPr>
          <w:rFonts w:ascii="Tahoma" w:eastAsia="Tahoma" w:hAnsi="Tahoma" w:cs="Tahoma"/>
          <w:spacing w:val="51"/>
        </w:rPr>
        <w:t xml:space="preserve"> </w:t>
      </w:r>
      <w:r w:rsidRPr="006D274F">
        <w:rPr>
          <w:rFonts w:ascii="Tahoma" w:eastAsia="Tahoma" w:hAnsi="Tahoma" w:cs="Tahoma"/>
        </w:rPr>
        <w:t>Wspóln</w:t>
      </w:r>
      <w:r w:rsidRPr="006D274F">
        <w:rPr>
          <w:rFonts w:ascii="Tahoma" w:eastAsia="Tahoma" w:hAnsi="Tahoma" w:cs="Tahoma"/>
          <w:spacing w:val="-1"/>
        </w:rPr>
        <w:t>yc</w:t>
      </w:r>
      <w:r w:rsidRPr="006D274F">
        <w:rPr>
          <w:rFonts w:ascii="Tahoma" w:eastAsia="Tahoma" w:hAnsi="Tahoma" w:cs="Tahoma"/>
        </w:rPr>
        <w:t>h</w:t>
      </w:r>
      <w:r w:rsidRPr="006D274F">
        <w:rPr>
          <w:rFonts w:ascii="Tahoma" w:eastAsia="Tahoma" w:hAnsi="Tahoma" w:cs="Tahoma"/>
          <w:spacing w:val="42"/>
        </w:rPr>
        <w:t xml:space="preserve"> </w:t>
      </w:r>
      <w:r w:rsidRPr="006D274F">
        <w:rPr>
          <w:rFonts w:ascii="Tahoma" w:eastAsia="Tahoma" w:hAnsi="Tahoma" w:cs="Tahoma"/>
          <w:spacing w:val="-1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m</w:t>
      </w:r>
      <w:r w:rsidRPr="006D274F">
        <w:rPr>
          <w:rFonts w:ascii="Tahoma" w:eastAsia="Tahoma" w:hAnsi="Tahoma" w:cs="Tahoma"/>
          <w:spacing w:val="3"/>
        </w:rPr>
        <w:t>a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h</w:t>
      </w:r>
      <w:r w:rsidRPr="006D274F">
        <w:rPr>
          <w:rFonts w:ascii="Tahoma" w:eastAsia="Tahoma" w:hAnsi="Tahoma" w:cs="Tahoma"/>
          <w:spacing w:val="47"/>
        </w:rPr>
        <w:t xml:space="preserve"> </w:t>
      </w:r>
      <w:r w:rsidRPr="006D274F">
        <w:rPr>
          <w:rFonts w:ascii="Tahoma" w:eastAsia="Tahoma" w:hAnsi="Tahoma" w:cs="Tahoma"/>
        </w:rPr>
        <w:t>St</w:t>
      </w:r>
      <w:r w:rsidRPr="006D274F">
        <w:rPr>
          <w:rFonts w:ascii="Tahoma" w:eastAsia="Tahoma" w:hAnsi="Tahoma" w:cs="Tahoma"/>
          <w:spacing w:val="-2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gicz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-3"/>
        </w:rPr>
        <w:t>y</w:t>
      </w:r>
      <w:r w:rsidRPr="006D274F">
        <w:rPr>
          <w:rFonts w:ascii="Tahoma" w:eastAsia="Tahoma" w:hAnsi="Tahoma" w:cs="Tahoma"/>
          <w:spacing w:val="2"/>
        </w:rPr>
        <w:t>c</w:t>
      </w:r>
      <w:r w:rsidRPr="006D274F">
        <w:rPr>
          <w:rFonts w:ascii="Tahoma" w:eastAsia="Tahoma" w:hAnsi="Tahoma" w:cs="Tahoma"/>
        </w:rPr>
        <w:t>h</w:t>
      </w:r>
      <w:r w:rsidR="00100A9C" w:rsidRPr="006D274F">
        <w:rPr>
          <w:rFonts w:ascii="Tahoma" w:eastAsia="Tahoma" w:hAnsi="Tahoma" w:cs="Tahoma"/>
          <w:spacing w:val="39"/>
        </w:rPr>
        <w:t xml:space="preserve"> </w:t>
      </w:r>
      <w:r w:rsidRPr="006D274F">
        <w:rPr>
          <w:rFonts w:ascii="Tahoma" w:eastAsia="Tahoma" w:hAnsi="Tahoma" w:cs="Tahoma"/>
        </w:rPr>
        <w:t>st</w:t>
      </w:r>
      <w:r w:rsidRPr="006D274F">
        <w:rPr>
          <w:rFonts w:ascii="Tahoma" w:eastAsia="Tahoma" w:hAnsi="Tahoma" w:cs="Tahoma"/>
          <w:spacing w:val="1"/>
        </w:rPr>
        <w:t>an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1"/>
        </w:rPr>
        <w:t>ą</w:t>
      </w:r>
      <w:r w:rsidRPr="006D274F">
        <w:rPr>
          <w:rFonts w:ascii="Tahoma" w:eastAsia="Tahoma" w:hAnsi="Tahoma" w:cs="Tahoma"/>
          <w:spacing w:val="-1"/>
        </w:rPr>
        <w:t>cyc</w:t>
      </w:r>
      <w:r w:rsidRPr="006D274F">
        <w:rPr>
          <w:rFonts w:ascii="Tahoma" w:eastAsia="Tahoma" w:hAnsi="Tahoma" w:cs="Tahoma"/>
        </w:rPr>
        <w:t>h</w:t>
      </w:r>
      <w:r w:rsidRPr="006D274F">
        <w:rPr>
          <w:rFonts w:ascii="Tahoma" w:eastAsia="Tahoma" w:hAnsi="Tahoma" w:cs="Tahoma"/>
          <w:spacing w:val="40"/>
        </w:rPr>
        <w:t xml:space="preserve"> </w:t>
      </w:r>
      <w:r w:rsidRPr="006D274F">
        <w:rPr>
          <w:rFonts w:ascii="Tahoma" w:eastAsia="Tahoma" w:hAnsi="Tahoma" w:cs="Tahoma"/>
          <w:w w:val="99"/>
        </w:rPr>
        <w:t>z</w:t>
      </w:r>
      <w:r w:rsidRPr="006D274F">
        <w:rPr>
          <w:rFonts w:ascii="Tahoma" w:eastAsia="Tahoma" w:hAnsi="Tahoma" w:cs="Tahoma"/>
          <w:spacing w:val="1"/>
          <w:w w:val="99"/>
        </w:rPr>
        <w:t>a</w:t>
      </w:r>
      <w:r w:rsidRPr="006D274F">
        <w:rPr>
          <w:rFonts w:ascii="Tahoma" w:eastAsia="Tahoma" w:hAnsi="Tahoma" w:cs="Tahoma"/>
          <w:w w:val="99"/>
        </w:rPr>
        <w:t>ł</w:t>
      </w:r>
      <w:r w:rsidRPr="006D274F">
        <w:rPr>
          <w:rFonts w:ascii="Tahoma" w:eastAsia="Tahoma" w:hAnsi="Tahoma" w:cs="Tahoma"/>
          <w:spacing w:val="1"/>
          <w:w w:val="99"/>
        </w:rPr>
        <w:t>ą</w:t>
      </w:r>
      <w:r w:rsidRPr="006D274F">
        <w:rPr>
          <w:rFonts w:ascii="Tahoma" w:eastAsia="Tahoma" w:hAnsi="Tahoma" w:cs="Tahoma"/>
          <w:spacing w:val="-1"/>
          <w:w w:val="99"/>
        </w:rPr>
        <w:t>c</w:t>
      </w:r>
      <w:r w:rsidRPr="006D274F">
        <w:rPr>
          <w:rFonts w:ascii="Tahoma" w:eastAsia="Tahoma" w:hAnsi="Tahoma" w:cs="Tahoma"/>
          <w:spacing w:val="3"/>
          <w:w w:val="99"/>
        </w:rPr>
        <w:t>z</w:t>
      </w:r>
      <w:r w:rsidRPr="006D274F">
        <w:rPr>
          <w:rFonts w:ascii="Tahoma" w:eastAsia="Tahoma" w:hAnsi="Tahoma" w:cs="Tahoma"/>
          <w:spacing w:val="-1"/>
          <w:w w:val="99"/>
        </w:rPr>
        <w:t>n</w:t>
      </w:r>
      <w:r w:rsidRPr="006D274F">
        <w:rPr>
          <w:rFonts w:ascii="Tahoma" w:eastAsia="Tahoma" w:hAnsi="Tahoma" w:cs="Tahoma"/>
          <w:w w:val="99"/>
        </w:rPr>
        <w:t xml:space="preserve">ik </w:t>
      </w:r>
      <w:r w:rsidRPr="006D274F">
        <w:rPr>
          <w:rFonts w:ascii="Tahoma" w:eastAsia="Tahoma" w:hAnsi="Tahoma" w:cs="Tahoma"/>
        </w:rPr>
        <w:t>do</w:t>
      </w:r>
      <w:r w:rsidRPr="006D274F">
        <w:rPr>
          <w:rFonts w:ascii="Tahoma" w:eastAsia="Tahoma" w:hAnsi="Tahoma" w:cs="Tahoma"/>
          <w:spacing w:val="-2"/>
        </w:rPr>
        <w:t xml:space="preserve"> </w:t>
      </w:r>
      <w:r w:rsidRPr="006D274F">
        <w:rPr>
          <w:rFonts w:ascii="Tahoma" w:eastAsia="Tahoma" w:hAnsi="Tahoma" w:cs="Tahoma"/>
        </w:rPr>
        <w:t>ro</w:t>
      </w:r>
      <w:r w:rsidRPr="006D274F">
        <w:rPr>
          <w:rFonts w:ascii="Tahoma" w:eastAsia="Tahoma" w:hAnsi="Tahoma" w:cs="Tahoma"/>
          <w:spacing w:val="1"/>
        </w:rPr>
        <w:t>z</w:t>
      </w:r>
      <w:r w:rsidRPr="006D274F">
        <w:rPr>
          <w:rFonts w:ascii="Tahoma" w:eastAsia="Tahoma" w:hAnsi="Tahoma" w:cs="Tahoma"/>
        </w:rPr>
        <w:t>por</w:t>
      </w:r>
      <w:r w:rsidRPr="006D274F">
        <w:rPr>
          <w:rFonts w:ascii="Tahoma" w:eastAsia="Tahoma" w:hAnsi="Tahoma" w:cs="Tahoma"/>
          <w:spacing w:val="1"/>
        </w:rPr>
        <w:t>zą</w:t>
      </w:r>
      <w:r w:rsidRPr="006D274F">
        <w:rPr>
          <w:rFonts w:ascii="Tahoma" w:eastAsia="Tahoma" w:hAnsi="Tahoma" w:cs="Tahoma"/>
        </w:rPr>
        <w:t>dz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ia</w:t>
      </w:r>
      <w:r w:rsidRPr="006D274F">
        <w:rPr>
          <w:rFonts w:ascii="Tahoma" w:eastAsia="Tahoma" w:hAnsi="Tahoma" w:cs="Tahoma"/>
          <w:spacing w:val="-12"/>
        </w:rPr>
        <w:t xml:space="preserve"> </w:t>
      </w:r>
      <w:r w:rsidRPr="006D274F">
        <w:rPr>
          <w:rFonts w:ascii="Tahoma" w:eastAsia="Tahoma" w:hAnsi="Tahoma" w:cs="Tahoma"/>
        </w:rPr>
        <w:t>ogól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3"/>
        </w:rPr>
        <w:t>e</w:t>
      </w:r>
      <w:r w:rsidRPr="006D274F">
        <w:rPr>
          <w:rFonts w:ascii="Tahoma" w:eastAsia="Tahoma" w:hAnsi="Tahoma" w:cs="Tahoma"/>
        </w:rPr>
        <w:t>go</w:t>
      </w:r>
      <w:r w:rsidRPr="006D274F">
        <w:rPr>
          <w:rFonts w:ascii="Tahoma" w:eastAsia="Tahoma" w:hAnsi="Tahoma" w:cs="Tahoma"/>
          <w:spacing w:val="-8"/>
        </w:rPr>
        <w:t xml:space="preserve"> 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2"/>
        </w:rPr>
        <w:t>r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z</w:t>
      </w:r>
      <w:r w:rsidRPr="006D274F">
        <w:rPr>
          <w:rFonts w:ascii="Tahoma" w:eastAsia="Tahoma" w:hAnsi="Tahoma" w:cs="Tahoma"/>
          <w:spacing w:val="-4"/>
        </w:rPr>
        <w:t xml:space="preserve"> </w:t>
      </w:r>
      <w:r w:rsidRPr="006D274F">
        <w:rPr>
          <w:rFonts w:ascii="Tahoma" w:eastAsia="Tahoma" w:hAnsi="Tahoma" w:cs="Tahoma"/>
        </w:rPr>
        <w:t xml:space="preserve">w </w:t>
      </w:r>
      <w:r w:rsidRPr="006D274F">
        <w:rPr>
          <w:rFonts w:ascii="Tahoma" w:eastAsia="Tahoma" w:hAnsi="Tahoma" w:cs="Tahoma"/>
          <w:spacing w:val="-1"/>
        </w:rPr>
        <w:t>u</w:t>
      </w:r>
      <w:r w:rsidRPr="006D274F">
        <w:rPr>
          <w:rFonts w:ascii="Tahoma" w:eastAsia="Tahoma" w:hAnsi="Tahoma" w:cs="Tahoma"/>
        </w:rPr>
        <w:t>mo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-7"/>
        </w:rPr>
        <w:t xml:space="preserve"> </w:t>
      </w:r>
      <w:r w:rsidRPr="006D274F">
        <w:rPr>
          <w:rFonts w:ascii="Tahoma" w:eastAsia="Tahoma" w:hAnsi="Tahoma" w:cs="Tahoma"/>
        </w:rPr>
        <w:t>p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r</w:t>
      </w:r>
      <w:r w:rsidRPr="006D274F">
        <w:rPr>
          <w:rFonts w:ascii="Tahoma" w:eastAsia="Tahoma" w:hAnsi="Tahoma" w:cs="Tahoma"/>
          <w:spacing w:val="1"/>
        </w:rPr>
        <w:t>t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r</w:t>
      </w:r>
      <w:r w:rsidRPr="006D274F">
        <w:rPr>
          <w:rFonts w:ascii="Tahoma" w:eastAsia="Tahoma" w:hAnsi="Tahoma" w:cs="Tahoma"/>
          <w:spacing w:val="2"/>
        </w:rPr>
        <w:t>s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-1"/>
        </w:rPr>
        <w:t>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;</w:t>
      </w:r>
    </w:p>
    <w:p w14:paraId="149D1F84" w14:textId="0ADDEF9E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oznacza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ol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6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, 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pni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a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s</w:t>
      </w:r>
      <w:r w:rsidRPr="001A21E8">
        <w:rPr>
          <w:rFonts w:ascii="Tahoma" w:eastAsia="Tahoma" w:hAnsi="Tahoma" w:cs="Tahoma"/>
        </w:rPr>
        <w:t>zcza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wyk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 xml:space="preserve">się w </w:t>
      </w:r>
      <w:r w:rsidR="00E428B1" w:rsidRPr="001A21E8">
        <w:rPr>
          <w:rFonts w:ascii="Tahoma" w:eastAsia="Tahoma" w:hAnsi="Tahoma" w:cs="Tahoma"/>
        </w:rPr>
        <w:t>s</w:t>
      </w:r>
      <w:r w:rsidR="00E428B1" w:rsidRPr="001A21E8">
        <w:rPr>
          <w:rFonts w:ascii="Tahoma" w:eastAsia="Tahoma" w:hAnsi="Tahoma" w:cs="Tahoma"/>
          <w:spacing w:val="-1"/>
        </w:rPr>
        <w:t>y</w:t>
      </w:r>
      <w:r w:rsidR="00E428B1" w:rsidRPr="001A21E8">
        <w:rPr>
          <w:rFonts w:ascii="Tahoma" w:eastAsia="Tahoma" w:hAnsi="Tahoma" w:cs="Tahoma"/>
        </w:rPr>
        <w:t>st</w:t>
      </w:r>
      <w:r w:rsidR="00E428B1" w:rsidRPr="001A21E8">
        <w:rPr>
          <w:rFonts w:ascii="Tahoma" w:eastAsia="Tahoma" w:hAnsi="Tahoma" w:cs="Tahoma"/>
          <w:spacing w:val="1"/>
        </w:rPr>
        <w:t>e</w:t>
      </w:r>
      <w:r w:rsidR="00E428B1" w:rsidRPr="001A21E8">
        <w:rPr>
          <w:rFonts w:ascii="Tahoma" w:eastAsia="Tahoma" w:hAnsi="Tahoma" w:cs="Tahoma"/>
        </w:rPr>
        <w:t>m</w:t>
      </w:r>
      <w:r w:rsidR="00E428B1">
        <w:rPr>
          <w:rFonts w:ascii="Tahoma" w:eastAsia="Tahoma" w:hAnsi="Tahoma" w:cs="Tahoma"/>
        </w:rPr>
        <w:t>ach</w:t>
      </w:r>
      <w:r w:rsidR="00E428B1" w:rsidRPr="001A21E8">
        <w:rPr>
          <w:rFonts w:ascii="Tahoma" w:eastAsia="Tahoma" w:hAnsi="Tahoma" w:cs="Tahoma"/>
        </w:rPr>
        <w:t xml:space="preserve"> i</w:t>
      </w:r>
      <w:r w:rsidR="00E428B1" w:rsidRPr="001A21E8">
        <w:rPr>
          <w:rFonts w:ascii="Tahoma" w:eastAsia="Tahoma" w:hAnsi="Tahoma" w:cs="Tahoma"/>
          <w:spacing w:val="-1"/>
        </w:rPr>
        <w:t>n</w:t>
      </w:r>
      <w:r w:rsidR="00E428B1" w:rsidRPr="001A21E8">
        <w:rPr>
          <w:rFonts w:ascii="Tahoma" w:eastAsia="Tahoma" w:hAnsi="Tahoma" w:cs="Tahoma"/>
          <w:spacing w:val="-3"/>
        </w:rPr>
        <w:t>f</w:t>
      </w:r>
      <w:r w:rsidR="00E428B1" w:rsidRPr="001A21E8">
        <w:rPr>
          <w:rFonts w:ascii="Tahoma" w:eastAsia="Tahoma" w:hAnsi="Tahoma" w:cs="Tahoma"/>
        </w:rPr>
        <w:t>or</w:t>
      </w:r>
      <w:r w:rsidR="00E428B1" w:rsidRPr="001A21E8">
        <w:rPr>
          <w:rFonts w:ascii="Tahoma" w:eastAsia="Tahoma" w:hAnsi="Tahoma" w:cs="Tahoma"/>
          <w:spacing w:val="1"/>
        </w:rPr>
        <w:t>ma</w:t>
      </w:r>
      <w:r w:rsidR="00E428B1" w:rsidRPr="001A21E8">
        <w:rPr>
          <w:rFonts w:ascii="Tahoma" w:eastAsia="Tahoma" w:hAnsi="Tahoma" w:cs="Tahoma"/>
        </w:rPr>
        <w:t>t</w:t>
      </w:r>
      <w:r w:rsidR="00E428B1" w:rsidRPr="001A21E8">
        <w:rPr>
          <w:rFonts w:ascii="Tahoma" w:eastAsia="Tahoma" w:hAnsi="Tahoma" w:cs="Tahoma"/>
          <w:spacing w:val="-1"/>
        </w:rPr>
        <w:t>yc</w:t>
      </w:r>
      <w:r w:rsidR="00E428B1" w:rsidRPr="001A21E8">
        <w:rPr>
          <w:rFonts w:ascii="Tahoma" w:eastAsia="Tahoma" w:hAnsi="Tahoma" w:cs="Tahoma"/>
        </w:rPr>
        <w:t>zn</w:t>
      </w:r>
      <w:r w:rsidR="00E428B1" w:rsidRPr="001A21E8">
        <w:rPr>
          <w:rFonts w:ascii="Tahoma" w:eastAsia="Tahoma" w:hAnsi="Tahoma" w:cs="Tahoma"/>
          <w:spacing w:val="-1"/>
        </w:rPr>
        <w:t>y</w:t>
      </w:r>
      <w:r w:rsidR="00E428B1">
        <w:rPr>
          <w:rFonts w:ascii="Tahoma" w:eastAsia="Tahoma" w:hAnsi="Tahoma" w:cs="Tahoma"/>
        </w:rPr>
        <w:t>ch</w:t>
      </w:r>
      <w:r w:rsidR="00E428B1" w:rsidRPr="001A21E8">
        <w:rPr>
          <w:rFonts w:ascii="Tahoma" w:eastAsia="Tahoma" w:hAnsi="Tahoma" w:cs="Tahoma"/>
        </w:rPr>
        <w:t xml:space="preserve"> </w:t>
      </w:r>
      <w:r w:rsidR="004A3849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4A3849">
        <w:rPr>
          <w:rFonts w:ascii="Tahoma" w:eastAsia="Tahoma" w:hAnsi="Tahoma" w:cs="Tahoma"/>
          <w:spacing w:val="-1"/>
        </w:rPr>
        <w:t>;</w:t>
      </w:r>
    </w:p>
    <w:p w14:paraId="6ACED25C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>hu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="00377C1C" w:rsidRPr="001A21E8">
        <w:rPr>
          <w:rFonts w:ascii="Tahoma" w:eastAsia="Tahoma" w:hAnsi="Tahoma" w:cs="Tahoma"/>
        </w:rPr>
        <w:t>projektu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="00CC67CD" w:rsidRPr="001A21E8">
        <w:rPr>
          <w:rFonts w:ascii="Tahoma" w:eastAsia="Tahoma" w:hAnsi="Tahoma" w:cs="Tahoma"/>
        </w:rPr>
        <w:t xml:space="preserve"> wyodrębniony dla potrzeb realizacji projektu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="0035333E" w:rsidRPr="00567286">
        <w:rPr>
          <w:rFonts w:ascii="Tahoma" w:eastAsia="Tahoma" w:hAnsi="Tahoma" w:cs="Tahoma"/>
        </w:rPr>
        <w:t>bankowy</w:t>
      </w:r>
      <w:r w:rsidR="0035333E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y</w:t>
      </w:r>
      <w:r w:rsidR="00377C1C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ia</w:t>
      </w:r>
      <w:r w:rsidR="00377C1C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ota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CC67CD" w:rsidRPr="001A21E8">
        <w:rPr>
          <w:rFonts w:ascii="Tahoma" w:eastAsia="Tahoma" w:hAnsi="Tahoma" w:cs="Tahoma"/>
        </w:rPr>
        <w:t>;</w:t>
      </w:r>
    </w:p>
    <w:p w14:paraId="1B68F13C" w14:textId="77777777" w:rsidR="00F96E06" w:rsidRPr="001A21E8" w:rsidRDefault="00F96E06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„rachunku IZ” należy przez to rozumieć rachunek bankowy IZ</w:t>
      </w:r>
      <w:r w:rsidR="002101FB">
        <w:rPr>
          <w:rFonts w:ascii="Tahoma" w:eastAsia="Tahoma" w:hAnsi="Tahoma" w:cs="Tahoma"/>
        </w:rPr>
        <w:t xml:space="preserve">  właściwy dla zwrotów RPOWŚ 2014-2020 EFS, o numerze: </w:t>
      </w:r>
      <w:r w:rsidR="0035333E" w:rsidRPr="00AC3A20">
        <w:rPr>
          <w:rFonts w:ascii="Tahoma" w:eastAsia="Tahoma" w:hAnsi="Tahoma" w:cs="Tahoma"/>
          <w:b/>
        </w:rPr>
        <w:t>95 1020 2629 0000 9502 0342 7440</w:t>
      </w:r>
      <w:r w:rsidR="002101FB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</w:rPr>
        <w:t xml:space="preserve"> udostępniony na stronie internetowej http://www.2014-2020.rpo-swietokrzyskie.pl/</w:t>
      </w:r>
      <w:r w:rsidR="002101FB">
        <w:rPr>
          <w:rFonts w:ascii="Tahoma" w:eastAsia="Tahoma" w:hAnsi="Tahoma" w:cs="Tahoma"/>
        </w:rPr>
        <w:t>/realizuje-projekt/co-musisz-wiedziec-zeby</w:t>
      </w:r>
      <w:r w:rsidR="0035333E">
        <w:rPr>
          <w:rFonts w:ascii="Tahoma" w:eastAsia="Tahoma" w:hAnsi="Tahoma" w:cs="Tahoma"/>
        </w:rPr>
        <w:t>-z</w:t>
      </w:r>
      <w:r w:rsidR="002101FB">
        <w:rPr>
          <w:rFonts w:ascii="Tahoma" w:eastAsia="Tahoma" w:hAnsi="Tahoma" w:cs="Tahoma"/>
        </w:rPr>
        <w:t>realizowac-projekt;</w:t>
      </w:r>
      <w:r w:rsidRPr="001A21E8" w:rsidDel="00F96E06">
        <w:rPr>
          <w:rFonts w:ascii="Tahoma" w:eastAsia="Tahoma" w:hAnsi="Tahoma" w:cs="Tahoma"/>
        </w:rPr>
        <w:t xml:space="preserve"> </w:t>
      </w:r>
    </w:p>
    <w:p w14:paraId="23FB4E29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torze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rozu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org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ną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ą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tor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ostka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4854CF" w:rsidRPr="001A21E8">
        <w:rPr>
          <w:rFonts w:ascii="Tahoma" w:eastAsia="Tahoma" w:hAnsi="Tahoma" w:cs="Tahoma"/>
        </w:rPr>
        <w:t xml:space="preserve">posiadająca </w:t>
      </w:r>
      <w:r w:rsidR="0035333E" w:rsidRPr="001A21E8">
        <w:rPr>
          <w:rFonts w:ascii="Tahoma" w:eastAsia="Tahoma" w:hAnsi="Tahoma" w:cs="Tahoma"/>
        </w:rPr>
        <w:t>osobowoś</w:t>
      </w:r>
      <w:r w:rsidR="0035333E">
        <w:rPr>
          <w:rFonts w:ascii="Tahoma" w:eastAsia="Tahoma" w:hAnsi="Tahoma" w:cs="Tahoma"/>
        </w:rPr>
        <w:t>ć</w:t>
      </w:r>
      <w:r w:rsidR="0035333E" w:rsidRPr="001A21E8">
        <w:rPr>
          <w:rFonts w:ascii="Tahoma" w:eastAsia="Tahoma" w:hAnsi="Tahoma" w:cs="Tahoma"/>
        </w:rPr>
        <w:t xml:space="preserve"> prawn</w:t>
      </w:r>
      <w:r w:rsidR="0035333E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</w:rPr>
        <w:t>.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dy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le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dnost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4"/>
        </w:rPr>
        <w:t>k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zyć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tor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stro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ą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</w:rPr>
        <w:t xml:space="preserve"> </w:t>
      </w:r>
      <w:r w:rsidR="00C86AF4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projek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;</w:t>
      </w:r>
    </w:p>
    <w:p w14:paraId="7AF239AE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proofErr w:type="spellStart"/>
      <w:r w:rsidRPr="001A21E8">
        <w:rPr>
          <w:rFonts w:ascii="Tahoma" w:eastAsia="Tahoma" w:hAnsi="Tahoma" w:cs="Tahoma"/>
        </w:rPr>
        <w:t>SzO</w:t>
      </w: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P</w:t>
      </w:r>
      <w:proofErr w:type="spellEnd"/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góło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Prioryt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mu O</w:t>
      </w:r>
      <w:r w:rsidRPr="001A21E8">
        <w:rPr>
          <w:rFonts w:ascii="Tahoma" w:eastAsia="Tahoma" w:hAnsi="Tahoma" w:cs="Tahoma"/>
          <w:spacing w:val="1"/>
        </w:rPr>
        <w:t>pe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-7"/>
        </w:rPr>
        <w:t>W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5C7722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201</w:t>
      </w:r>
      <w:r w:rsidRPr="001A21E8">
        <w:rPr>
          <w:rFonts w:ascii="Tahoma" w:eastAsia="Tahoma" w:hAnsi="Tahoma" w:cs="Tahoma"/>
          <w:spacing w:val="5"/>
        </w:rPr>
        <w:t>4</w:t>
      </w:r>
      <w:r w:rsidRPr="001A21E8">
        <w:rPr>
          <w:rFonts w:ascii="Tahoma" w:eastAsia="Tahoma" w:hAnsi="Tahoma" w:cs="Tahoma"/>
          <w:spacing w:val="2"/>
        </w:rPr>
        <w:t>-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A52926" w:rsidRPr="001A21E8">
        <w:rPr>
          <w:rFonts w:ascii="Tahoma" w:eastAsia="Tahoma" w:hAnsi="Tahoma" w:cs="Tahoma"/>
        </w:rPr>
        <w:t>z załącznikami</w:t>
      </w:r>
      <w:r w:rsidRPr="001A21E8">
        <w:rPr>
          <w:rFonts w:ascii="Tahoma" w:eastAsia="Tahoma" w:hAnsi="Tahoma" w:cs="Tahoma"/>
        </w:rPr>
        <w:t>);</w:t>
      </w:r>
    </w:p>
    <w:p w14:paraId="399BD0A8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="008272AB" w:rsidRPr="001A21E8">
        <w:rPr>
          <w:rFonts w:ascii="Tahoma" w:eastAsia="Tahoma" w:hAnsi="Tahoma" w:cs="Tahoma"/>
          <w:spacing w:val="1"/>
        </w:rPr>
        <w:t>w</w:t>
      </w:r>
      <w:r w:rsidR="008272AB" w:rsidRPr="001A21E8">
        <w:rPr>
          <w:rFonts w:ascii="Tahoma" w:eastAsia="Tahoma" w:hAnsi="Tahoma" w:cs="Tahoma"/>
          <w:spacing w:val="-1"/>
        </w:rPr>
        <w:t>n</w:t>
      </w:r>
      <w:r w:rsidR="008272AB" w:rsidRPr="001A21E8">
        <w:rPr>
          <w:rFonts w:ascii="Tahoma" w:eastAsia="Tahoma" w:hAnsi="Tahoma" w:cs="Tahoma"/>
        </w:rPr>
        <w:t>ios</w:t>
      </w:r>
      <w:r w:rsidR="008272AB">
        <w:rPr>
          <w:rFonts w:ascii="Tahoma" w:eastAsia="Tahoma" w:hAnsi="Tahoma" w:cs="Tahoma"/>
        </w:rPr>
        <w:t>ku</w:t>
      </w:r>
      <w:r w:rsidR="008272AB"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u”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oznacza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to 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dkł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="00AC520B" w:rsidRPr="001A21E8">
        <w:rPr>
          <w:rFonts w:ascii="Tahoma" w:eastAsia="Tahoma" w:hAnsi="Tahoma" w:cs="Tahoma"/>
        </w:rPr>
        <w:t>Beneficjenta</w:t>
      </w:r>
      <w:r w:rsidR="002748C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śr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="005C7722"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m”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;</w:t>
      </w:r>
    </w:p>
    <w:p w14:paraId="29A08E08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="00C90085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za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ryt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 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zporz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ogó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ozpor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3"/>
        </w:rPr>
        <w:t xml:space="preserve"> (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  <w:spacing w:val="-1"/>
        </w:rPr>
        <w:t>01</w:t>
      </w:r>
      <w:r w:rsidRPr="001A21E8">
        <w:rPr>
          <w:rFonts w:ascii="Tahoma" w:eastAsia="Tahoma" w:hAnsi="Tahoma" w:cs="Tahoma"/>
          <w:spacing w:val="1"/>
        </w:rPr>
        <w:t>/2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ró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 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pisów 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ń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i/>
        </w:rPr>
        <w:t>W</w:t>
      </w:r>
      <w:r w:rsidRPr="001A21E8">
        <w:rPr>
          <w:rFonts w:ascii="Tahoma" w:eastAsia="Tahoma" w:hAnsi="Tahoma" w:cs="Tahoma"/>
          <w:i/>
          <w:spacing w:val="-1"/>
        </w:rPr>
        <w:t>y</w:t>
      </w:r>
      <w:r w:rsidRPr="001A21E8">
        <w:rPr>
          <w:rFonts w:ascii="Tahoma" w:eastAsia="Tahoma" w:hAnsi="Tahoma" w:cs="Tahoma"/>
          <w:i/>
        </w:rPr>
        <w:t>t</w:t>
      </w:r>
      <w:r w:rsidRPr="001A21E8">
        <w:rPr>
          <w:rFonts w:ascii="Tahoma" w:eastAsia="Tahoma" w:hAnsi="Tahoma" w:cs="Tahoma"/>
          <w:i/>
          <w:spacing w:val="-3"/>
        </w:rPr>
        <w:t>y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  <w:spacing w:val="3"/>
        </w:rPr>
        <w:t>z</w:t>
      </w:r>
      <w:r w:rsidRPr="001A21E8">
        <w:rPr>
          <w:rFonts w:ascii="Tahoma" w:eastAsia="Tahoma" w:hAnsi="Tahoma" w:cs="Tahoma"/>
          <w:i/>
          <w:spacing w:val="-3"/>
        </w:rPr>
        <w:t>n</w:t>
      </w:r>
      <w:r w:rsidRPr="001A21E8">
        <w:rPr>
          <w:rFonts w:ascii="Tahoma" w:eastAsia="Tahoma" w:hAnsi="Tahoma" w:cs="Tahoma"/>
          <w:i/>
          <w:spacing w:val="-1"/>
        </w:rPr>
        <w:t>y</w:t>
      </w:r>
      <w:r w:rsidRPr="001A21E8">
        <w:rPr>
          <w:rFonts w:ascii="Tahoma" w:eastAsia="Tahoma" w:hAnsi="Tahoma" w:cs="Tahoma"/>
          <w:i/>
          <w:spacing w:val="3"/>
        </w:rPr>
        <w:t>m</w:t>
      </w:r>
      <w:r w:rsidRPr="001A21E8">
        <w:rPr>
          <w:rFonts w:ascii="Tahoma" w:eastAsia="Tahoma" w:hAnsi="Tahoma" w:cs="Tahoma"/>
          <w:i/>
        </w:rPr>
        <w:t>i</w:t>
      </w:r>
      <w:r w:rsidRPr="001A21E8">
        <w:rPr>
          <w:rFonts w:ascii="Tahoma" w:eastAsia="Tahoma" w:hAnsi="Tahoma" w:cs="Tahoma"/>
          <w:i/>
          <w:spacing w:val="1"/>
        </w:rPr>
        <w:t xml:space="preserve"> </w:t>
      </w:r>
      <w:r w:rsidRPr="001A21E8">
        <w:rPr>
          <w:rFonts w:ascii="Tahoma" w:eastAsia="Tahoma" w:hAnsi="Tahoma" w:cs="Tahoma"/>
          <w:i/>
        </w:rPr>
        <w:t>w</w:t>
      </w:r>
      <w:r w:rsidRPr="001A21E8">
        <w:rPr>
          <w:rFonts w:ascii="Tahoma" w:eastAsia="Tahoma" w:hAnsi="Tahoma" w:cs="Tahoma"/>
          <w:i/>
          <w:spacing w:val="11"/>
        </w:rPr>
        <w:t xml:space="preserve"> </w:t>
      </w:r>
      <w:r w:rsidRPr="001A21E8">
        <w:rPr>
          <w:rFonts w:ascii="Tahoma" w:eastAsia="Tahoma" w:hAnsi="Tahoma" w:cs="Tahoma"/>
          <w:i/>
        </w:rPr>
        <w:t>z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r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sie</w:t>
      </w:r>
      <w:r w:rsidRPr="001A21E8">
        <w:rPr>
          <w:rFonts w:ascii="Tahoma" w:eastAsia="Tahoma" w:hAnsi="Tahoma" w:cs="Tahoma"/>
          <w:i/>
          <w:spacing w:val="8"/>
        </w:rPr>
        <w:t xml:space="preserve"> </w:t>
      </w:r>
      <w:r w:rsidRPr="001A21E8">
        <w:rPr>
          <w:rFonts w:ascii="Tahoma" w:eastAsia="Tahoma" w:hAnsi="Tahoma" w:cs="Tahoma"/>
          <w:i/>
          <w:spacing w:val="-1"/>
        </w:rPr>
        <w:t>kw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li</w:t>
      </w:r>
      <w:r w:rsidRPr="001A21E8">
        <w:rPr>
          <w:rFonts w:ascii="Tahoma" w:eastAsia="Tahoma" w:hAnsi="Tahoma" w:cs="Tahoma"/>
          <w:i/>
          <w:spacing w:val="-1"/>
        </w:rPr>
        <w:t>f</w:t>
      </w:r>
      <w:r w:rsidRPr="001A21E8">
        <w:rPr>
          <w:rFonts w:ascii="Tahoma" w:eastAsia="Tahoma" w:hAnsi="Tahoma" w:cs="Tahoma"/>
          <w:i/>
          <w:spacing w:val="2"/>
        </w:rPr>
        <w:t>i</w:t>
      </w:r>
      <w:r w:rsidRPr="001A21E8">
        <w:rPr>
          <w:rFonts w:ascii="Tahoma" w:eastAsia="Tahoma" w:hAnsi="Tahoma" w:cs="Tahoma"/>
          <w:i/>
          <w:spacing w:val="-3"/>
        </w:rPr>
        <w:t>k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-2"/>
        </w:rPr>
        <w:t>w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  <w:spacing w:val="2"/>
        </w:rPr>
        <w:t>l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2"/>
        </w:rPr>
        <w:t>ś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 xml:space="preserve">i </w:t>
      </w:r>
      <w:r w:rsidRPr="001A21E8">
        <w:rPr>
          <w:rFonts w:ascii="Tahoma" w:eastAsia="Tahoma" w:hAnsi="Tahoma" w:cs="Tahoma"/>
          <w:i/>
          <w:spacing w:val="1"/>
        </w:rPr>
        <w:t>w</w:t>
      </w:r>
      <w:r w:rsidRPr="001A21E8">
        <w:rPr>
          <w:rFonts w:ascii="Tahoma" w:eastAsia="Tahoma" w:hAnsi="Tahoma" w:cs="Tahoma"/>
          <w:i/>
          <w:spacing w:val="-1"/>
        </w:rPr>
        <w:t>y</w:t>
      </w:r>
      <w:r w:rsidRPr="001A21E8">
        <w:rPr>
          <w:rFonts w:ascii="Tahoma" w:eastAsia="Tahoma" w:hAnsi="Tahoma" w:cs="Tahoma"/>
          <w:i/>
        </w:rPr>
        <w:t>d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t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ów</w:t>
      </w:r>
      <w:r w:rsidRPr="001A21E8">
        <w:rPr>
          <w:rFonts w:ascii="Tahoma" w:eastAsia="Tahoma" w:hAnsi="Tahoma" w:cs="Tahoma"/>
          <w:i/>
          <w:spacing w:val="4"/>
        </w:rPr>
        <w:t xml:space="preserve"> </w:t>
      </w:r>
      <w:r w:rsidRPr="001A21E8">
        <w:rPr>
          <w:rFonts w:ascii="Tahoma" w:eastAsia="Tahoma" w:hAnsi="Tahoma" w:cs="Tahoma"/>
          <w:i/>
        </w:rPr>
        <w:t>w</w:t>
      </w:r>
      <w:r w:rsidRPr="001A21E8">
        <w:rPr>
          <w:rFonts w:ascii="Tahoma" w:eastAsia="Tahoma" w:hAnsi="Tahoma" w:cs="Tahoma"/>
          <w:i/>
          <w:spacing w:val="12"/>
        </w:rPr>
        <w:t xml:space="preserve"> </w:t>
      </w:r>
      <w:r w:rsidRPr="001A21E8">
        <w:rPr>
          <w:rFonts w:ascii="Tahoma" w:eastAsia="Tahoma" w:hAnsi="Tahoma" w:cs="Tahoma"/>
          <w:i/>
          <w:spacing w:val="-2"/>
        </w:rPr>
        <w:t>r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m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>h</w:t>
      </w:r>
      <w:r w:rsidRPr="001A21E8">
        <w:rPr>
          <w:rFonts w:ascii="Tahoma" w:eastAsia="Tahoma" w:hAnsi="Tahoma" w:cs="Tahoma"/>
          <w:i/>
          <w:spacing w:val="5"/>
        </w:rPr>
        <w:t xml:space="preserve"> 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</w:rPr>
        <w:t>rop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</w:rPr>
        <w:t>s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i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go</w:t>
      </w:r>
      <w:r w:rsidRPr="001A21E8">
        <w:rPr>
          <w:rFonts w:ascii="Tahoma" w:eastAsia="Tahoma" w:hAnsi="Tahoma" w:cs="Tahoma"/>
          <w:i/>
          <w:spacing w:val="3"/>
        </w:rPr>
        <w:t xml:space="preserve"> </w:t>
      </w:r>
      <w:r w:rsidRPr="001A21E8">
        <w:rPr>
          <w:rFonts w:ascii="Tahoma" w:eastAsia="Tahoma" w:hAnsi="Tahoma" w:cs="Tahoma"/>
          <w:i/>
        </w:rPr>
        <w:t>F</w:t>
      </w:r>
      <w:r w:rsidRPr="001A21E8">
        <w:rPr>
          <w:rFonts w:ascii="Tahoma" w:eastAsia="Tahoma" w:hAnsi="Tahoma" w:cs="Tahoma"/>
          <w:i/>
          <w:spacing w:val="1"/>
        </w:rPr>
        <w:t>u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</w:rPr>
        <w:t>dus</w:t>
      </w:r>
      <w:r w:rsidRPr="001A21E8">
        <w:rPr>
          <w:rFonts w:ascii="Tahoma" w:eastAsia="Tahoma" w:hAnsi="Tahoma" w:cs="Tahoma"/>
          <w:i/>
          <w:spacing w:val="2"/>
        </w:rPr>
        <w:t>z</w:t>
      </w:r>
      <w:r w:rsidRPr="001A21E8">
        <w:rPr>
          <w:rFonts w:ascii="Tahoma" w:eastAsia="Tahoma" w:hAnsi="Tahoma" w:cs="Tahoma"/>
          <w:i/>
        </w:rPr>
        <w:t>u</w:t>
      </w:r>
      <w:r w:rsidRPr="001A21E8">
        <w:rPr>
          <w:rFonts w:ascii="Tahoma" w:eastAsia="Tahoma" w:hAnsi="Tahoma" w:cs="Tahoma"/>
          <w:i/>
          <w:spacing w:val="3"/>
        </w:rPr>
        <w:t xml:space="preserve"> </w:t>
      </w:r>
      <w:r w:rsidRPr="001A21E8">
        <w:rPr>
          <w:rFonts w:ascii="Tahoma" w:eastAsia="Tahoma" w:hAnsi="Tahoma" w:cs="Tahoma"/>
          <w:i/>
          <w:spacing w:val="-4"/>
        </w:rPr>
        <w:t>R</w:t>
      </w:r>
      <w:r w:rsidRPr="001A21E8">
        <w:rPr>
          <w:rFonts w:ascii="Tahoma" w:eastAsia="Tahoma" w:hAnsi="Tahoma" w:cs="Tahoma"/>
          <w:i/>
        </w:rPr>
        <w:t>oz</w:t>
      </w:r>
      <w:r w:rsidRPr="001A21E8">
        <w:rPr>
          <w:rFonts w:ascii="Tahoma" w:eastAsia="Tahoma" w:hAnsi="Tahoma" w:cs="Tahoma"/>
          <w:i/>
          <w:spacing w:val="1"/>
        </w:rPr>
        <w:t>w</w:t>
      </w:r>
      <w:r w:rsidRPr="001A21E8">
        <w:rPr>
          <w:rFonts w:ascii="Tahoma" w:eastAsia="Tahoma" w:hAnsi="Tahoma" w:cs="Tahoma"/>
          <w:i/>
          <w:spacing w:val="2"/>
        </w:rPr>
        <w:t>o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</w:rPr>
        <w:t>u</w:t>
      </w:r>
      <w:r w:rsidRPr="001A21E8">
        <w:rPr>
          <w:rFonts w:ascii="Tahoma" w:eastAsia="Tahoma" w:hAnsi="Tahoma" w:cs="Tahoma"/>
          <w:i/>
          <w:spacing w:val="4"/>
        </w:rPr>
        <w:t xml:space="preserve"> </w:t>
      </w:r>
      <w:r w:rsidRPr="001A21E8">
        <w:rPr>
          <w:rFonts w:ascii="Tahoma" w:eastAsia="Tahoma" w:hAnsi="Tahoma" w:cs="Tahoma"/>
          <w:i/>
          <w:spacing w:val="-4"/>
        </w:rPr>
        <w:t>R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gi</w:t>
      </w:r>
      <w:r w:rsidRPr="001A21E8">
        <w:rPr>
          <w:rFonts w:ascii="Tahoma" w:eastAsia="Tahoma" w:hAnsi="Tahoma" w:cs="Tahoma"/>
          <w:i/>
          <w:spacing w:val="2"/>
        </w:rPr>
        <w:t>o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>l</w:t>
      </w:r>
      <w:r w:rsidRPr="001A21E8">
        <w:rPr>
          <w:rFonts w:ascii="Tahoma" w:eastAsia="Tahoma" w:hAnsi="Tahoma" w:cs="Tahoma"/>
          <w:i/>
          <w:spacing w:val="-1"/>
        </w:rPr>
        <w:t>n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>g</w:t>
      </w:r>
      <w:r w:rsidRPr="001A21E8">
        <w:rPr>
          <w:rFonts w:ascii="Tahoma" w:eastAsia="Tahoma" w:hAnsi="Tahoma" w:cs="Tahoma"/>
          <w:i/>
          <w:spacing w:val="-2"/>
        </w:rPr>
        <w:t>o</w:t>
      </w:r>
      <w:r w:rsidRPr="001A21E8">
        <w:rPr>
          <w:rFonts w:ascii="Tahoma" w:eastAsia="Tahoma" w:hAnsi="Tahoma" w:cs="Tahoma"/>
          <w:i/>
        </w:rPr>
        <w:t>,</w:t>
      </w:r>
      <w:r w:rsidRPr="001A21E8">
        <w:rPr>
          <w:rFonts w:ascii="Tahoma" w:eastAsia="Tahoma" w:hAnsi="Tahoma" w:cs="Tahoma"/>
          <w:i/>
          <w:spacing w:val="7"/>
        </w:rPr>
        <w:t xml:space="preserve"> 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</w:rPr>
        <w:t>rop</w:t>
      </w:r>
      <w:r w:rsidRPr="001A21E8">
        <w:rPr>
          <w:rFonts w:ascii="Tahoma" w:eastAsia="Tahoma" w:hAnsi="Tahoma" w:cs="Tahoma"/>
          <w:i/>
          <w:spacing w:val="3"/>
        </w:rPr>
        <w:t>e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  <w:spacing w:val="2"/>
        </w:rPr>
        <w:t>s</w:t>
      </w:r>
      <w:r w:rsidRPr="001A21E8">
        <w:rPr>
          <w:rFonts w:ascii="Tahoma" w:eastAsia="Tahoma" w:hAnsi="Tahoma" w:cs="Tahoma"/>
          <w:i/>
          <w:spacing w:val="-1"/>
        </w:rPr>
        <w:t>k</w:t>
      </w:r>
      <w:r w:rsidRPr="001A21E8">
        <w:rPr>
          <w:rFonts w:ascii="Tahoma" w:eastAsia="Tahoma" w:hAnsi="Tahoma" w:cs="Tahoma"/>
          <w:i/>
        </w:rPr>
        <w:t>i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</w:rPr>
        <w:t xml:space="preserve">go </w:t>
      </w:r>
      <w:r w:rsidRPr="001A21E8">
        <w:rPr>
          <w:rFonts w:ascii="Tahoma" w:eastAsia="Tahoma" w:hAnsi="Tahoma" w:cs="Tahoma"/>
          <w:i/>
          <w:spacing w:val="1"/>
        </w:rPr>
        <w:t>F</w:t>
      </w:r>
      <w:r w:rsidRPr="001A21E8">
        <w:rPr>
          <w:rFonts w:ascii="Tahoma" w:eastAsia="Tahoma" w:hAnsi="Tahoma" w:cs="Tahoma"/>
          <w:i/>
          <w:spacing w:val="-1"/>
        </w:rPr>
        <w:t>un</w:t>
      </w:r>
      <w:r w:rsidRPr="001A21E8">
        <w:rPr>
          <w:rFonts w:ascii="Tahoma" w:eastAsia="Tahoma" w:hAnsi="Tahoma" w:cs="Tahoma"/>
          <w:i/>
          <w:spacing w:val="2"/>
        </w:rPr>
        <w:t>d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</w:rPr>
        <w:t>szu Społ</w:t>
      </w:r>
      <w:r w:rsidRPr="001A21E8">
        <w:rPr>
          <w:rFonts w:ascii="Tahoma" w:eastAsia="Tahoma" w:hAnsi="Tahoma" w:cs="Tahoma"/>
          <w:i/>
          <w:spacing w:val="1"/>
        </w:rPr>
        <w:t>e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>zne</w:t>
      </w:r>
      <w:r w:rsidRPr="001A21E8">
        <w:rPr>
          <w:rFonts w:ascii="Tahoma" w:eastAsia="Tahoma" w:hAnsi="Tahoma" w:cs="Tahoma"/>
          <w:i/>
          <w:spacing w:val="3"/>
        </w:rPr>
        <w:t>g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13"/>
        </w:rPr>
        <w:t xml:space="preserve"> </w:t>
      </w:r>
      <w:r w:rsidRPr="001A21E8">
        <w:rPr>
          <w:rFonts w:ascii="Tahoma" w:eastAsia="Tahoma" w:hAnsi="Tahoma" w:cs="Tahoma"/>
          <w:i/>
        </w:rPr>
        <w:t>o</w:t>
      </w:r>
      <w:r w:rsidRPr="001A21E8">
        <w:rPr>
          <w:rFonts w:ascii="Tahoma" w:eastAsia="Tahoma" w:hAnsi="Tahoma" w:cs="Tahoma"/>
          <w:i/>
          <w:spacing w:val="-2"/>
        </w:rPr>
        <w:t>r</w:t>
      </w:r>
      <w:r w:rsidRPr="001A21E8">
        <w:rPr>
          <w:rFonts w:ascii="Tahoma" w:eastAsia="Tahoma" w:hAnsi="Tahoma" w:cs="Tahoma"/>
          <w:i/>
          <w:spacing w:val="1"/>
        </w:rPr>
        <w:t>a</w:t>
      </w:r>
      <w:r w:rsidRPr="001A21E8">
        <w:rPr>
          <w:rFonts w:ascii="Tahoma" w:eastAsia="Tahoma" w:hAnsi="Tahoma" w:cs="Tahoma"/>
          <w:i/>
        </w:rPr>
        <w:t xml:space="preserve">z </w:t>
      </w:r>
      <w:r w:rsidRPr="001A21E8">
        <w:rPr>
          <w:rFonts w:ascii="Tahoma" w:eastAsia="Tahoma" w:hAnsi="Tahoma" w:cs="Tahoma"/>
          <w:i/>
          <w:spacing w:val="2"/>
        </w:rPr>
        <w:t>F</w:t>
      </w:r>
      <w:r w:rsidRPr="001A21E8">
        <w:rPr>
          <w:rFonts w:ascii="Tahoma" w:eastAsia="Tahoma" w:hAnsi="Tahoma" w:cs="Tahoma"/>
          <w:i/>
          <w:spacing w:val="-1"/>
        </w:rPr>
        <w:t>un</w:t>
      </w:r>
      <w:r w:rsidRPr="001A21E8">
        <w:rPr>
          <w:rFonts w:ascii="Tahoma" w:eastAsia="Tahoma" w:hAnsi="Tahoma" w:cs="Tahoma"/>
          <w:i/>
          <w:spacing w:val="2"/>
        </w:rPr>
        <w:t>d</w:t>
      </w:r>
      <w:r w:rsidRPr="001A21E8">
        <w:rPr>
          <w:rFonts w:ascii="Tahoma" w:eastAsia="Tahoma" w:hAnsi="Tahoma" w:cs="Tahoma"/>
          <w:i/>
          <w:spacing w:val="-1"/>
        </w:rPr>
        <w:t>u</w:t>
      </w:r>
      <w:r w:rsidRPr="001A21E8">
        <w:rPr>
          <w:rFonts w:ascii="Tahoma" w:eastAsia="Tahoma" w:hAnsi="Tahoma" w:cs="Tahoma"/>
          <w:i/>
          <w:spacing w:val="2"/>
        </w:rPr>
        <w:t>s</w:t>
      </w:r>
      <w:r w:rsidRPr="001A21E8">
        <w:rPr>
          <w:rFonts w:ascii="Tahoma" w:eastAsia="Tahoma" w:hAnsi="Tahoma" w:cs="Tahoma"/>
          <w:i/>
        </w:rPr>
        <w:t>zu S</w:t>
      </w:r>
      <w:r w:rsidRPr="001A21E8">
        <w:rPr>
          <w:rFonts w:ascii="Tahoma" w:eastAsia="Tahoma" w:hAnsi="Tahoma" w:cs="Tahoma"/>
          <w:i/>
          <w:spacing w:val="2"/>
        </w:rPr>
        <w:t>p</w:t>
      </w:r>
      <w:r w:rsidRPr="001A21E8">
        <w:rPr>
          <w:rFonts w:ascii="Tahoma" w:eastAsia="Tahoma" w:hAnsi="Tahoma" w:cs="Tahoma"/>
          <w:i/>
        </w:rPr>
        <w:t>ó</w:t>
      </w:r>
      <w:r w:rsidRPr="001A21E8">
        <w:rPr>
          <w:rFonts w:ascii="Tahoma" w:eastAsia="Tahoma" w:hAnsi="Tahoma" w:cs="Tahoma"/>
          <w:i/>
          <w:spacing w:val="-1"/>
        </w:rPr>
        <w:t>j</w:t>
      </w:r>
      <w:r w:rsidRPr="001A21E8">
        <w:rPr>
          <w:rFonts w:ascii="Tahoma" w:eastAsia="Tahoma" w:hAnsi="Tahoma" w:cs="Tahoma"/>
          <w:i/>
          <w:spacing w:val="1"/>
        </w:rPr>
        <w:t>n</w:t>
      </w:r>
      <w:r w:rsidRPr="001A21E8">
        <w:rPr>
          <w:rFonts w:ascii="Tahoma" w:eastAsia="Tahoma" w:hAnsi="Tahoma" w:cs="Tahoma"/>
          <w:i/>
        </w:rPr>
        <w:t>oś</w:t>
      </w:r>
      <w:r w:rsidRPr="001A21E8">
        <w:rPr>
          <w:rFonts w:ascii="Tahoma" w:eastAsia="Tahoma" w:hAnsi="Tahoma" w:cs="Tahoma"/>
          <w:i/>
          <w:spacing w:val="-1"/>
        </w:rPr>
        <w:t>c</w:t>
      </w:r>
      <w:r w:rsidRPr="001A21E8">
        <w:rPr>
          <w:rFonts w:ascii="Tahoma" w:eastAsia="Tahoma" w:hAnsi="Tahoma" w:cs="Tahoma"/>
          <w:i/>
        </w:rPr>
        <w:t xml:space="preserve">i </w:t>
      </w:r>
      <w:r w:rsidR="00B96815" w:rsidRPr="001A21E8">
        <w:rPr>
          <w:rFonts w:ascii="Tahoma" w:eastAsia="Tahoma" w:hAnsi="Tahoma" w:cs="Tahoma"/>
          <w:i/>
        </w:rPr>
        <w:t>na lata</w:t>
      </w:r>
      <w:r w:rsidRPr="001A21E8">
        <w:rPr>
          <w:rFonts w:ascii="Tahoma" w:eastAsia="Tahoma" w:hAnsi="Tahoma" w:cs="Tahoma"/>
          <w:i/>
        </w:rPr>
        <w:t xml:space="preserve"> </w:t>
      </w:r>
      <w:r w:rsidRPr="001A21E8">
        <w:rPr>
          <w:rFonts w:ascii="Tahoma" w:eastAsia="Tahoma" w:hAnsi="Tahoma" w:cs="Tahoma"/>
          <w:i/>
          <w:spacing w:val="-1"/>
        </w:rPr>
        <w:t>20</w:t>
      </w:r>
      <w:r w:rsidRPr="001A21E8">
        <w:rPr>
          <w:rFonts w:ascii="Tahoma" w:eastAsia="Tahoma" w:hAnsi="Tahoma" w:cs="Tahoma"/>
          <w:i/>
          <w:spacing w:val="1"/>
        </w:rPr>
        <w:t>1</w:t>
      </w:r>
      <w:r w:rsidRPr="001A21E8">
        <w:rPr>
          <w:rFonts w:ascii="Tahoma" w:eastAsia="Tahoma" w:hAnsi="Tahoma" w:cs="Tahoma"/>
          <w:i/>
          <w:spacing w:val="5"/>
        </w:rPr>
        <w:t>4</w:t>
      </w:r>
      <w:r w:rsidRPr="001A21E8">
        <w:rPr>
          <w:rFonts w:ascii="Tahoma" w:eastAsia="Tahoma" w:hAnsi="Tahoma" w:cs="Tahoma"/>
          <w:i/>
          <w:spacing w:val="2"/>
        </w:rPr>
        <w:t>-</w:t>
      </w:r>
      <w:r w:rsidRPr="001A21E8">
        <w:rPr>
          <w:rFonts w:ascii="Tahoma" w:eastAsia="Tahoma" w:hAnsi="Tahoma" w:cs="Tahoma"/>
          <w:i/>
          <w:spacing w:val="-1"/>
        </w:rPr>
        <w:t>2</w:t>
      </w:r>
      <w:r w:rsidRPr="001A21E8">
        <w:rPr>
          <w:rFonts w:ascii="Tahoma" w:eastAsia="Tahoma" w:hAnsi="Tahoma" w:cs="Tahoma"/>
          <w:i/>
          <w:spacing w:val="1"/>
        </w:rPr>
        <w:t>02</w:t>
      </w:r>
      <w:r w:rsidRPr="001A21E8">
        <w:rPr>
          <w:rFonts w:ascii="Tahoma" w:eastAsia="Tahoma" w:hAnsi="Tahoma" w:cs="Tahoma"/>
          <w:i/>
        </w:rPr>
        <w:t>0</w:t>
      </w:r>
      <w:r w:rsidR="005C7722" w:rsidRPr="001A21E8">
        <w:rPr>
          <w:rFonts w:ascii="Tahoma" w:eastAsia="Tahoma" w:hAnsi="Tahoma" w:cs="Tahoma"/>
        </w:rPr>
        <w:t>;</w:t>
      </w:r>
    </w:p>
    <w:p w14:paraId="0F7589F3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 xml:space="preserve">”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żdy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szt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5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557D96" w:rsidRPr="001A21E8">
        <w:rPr>
          <w:rFonts w:ascii="Tahoma" w:eastAsia="Tahoma" w:hAnsi="Tahoma" w:cs="Tahoma"/>
        </w:rPr>
        <w:t>;</w:t>
      </w:r>
    </w:p>
    <w:p w14:paraId="2B39D5DE" w14:textId="77777777" w:rsidR="00942F4E" w:rsidRPr="001A21E8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3"/>
        </w:rPr>
        <w:t>on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0"/>
        </w:rPr>
        <w:t>ć</w:t>
      </w:r>
      <w:r w:rsidRPr="001A21E8">
        <w:rPr>
          <w:rFonts w:ascii="Tahoma" w:eastAsia="Tahoma" w:hAnsi="Tahoma" w:cs="Tahoma"/>
        </w:rPr>
        <w:t>;</w:t>
      </w:r>
    </w:p>
    <w:p w14:paraId="64CE6E07" w14:textId="77777777" w:rsidR="00942F4E" w:rsidRPr="00112BCA" w:rsidRDefault="00280ADA" w:rsidP="000E6590">
      <w:pPr>
        <w:pStyle w:val="Akapitzlist"/>
        <w:numPr>
          <w:ilvl w:val="0"/>
          <w:numId w:val="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”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rozumi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i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="002748C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ds. roz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i proce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szy stru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szu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5</w:t>
      </w:r>
      <w:r w:rsidR="00546D8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lipca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="00C90085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poli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-1"/>
        </w:rPr>
        <w:t>jn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="005C7722" w:rsidRPr="001A21E8">
        <w:rPr>
          <w:rFonts w:ascii="Tahoma" w:eastAsia="Tahoma" w:hAnsi="Tahoma" w:cs="Tahoma"/>
          <w:spacing w:val="-10"/>
        </w:rPr>
        <w:t xml:space="preserve">na lata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14</w:t>
      </w:r>
      <w:r w:rsidRPr="001A21E8">
        <w:rPr>
          <w:rFonts w:ascii="Tahoma" w:eastAsia="Tahoma" w:hAnsi="Tahoma" w:cs="Tahoma"/>
          <w:spacing w:val="2"/>
        </w:rPr>
        <w:t>–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="00AD1CEA" w:rsidRPr="001A21E8">
        <w:rPr>
          <w:rFonts w:ascii="Tahoma" w:eastAsia="Tahoma" w:hAnsi="Tahoma" w:cs="Tahoma"/>
        </w:rPr>
        <w:t xml:space="preserve">0, </w:t>
      </w:r>
      <w:r w:rsidR="008272AB">
        <w:rPr>
          <w:rFonts w:ascii="Tahoma" w:eastAsia="Tahoma" w:hAnsi="Tahoma" w:cs="Tahoma"/>
        </w:rPr>
        <w:t xml:space="preserve">w tym </w:t>
      </w:r>
      <w:r w:rsidR="00AD1CEA" w:rsidRPr="001A21E8">
        <w:rPr>
          <w:rFonts w:ascii="Tahoma" w:eastAsia="Tahoma" w:hAnsi="Tahoma" w:cs="Tahoma"/>
          <w:i/>
        </w:rPr>
        <w:t>Wytyczne w zakresie kwalifikowalności wydatków w ramach Europejskiego Funduszu Rozwoju Regionalnego</w:t>
      </w:r>
      <w:r w:rsidR="000B63DA" w:rsidRPr="001A21E8">
        <w:rPr>
          <w:rFonts w:ascii="Tahoma" w:eastAsia="Tahoma" w:hAnsi="Tahoma" w:cs="Tahoma"/>
          <w:i/>
        </w:rPr>
        <w:t>, Europejskiego Funduszu Społecznego oraz Fundu</w:t>
      </w:r>
      <w:r w:rsidR="00E20FE9" w:rsidRPr="001A21E8">
        <w:rPr>
          <w:rFonts w:ascii="Tahoma" w:eastAsia="Tahoma" w:hAnsi="Tahoma" w:cs="Tahoma"/>
          <w:i/>
        </w:rPr>
        <w:t>szu Spójności na lata 2014-2020</w:t>
      </w:r>
      <w:r w:rsidR="001368FF" w:rsidRPr="001A21E8">
        <w:rPr>
          <w:rFonts w:ascii="Tahoma" w:eastAsia="Tahoma" w:hAnsi="Tahoma" w:cs="Tahoma"/>
        </w:rPr>
        <w:t xml:space="preserve">, </w:t>
      </w:r>
      <w:r w:rsidR="001368FF" w:rsidRPr="001A21E8">
        <w:rPr>
          <w:rFonts w:ascii="Tahoma" w:eastAsia="Tahoma" w:hAnsi="Tahoma" w:cs="Tahoma"/>
          <w:i/>
        </w:rPr>
        <w:t>Wytyczne w zakresie monitorowania postępu rzeczowego realizacji programów operacyjnych na lata 2014-2020</w:t>
      </w:r>
      <w:r w:rsidR="00E918FA">
        <w:rPr>
          <w:rFonts w:ascii="Tahoma" w:eastAsia="Tahoma" w:hAnsi="Tahoma" w:cs="Tahoma"/>
          <w:i/>
        </w:rPr>
        <w:t xml:space="preserve">, </w:t>
      </w:r>
      <w:r w:rsidR="00E918FA" w:rsidRPr="00112BCA">
        <w:rPr>
          <w:rFonts w:ascii="Tahoma" w:eastAsia="Tahoma" w:hAnsi="Tahoma" w:cs="Tahoma"/>
          <w:i/>
        </w:rPr>
        <w:t>Wytyczn</w:t>
      </w:r>
      <w:r w:rsidR="00050C72">
        <w:rPr>
          <w:rFonts w:ascii="Tahoma" w:eastAsia="Tahoma" w:hAnsi="Tahoma" w:cs="Tahoma"/>
          <w:i/>
        </w:rPr>
        <w:t>e</w:t>
      </w:r>
      <w:r w:rsidR="00E918FA" w:rsidRPr="00112BCA">
        <w:rPr>
          <w:rFonts w:ascii="Tahoma" w:eastAsia="Tahoma" w:hAnsi="Tahoma" w:cs="Tahoma"/>
          <w:i/>
        </w:rPr>
        <w:t xml:space="preserve"> w zakresie warunków gromadzenia i przekazywania danych w postaci elektronicznej na lata 2014-2020</w:t>
      </w:r>
      <w:r w:rsidR="002D6DCC" w:rsidRPr="00112BCA">
        <w:rPr>
          <w:rFonts w:ascii="Tahoma" w:eastAsia="Tahoma" w:hAnsi="Tahoma" w:cs="Tahoma"/>
          <w:i/>
        </w:rPr>
        <w:t>;</w:t>
      </w:r>
    </w:p>
    <w:p w14:paraId="5E5FEE37" w14:textId="56E2EA81" w:rsidR="008272AB" w:rsidRDefault="00686F53" w:rsidP="000E6590">
      <w:pPr>
        <w:pStyle w:val="Akapitzlist"/>
        <w:numPr>
          <w:ilvl w:val="0"/>
          <w:numId w:val="3"/>
        </w:numPr>
        <w:tabs>
          <w:tab w:val="left" w:pos="9072"/>
        </w:tabs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„Decyzji” - należy przez to rozumieć Uchwałę Zarządu Województwa Świętokrzyskiego w sprawie przyznania dofinansowania Projektu własnego Województwa Świętokrzyskiego</w:t>
      </w:r>
      <w:r w:rsidR="008272AB">
        <w:rPr>
          <w:rFonts w:ascii="Tahoma" w:eastAsia="Tahoma" w:hAnsi="Tahoma" w:cs="Tahoma"/>
        </w:rPr>
        <w:t>;</w:t>
      </w:r>
    </w:p>
    <w:p w14:paraId="21428E7F" w14:textId="737FF597" w:rsidR="008272AB" w:rsidRDefault="008272AB" w:rsidP="000E6590">
      <w:pPr>
        <w:pStyle w:val="Akapitzlist"/>
        <w:numPr>
          <w:ilvl w:val="0"/>
          <w:numId w:val="3"/>
        </w:numPr>
        <w:tabs>
          <w:tab w:val="left" w:pos="9072"/>
        </w:tabs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„dniach roboczych” – oznacza to dni z wyłączeniem sobót i dni ustawowo wolnych od pracy </w:t>
      </w:r>
      <w:r w:rsidR="00887652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w rozumieniu ustawy z dnia 18 stycznia 1951 r. o dniach wolnych od p</w:t>
      </w:r>
      <w:r w:rsidR="00190D0B">
        <w:rPr>
          <w:rFonts w:ascii="Tahoma" w:eastAsia="Tahoma" w:hAnsi="Tahoma" w:cs="Tahoma"/>
        </w:rPr>
        <w:t>racy (Dz. U. z 2015 r. poz. 90);</w:t>
      </w:r>
    </w:p>
    <w:p w14:paraId="116161CD" w14:textId="1588E756" w:rsidR="00190D0B" w:rsidRDefault="00190D0B" w:rsidP="000E6590">
      <w:pPr>
        <w:pStyle w:val="Akapitzlist"/>
        <w:numPr>
          <w:ilvl w:val="0"/>
          <w:numId w:val="3"/>
        </w:numPr>
        <w:tabs>
          <w:tab w:val="left" w:pos="9072"/>
        </w:tabs>
        <w:ind w:left="426" w:right="14" w:hanging="426"/>
        <w:jc w:val="both"/>
        <w:rPr>
          <w:rFonts w:ascii="Tahoma" w:eastAsia="Tahoma" w:hAnsi="Tahoma" w:cs="Tahoma"/>
        </w:rPr>
      </w:pPr>
      <w:r w:rsidRPr="00190D0B">
        <w:rPr>
          <w:rFonts w:ascii="Tahoma" w:eastAsia="Tahoma" w:hAnsi="Tahoma" w:cs="Tahoma"/>
        </w:rPr>
        <w:t>„projekcie” – oznacza to przedsięwzięcie, w rozumieniu art. 2 pkt 18 ustawy z dnia 11 lipca 2014 r. o zasadach realizacji programów w zakresie polityki spójności finansowych w pe</w:t>
      </w:r>
      <w:r w:rsidR="00295C16">
        <w:rPr>
          <w:rFonts w:ascii="Tahoma" w:eastAsia="Tahoma" w:hAnsi="Tahoma" w:cs="Tahoma"/>
        </w:rPr>
        <w:t>rspektywie finansowej 2014-2020.</w:t>
      </w:r>
    </w:p>
    <w:p w14:paraId="5FF1A9C5" w14:textId="77777777" w:rsidR="00686F53" w:rsidRDefault="00686F53" w:rsidP="008272AB">
      <w:pPr>
        <w:pStyle w:val="Akapitzlist"/>
        <w:tabs>
          <w:tab w:val="left" w:pos="9072"/>
        </w:tabs>
        <w:ind w:left="426" w:right="14"/>
        <w:jc w:val="both"/>
        <w:rPr>
          <w:rFonts w:ascii="Tahoma" w:eastAsia="Tahoma" w:hAnsi="Tahoma" w:cs="Tahoma"/>
        </w:rPr>
      </w:pPr>
    </w:p>
    <w:p w14:paraId="4BFF5CC4" w14:textId="77777777" w:rsidR="00BE6177" w:rsidRDefault="00BE6177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b/>
          <w:spacing w:val="1"/>
        </w:rPr>
      </w:pPr>
    </w:p>
    <w:p w14:paraId="550AE287" w14:textId="77777777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lastRenderedPageBreak/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-1"/>
        </w:rPr>
        <w:t>m</w:t>
      </w:r>
      <w:r w:rsidRPr="001A21E8">
        <w:rPr>
          <w:rFonts w:ascii="Tahoma" w:eastAsia="Tahoma" w:hAnsi="Tahoma" w:cs="Tahoma"/>
          <w:b/>
          <w:spacing w:val="2"/>
        </w:rPr>
        <w:t>i</w:t>
      </w:r>
      <w:r w:rsidRPr="001A21E8">
        <w:rPr>
          <w:rFonts w:ascii="Tahoma" w:eastAsia="Tahoma" w:hAnsi="Tahoma" w:cs="Tahoma"/>
          <w:b/>
        </w:rPr>
        <w:t>ot</w:t>
      </w:r>
      <w:r w:rsidRPr="001A21E8">
        <w:rPr>
          <w:rFonts w:ascii="Tahoma" w:eastAsia="Tahoma" w:hAnsi="Tahoma" w:cs="Tahoma"/>
          <w:b/>
          <w:spacing w:val="-10"/>
        </w:rPr>
        <w:t xml:space="preserve"> </w:t>
      </w:r>
      <w:r w:rsidR="00366343" w:rsidRPr="001579C0">
        <w:rPr>
          <w:rFonts w:ascii="Tahoma" w:eastAsia="Tahoma" w:hAnsi="Tahoma" w:cs="Tahoma"/>
          <w:b/>
          <w:spacing w:val="1"/>
        </w:rPr>
        <w:t>Decyzji</w:t>
      </w:r>
    </w:p>
    <w:p w14:paraId="1DA12777" w14:textId="77777777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2</w:t>
      </w:r>
      <w:r w:rsidRPr="001A21E8">
        <w:rPr>
          <w:rFonts w:ascii="Tahoma" w:eastAsia="Tahoma" w:hAnsi="Tahoma" w:cs="Tahoma"/>
          <w:w w:val="99"/>
        </w:rPr>
        <w:t>.</w:t>
      </w:r>
    </w:p>
    <w:p w14:paraId="4A73D294" w14:textId="77777777" w:rsidR="00F3144E" w:rsidRPr="001A21E8" w:rsidRDefault="00F3144E" w:rsidP="000E6590">
      <w:pPr>
        <w:pStyle w:val="Akapitzlist"/>
        <w:numPr>
          <w:ilvl w:val="0"/>
          <w:numId w:val="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sem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5"/>
        </w:rPr>
        <w:t>u</w:t>
      </w:r>
      <w:r w:rsidR="00B4578E" w:rsidRPr="00B4578E">
        <w:t xml:space="preserve"> </w:t>
      </w:r>
      <w:r w:rsidR="00B4578E" w:rsidRPr="00B4578E">
        <w:rPr>
          <w:rFonts w:ascii="Tahoma" w:eastAsia="Tahoma" w:hAnsi="Tahoma" w:cs="Tahoma"/>
          <w:spacing w:val="5"/>
        </w:rPr>
        <w:t>o dofinansowanie projektu</w:t>
      </w:r>
      <w:r w:rsidRPr="001A21E8">
        <w:rPr>
          <w:rFonts w:ascii="Tahoma" w:eastAsia="Tahoma" w:hAnsi="Tahoma" w:cs="Tahoma"/>
        </w:rPr>
        <w:t>.</w:t>
      </w:r>
    </w:p>
    <w:p w14:paraId="58624324" w14:textId="77777777" w:rsidR="00F3144E" w:rsidRPr="001A21E8" w:rsidRDefault="00F3144E" w:rsidP="000E6590">
      <w:pPr>
        <w:pStyle w:val="Akapitzlist"/>
        <w:numPr>
          <w:ilvl w:val="0"/>
          <w:numId w:val="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4CB6B1F1" w14:textId="0A1753E4" w:rsidR="00F3144E" w:rsidRPr="001A21E8" w:rsidRDefault="00F3144E" w:rsidP="000E6590">
      <w:pPr>
        <w:pStyle w:val="Akapitzlist"/>
        <w:numPr>
          <w:ilvl w:val="0"/>
          <w:numId w:val="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B17740" w:rsidRPr="001A21E8">
        <w:rPr>
          <w:rFonts w:ascii="Tahoma" w:eastAsia="Tahoma" w:hAnsi="Tahoma" w:cs="Tahoma"/>
        </w:rPr>
        <w:t xml:space="preserve">jest zgodny z </w:t>
      </w:r>
      <w:r w:rsidR="006F57FB" w:rsidRPr="001A21E8">
        <w:rPr>
          <w:rFonts w:ascii="Tahoma" w:eastAsia="Tahoma" w:hAnsi="Tahoma" w:cs="Tahoma"/>
        </w:rPr>
        <w:t>okresem realizacji projektu</w:t>
      </w:r>
      <w:r w:rsidR="003A1F94">
        <w:rPr>
          <w:rFonts w:ascii="Tahoma" w:eastAsia="Tahoma" w:hAnsi="Tahoma" w:cs="Tahoma"/>
        </w:rPr>
        <w:t xml:space="preserve">, z zastrzeżeniem </w:t>
      </w:r>
      <w:r w:rsidR="003A1F94" w:rsidRPr="001A21E8">
        <w:rPr>
          <w:rFonts w:ascii="Tahoma" w:eastAsia="Tahoma" w:hAnsi="Tahoma" w:cs="Tahoma"/>
        </w:rPr>
        <w:t>§</w:t>
      </w:r>
      <w:r w:rsidR="003A1F94" w:rsidRPr="008652AC">
        <w:rPr>
          <w:rFonts w:ascii="Tahoma" w:eastAsia="Tahoma" w:hAnsi="Tahoma" w:cs="Tahoma"/>
        </w:rPr>
        <w:t xml:space="preserve"> </w:t>
      </w:r>
      <w:r w:rsidR="003A1F94">
        <w:rPr>
          <w:rFonts w:ascii="Tahoma" w:eastAsia="Tahoma" w:hAnsi="Tahoma" w:cs="Tahoma"/>
        </w:rPr>
        <w:t>10, ust. 4</w:t>
      </w:r>
      <w:r w:rsidR="00B17740" w:rsidRPr="001A21E8">
        <w:rPr>
          <w:rFonts w:ascii="Tahoma" w:eastAsia="Tahoma" w:hAnsi="Tahoma" w:cs="Tahoma"/>
        </w:rPr>
        <w:t>.</w:t>
      </w:r>
    </w:p>
    <w:p w14:paraId="17D539AE" w14:textId="77777777" w:rsidR="00F3144E" w:rsidRPr="001A21E8" w:rsidRDefault="00F3144E" w:rsidP="000E6590">
      <w:pPr>
        <w:pStyle w:val="Akapitzlist"/>
        <w:numPr>
          <w:ilvl w:val="0"/>
          <w:numId w:val="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dzie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z:……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Style w:val="Odwoanieprzypisudolnego"/>
          <w:rFonts w:ascii="Tahoma" w:eastAsia="Tahoma" w:hAnsi="Tahoma" w:cs="Tahoma"/>
        </w:rPr>
        <w:footnoteReference w:id="2"/>
      </w:r>
    </w:p>
    <w:p w14:paraId="6A12747E" w14:textId="77777777" w:rsidR="00F3144E" w:rsidRPr="001A21E8" w:rsidRDefault="00F3144E" w:rsidP="000E6590">
      <w:pPr>
        <w:pStyle w:val="Akapitzlist"/>
        <w:numPr>
          <w:ilvl w:val="0"/>
          <w:numId w:val="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dzie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z:……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….</w:t>
      </w:r>
      <w:r w:rsidRPr="001A21E8">
        <w:rPr>
          <w:rStyle w:val="Odwoanieprzypisudolnego"/>
          <w:rFonts w:ascii="Tahoma" w:eastAsia="Tahoma" w:hAnsi="Tahoma" w:cs="Tahoma"/>
        </w:rPr>
        <w:footnoteReference w:id="3"/>
      </w:r>
    </w:p>
    <w:p w14:paraId="610BED06" w14:textId="77777777" w:rsidR="000F6A6D" w:rsidRPr="001A21E8" w:rsidRDefault="000F6A6D" w:rsidP="000E6590">
      <w:pPr>
        <w:pStyle w:val="Akapitzlist"/>
        <w:numPr>
          <w:ilvl w:val="0"/>
          <w:numId w:val="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Oś priorytetowa ………………………………………….</w:t>
      </w:r>
    </w:p>
    <w:p w14:paraId="2190E48F" w14:textId="15F53464" w:rsidR="000F6A6D" w:rsidRDefault="000F6A6D" w:rsidP="000E6590">
      <w:pPr>
        <w:pStyle w:val="Akapitzlist"/>
        <w:numPr>
          <w:ilvl w:val="0"/>
          <w:numId w:val="45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Działanie ………………………………………..</w:t>
      </w:r>
    </w:p>
    <w:p w14:paraId="4E9D1292" w14:textId="1ACBCC68" w:rsidR="000F6A6D" w:rsidRPr="006D274F" w:rsidRDefault="000F6A6D" w:rsidP="000E6590">
      <w:pPr>
        <w:pStyle w:val="Akapitzlist"/>
        <w:numPr>
          <w:ilvl w:val="0"/>
          <w:numId w:val="45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Poddziałanie …………………………………..</w:t>
      </w:r>
    </w:p>
    <w:p w14:paraId="7ADE55F5" w14:textId="77777777" w:rsidR="004307E6" w:rsidRPr="001A21E8" w:rsidRDefault="004307E6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E949FED" w14:textId="77777777" w:rsidR="00F3144E" w:rsidRPr="001A21E8" w:rsidRDefault="00F3144E" w:rsidP="00242E9B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3</w:t>
      </w:r>
      <w:r w:rsidRPr="001A21E8">
        <w:rPr>
          <w:rFonts w:ascii="Tahoma" w:eastAsia="Tahoma" w:hAnsi="Tahoma" w:cs="Tahoma"/>
          <w:w w:val="99"/>
        </w:rPr>
        <w:t>.</w:t>
      </w:r>
    </w:p>
    <w:p w14:paraId="66C80DC1" w14:textId="77777777" w:rsidR="007524DA" w:rsidRDefault="00156B74" w:rsidP="000E6590">
      <w:pPr>
        <w:pStyle w:val="Akapitzlist"/>
        <w:numPr>
          <w:ilvl w:val="0"/>
          <w:numId w:val="5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ita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……………………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1"/>
        </w:rPr>
        <w:t>L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-18"/>
        </w:rPr>
        <w:t xml:space="preserve"> </w:t>
      </w:r>
      <w:r w:rsidRPr="001A21E8">
        <w:rPr>
          <w:rFonts w:ascii="Tahoma" w:eastAsia="Tahoma" w:hAnsi="Tahoma" w:cs="Tahoma"/>
        </w:rPr>
        <w:t>(s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)</w:t>
      </w:r>
      <w:r w:rsidRPr="001A21E8">
        <w:rPr>
          <w:rFonts w:ascii="Tahoma" w:eastAsia="Tahoma" w:hAnsi="Tahoma" w:cs="Tahoma"/>
        </w:rPr>
        <w:t>.</w:t>
      </w:r>
    </w:p>
    <w:p w14:paraId="23C489F8" w14:textId="77777777" w:rsidR="00156B74" w:rsidRPr="007524DA" w:rsidRDefault="00156B74" w:rsidP="000E6590">
      <w:pPr>
        <w:pStyle w:val="Akapitzlist"/>
        <w:numPr>
          <w:ilvl w:val="0"/>
          <w:numId w:val="5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 xml:space="preserve">a </w:t>
      </w:r>
      <w:r w:rsidRPr="007524DA">
        <w:rPr>
          <w:rFonts w:ascii="Tahoma" w:eastAsia="Tahoma" w:hAnsi="Tahoma" w:cs="Tahoma"/>
          <w:spacing w:val="-1"/>
        </w:rPr>
        <w:t>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ru</w:t>
      </w:r>
      <w:r w:rsidRPr="007524DA">
        <w:rPr>
          <w:rFonts w:ascii="Tahoma" w:eastAsia="Tahoma" w:hAnsi="Tahoma" w:cs="Tahoma"/>
          <w:spacing w:val="1"/>
        </w:rPr>
        <w:t>n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57"/>
        </w:rPr>
        <w:t xml:space="preserve"> 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</w:rPr>
        <w:t>r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śl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3"/>
        </w:rPr>
        <w:t>n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56"/>
        </w:rPr>
        <w:t xml:space="preserve"> </w:t>
      </w:r>
      <w:r w:rsidRPr="007524DA">
        <w:rPr>
          <w:rFonts w:ascii="Tahoma" w:eastAsia="Tahoma" w:hAnsi="Tahoma" w:cs="Tahoma"/>
        </w:rPr>
        <w:t xml:space="preserve">w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ej</w:t>
      </w:r>
      <w:r w:rsidRPr="007524DA">
        <w:rPr>
          <w:rFonts w:ascii="Tahoma" w:eastAsia="Tahoma" w:hAnsi="Tahoma" w:cs="Tahoma"/>
        </w:rPr>
        <w:t>sz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61"/>
        </w:rPr>
        <w:t xml:space="preserve"> </w:t>
      </w:r>
      <w:r w:rsidR="00366343" w:rsidRPr="007524DA">
        <w:rPr>
          <w:rFonts w:ascii="Tahoma" w:eastAsia="Tahoma" w:hAnsi="Tahoma" w:cs="Tahoma"/>
          <w:spacing w:val="-1"/>
        </w:rPr>
        <w:t>Decyzji</w:t>
      </w:r>
      <w:r w:rsidRPr="007524DA">
        <w:rPr>
          <w:rFonts w:ascii="Tahoma" w:eastAsia="Tahoma" w:hAnsi="Tahoma" w:cs="Tahoma"/>
        </w:rPr>
        <w:t>,</w:t>
      </w:r>
      <w:r w:rsidRPr="007524DA">
        <w:rPr>
          <w:rFonts w:ascii="Tahoma" w:eastAsia="Tahoma" w:hAnsi="Tahoma" w:cs="Tahoma"/>
          <w:spacing w:val="59"/>
        </w:rPr>
        <w:t xml:space="preserve"> </w:t>
      </w:r>
      <w:r w:rsidRPr="007524DA">
        <w:rPr>
          <w:rFonts w:ascii="Tahoma" w:eastAsia="Tahoma" w:hAnsi="Tahoma" w:cs="Tahoma"/>
          <w:spacing w:val="2"/>
        </w:rPr>
        <w:t>I</w:t>
      </w:r>
      <w:r w:rsidRPr="007524DA">
        <w:rPr>
          <w:rFonts w:ascii="Tahoma" w:eastAsia="Tahoma" w:hAnsi="Tahoma" w:cs="Tahoma"/>
        </w:rPr>
        <w:t>Z pr</w:t>
      </w:r>
      <w:r w:rsidRPr="007524DA">
        <w:rPr>
          <w:rFonts w:ascii="Tahoma" w:eastAsia="Tahoma" w:hAnsi="Tahoma" w:cs="Tahoma"/>
          <w:spacing w:val="1"/>
        </w:rPr>
        <w:t>z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  <w:spacing w:val="3"/>
        </w:rPr>
        <w:t>z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</w:rPr>
        <w:t>e</w:t>
      </w:r>
      <w:r w:rsidRPr="007524DA">
        <w:rPr>
          <w:rFonts w:ascii="Tahoma" w:eastAsia="Tahoma" w:hAnsi="Tahoma" w:cs="Tahoma"/>
          <w:spacing w:val="60"/>
        </w:rPr>
        <w:t xml:space="preserve"> </w:t>
      </w:r>
      <w:r w:rsidRPr="007524DA">
        <w:rPr>
          <w:rFonts w:ascii="Tahoma" w:eastAsia="Tahoma" w:hAnsi="Tahoma" w:cs="Tahoma"/>
        </w:rPr>
        <w:t>B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3"/>
        </w:rPr>
        <w:t>e</w:t>
      </w:r>
      <w:r w:rsidRPr="007524DA">
        <w:rPr>
          <w:rFonts w:ascii="Tahoma" w:eastAsia="Tahoma" w:hAnsi="Tahoma" w:cs="Tahoma"/>
          <w:spacing w:val="-1"/>
        </w:rPr>
        <w:t>f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to</w:t>
      </w:r>
      <w:r w:rsidRPr="007524DA">
        <w:rPr>
          <w:rFonts w:ascii="Tahoma" w:eastAsia="Tahoma" w:hAnsi="Tahoma" w:cs="Tahoma"/>
          <w:spacing w:val="3"/>
        </w:rPr>
        <w:t>w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55"/>
        </w:rPr>
        <w:t xml:space="preserve"> </w:t>
      </w:r>
      <w:r w:rsidRPr="007524DA">
        <w:rPr>
          <w:rFonts w:ascii="Tahoma" w:eastAsia="Tahoma" w:hAnsi="Tahoma" w:cs="Tahoma"/>
        </w:rPr>
        <w:t>do</w:t>
      </w:r>
      <w:r w:rsidRPr="007524DA">
        <w:rPr>
          <w:rFonts w:ascii="Tahoma" w:eastAsia="Tahoma" w:hAnsi="Tahoma" w:cs="Tahoma"/>
          <w:spacing w:val="-1"/>
        </w:rPr>
        <w:t>f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1"/>
        </w:rPr>
        <w:t>an</w:t>
      </w:r>
      <w:r w:rsidRPr="007524DA">
        <w:rPr>
          <w:rFonts w:ascii="Tahoma" w:eastAsia="Tahoma" w:hAnsi="Tahoma" w:cs="Tahoma"/>
        </w:rPr>
        <w:t>so</w:t>
      </w:r>
      <w:r w:rsidRPr="007524DA">
        <w:rPr>
          <w:rFonts w:ascii="Tahoma" w:eastAsia="Tahoma" w:hAnsi="Tahoma" w:cs="Tahoma"/>
          <w:spacing w:val="-2"/>
        </w:rPr>
        <w:t>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ie</w:t>
      </w:r>
      <w:r w:rsidR="007524DA" w:rsidRPr="007524DA">
        <w:rPr>
          <w:rFonts w:ascii="Tahoma" w:eastAsia="Tahoma" w:hAnsi="Tahoma" w:cs="Tahoma"/>
        </w:rPr>
        <w:t xml:space="preserve"> n</w:t>
      </w:r>
      <w:r w:rsidRPr="007524DA">
        <w:rPr>
          <w:rFonts w:ascii="Tahoma" w:eastAsia="Tahoma" w:hAnsi="Tahoma" w:cs="Tahoma"/>
        </w:rPr>
        <w:t>a r</w:t>
      </w:r>
      <w:r w:rsidRPr="007524DA">
        <w:rPr>
          <w:rFonts w:ascii="Tahoma" w:eastAsia="Tahoma" w:hAnsi="Tahoma" w:cs="Tahoma"/>
          <w:spacing w:val="1"/>
        </w:rPr>
        <w:t>ea</w:t>
      </w:r>
      <w:r w:rsidRPr="007524DA">
        <w:rPr>
          <w:rFonts w:ascii="Tahoma" w:eastAsia="Tahoma" w:hAnsi="Tahoma" w:cs="Tahoma"/>
        </w:rPr>
        <w:t>liz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cj</w:t>
      </w:r>
      <w:r w:rsidRPr="007524DA">
        <w:rPr>
          <w:rFonts w:ascii="Tahoma" w:eastAsia="Tahoma" w:hAnsi="Tahoma" w:cs="Tahoma"/>
        </w:rPr>
        <w:t>ę</w:t>
      </w:r>
      <w:r w:rsidRPr="007524DA">
        <w:rPr>
          <w:rFonts w:ascii="Tahoma" w:eastAsia="Tahoma" w:hAnsi="Tahoma" w:cs="Tahoma"/>
          <w:spacing w:val="16"/>
        </w:rPr>
        <w:t xml:space="preserve"> </w:t>
      </w:r>
      <w:r w:rsidRPr="007524DA">
        <w:rPr>
          <w:rFonts w:ascii="Tahoma" w:eastAsia="Tahoma" w:hAnsi="Tahoma" w:cs="Tahoma"/>
          <w:spacing w:val="2"/>
        </w:rPr>
        <w:t>p</w:t>
      </w:r>
      <w:r w:rsidRPr="007524DA">
        <w:rPr>
          <w:rFonts w:ascii="Tahoma" w:eastAsia="Tahoma" w:hAnsi="Tahoma" w:cs="Tahoma"/>
        </w:rPr>
        <w:t>r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</w:rPr>
        <w:t>tu w ł</w:t>
      </w:r>
      <w:r w:rsidRPr="007524DA">
        <w:rPr>
          <w:rFonts w:ascii="Tahoma" w:eastAsia="Tahoma" w:hAnsi="Tahoma" w:cs="Tahoma"/>
          <w:spacing w:val="1"/>
        </w:rPr>
        <w:t>ą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 xml:space="preserve">znej </w:t>
      </w:r>
      <w:r w:rsidRPr="007524DA">
        <w:rPr>
          <w:rFonts w:ascii="Tahoma" w:eastAsia="Tahoma" w:hAnsi="Tahoma" w:cs="Tahoma"/>
          <w:spacing w:val="-1"/>
        </w:rPr>
        <w:t>k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 xml:space="preserve">ie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pr</w:t>
      </w:r>
      <w:r w:rsidRPr="007524DA">
        <w:rPr>
          <w:rFonts w:ascii="Tahoma" w:eastAsia="Tahoma" w:hAnsi="Tahoma" w:cs="Tahoma"/>
          <w:spacing w:val="1"/>
        </w:rPr>
        <w:t>zek</w:t>
      </w:r>
      <w:r w:rsidRPr="007524DA">
        <w:rPr>
          <w:rFonts w:ascii="Tahoma" w:eastAsia="Tahoma" w:hAnsi="Tahoma" w:cs="Tahoma"/>
          <w:spacing w:val="-2"/>
        </w:rPr>
        <w:t>r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</w:rPr>
        <w:t>z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  <w:spacing w:val="1"/>
        </w:rPr>
        <w:t>ą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 xml:space="preserve">j </w:t>
      </w:r>
      <w:r w:rsidRPr="007524DA">
        <w:rPr>
          <w:rFonts w:ascii="Tahoma" w:eastAsia="Tahoma" w:hAnsi="Tahoma" w:cs="Tahoma"/>
          <w:spacing w:val="2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  <w:spacing w:val="2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>.</w:t>
      </w:r>
      <w:r w:rsidRPr="007524DA">
        <w:rPr>
          <w:rFonts w:ascii="Tahoma" w:eastAsia="Tahoma" w:hAnsi="Tahoma" w:cs="Tahoma"/>
          <w:spacing w:val="-1"/>
        </w:rPr>
        <w:t>.</w:t>
      </w:r>
      <w:r w:rsidRPr="007524DA">
        <w:rPr>
          <w:rFonts w:ascii="Tahoma" w:eastAsia="Tahoma" w:hAnsi="Tahoma" w:cs="Tahoma"/>
        </w:rPr>
        <w:t xml:space="preserve">. </w:t>
      </w:r>
      <w:r w:rsidRPr="007524DA">
        <w:rPr>
          <w:rFonts w:ascii="Tahoma" w:eastAsia="Tahoma" w:hAnsi="Tahoma" w:cs="Tahoma"/>
          <w:spacing w:val="3"/>
        </w:rPr>
        <w:t>P</w:t>
      </w:r>
      <w:r w:rsidRPr="007524DA">
        <w:rPr>
          <w:rFonts w:ascii="Tahoma" w:eastAsia="Tahoma" w:hAnsi="Tahoma" w:cs="Tahoma"/>
          <w:spacing w:val="-1"/>
        </w:rPr>
        <w:t>L</w:t>
      </w:r>
      <w:r w:rsidRPr="007524DA">
        <w:rPr>
          <w:rFonts w:ascii="Tahoma" w:eastAsia="Tahoma" w:hAnsi="Tahoma" w:cs="Tahoma"/>
        </w:rPr>
        <w:t>N (s</w:t>
      </w:r>
      <w:r w:rsidRPr="007524DA">
        <w:rPr>
          <w:rFonts w:ascii="Tahoma" w:eastAsia="Tahoma" w:hAnsi="Tahoma" w:cs="Tahoma"/>
          <w:spacing w:val="1"/>
        </w:rPr>
        <w:t>ł</w:t>
      </w:r>
      <w:r w:rsidRPr="007524DA">
        <w:rPr>
          <w:rFonts w:ascii="Tahoma" w:eastAsia="Tahoma" w:hAnsi="Tahoma" w:cs="Tahoma"/>
        </w:rPr>
        <w:t>o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 xml:space="preserve">: </w:t>
      </w:r>
      <w:r w:rsidRPr="007524DA">
        <w:rPr>
          <w:rFonts w:ascii="Tahoma" w:eastAsia="Tahoma" w:hAnsi="Tahoma" w:cs="Tahoma"/>
          <w:w w:val="99"/>
        </w:rPr>
        <w:t xml:space="preserve">…) </w:t>
      </w:r>
      <w:r w:rsidR="008652AC">
        <w:rPr>
          <w:rFonts w:ascii="Tahoma" w:eastAsia="Tahoma" w:hAnsi="Tahoma" w:cs="Tahoma"/>
          <w:w w:val="99"/>
        </w:rPr>
        <w:br/>
      </w:r>
      <w:r w:rsidRPr="007524DA">
        <w:rPr>
          <w:rFonts w:ascii="Tahoma" w:eastAsia="Tahoma" w:hAnsi="Tahoma" w:cs="Tahoma"/>
        </w:rPr>
        <w:t>i st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o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ą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-9"/>
        </w:rPr>
        <w:t xml:space="preserve">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ie</w:t>
      </w:r>
      <w:r w:rsidRPr="007524DA">
        <w:rPr>
          <w:rFonts w:ascii="Tahoma" w:eastAsia="Tahoma" w:hAnsi="Tahoma" w:cs="Tahoma"/>
          <w:spacing w:val="-3"/>
        </w:rPr>
        <w:t xml:space="preserve"> 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</w:rPr>
        <w:t>i</w:t>
      </w:r>
      <w:r w:rsidRPr="007524DA">
        <w:rPr>
          <w:rFonts w:ascii="Tahoma" w:eastAsia="Tahoma" w:hAnsi="Tahoma" w:cs="Tahoma"/>
          <w:spacing w:val="1"/>
        </w:rPr>
        <w:t>ę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e</w:t>
      </w:r>
      <w:r w:rsidRPr="007524DA">
        <w:rPr>
          <w:rFonts w:ascii="Tahoma" w:eastAsia="Tahoma" w:hAnsi="Tahoma" w:cs="Tahoma"/>
        </w:rPr>
        <w:t>j</w:t>
      </w:r>
      <w:r w:rsidRPr="007524DA">
        <w:rPr>
          <w:rFonts w:ascii="Tahoma" w:eastAsia="Tahoma" w:hAnsi="Tahoma" w:cs="Tahoma"/>
          <w:spacing w:val="-5"/>
        </w:rPr>
        <w:t xml:space="preserve"> 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</w:rPr>
        <w:t>iż</w:t>
      </w:r>
      <w:r w:rsidRPr="007524DA">
        <w:rPr>
          <w:rFonts w:ascii="Tahoma" w:eastAsia="Tahoma" w:hAnsi="Tahoma" w:cs="Tahoma"/>
          <w:spacing w:val="1"/>
        </w:rPr>
        <w:t xml:space="preserve"> </w:t>
      </w:r>
      <w:r w:rsidRPr="007524DA">
        <w:rPr>
          <w:rFonts w:ascii="Tahoma" w:eastAsia="Tahoma" w:hAnsi="Tahoma" w:cs="Tahoma"/>
        </w:rPr>
        <w:t>……</w:t>
      </w:r>
      <w:r w:rsidRPr="007524DA">
        <w:rPr>
          <w:rFonts w:ascii="Tahoma" w:eastAsia="Tahoma" w:hAnsi="Tahoma" w:cs="Tahoma"/>
          <w:spacing w:val="-2"/>
        </w:rPr>
        <w:t xml:space="preserve"> </w:t>
      </w:r>
      <w:r w:rsidRPr="007524DA">
        <w:rPr>
          <w:rFonts w:ascii="Tahoma" w:eastAsia="Tahoma" w:hAnsi="Tahoma" w:cs="Tahoma"/>
        </w:rPr>
        <w:t>%</w:t>
      </w:r>
      <w:r w:rsidRPr="007524DA">
        <w:rPr>
          <w:rFonts w:ascii="Tahoma" w:eastAsia="Tahoma" w:hAnsi="Tahoma" w:cs="Tahoma"/>
          <w:spacing w:val="-2"/>
        </w:rPr>
        <w:t xml:space="preserve"> </w:t>
      </w:r>
      <w:r w:rsidRPr="007524DA">
        <w:rPr>
          <w:rFonts w:ascii="Tahoma" w:eastAsia="Tahoma" w:hAnsi="Tahoma" w:cs="Tahoma"/>
          <w:spacing w:val="-1"/>
        </w:rPr>
        <w:t>c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  <w:spacing w:val="3"/>
        </w:rPr>
        <w:t>ł</w:t>
      </w:r>
      <w:r w:rsidRPr="007524DA">
        <w:rPr>
          <w:rFonts w:ascii="Tahoma" w:eastAsia="Tahoma" w:hAnsi="Tahoma" w:cs="Tahoma"/>
          <w:spacing w:val="-3"/>
        </w:rPr>
        <w:t>k</w:t>
      </w:r>
      <w:r w:rsidRPr="007524DA">
        <w:rPr>
          <w:rFonts w:ascii="Tahoma" w:eastAsia="Tahoma" w:hAnsi="Tahoma" w:cs="Tahoma"/>
        </w:rPr>
        <w:t>o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4"/>
        </w:rPr>
        <w:t>i</w:t>
      </w:r>
      <w:r w:rsidRPr="007524DA">
        <w:rPr>
          <w:rFonts w:ascii="Tahoma" w:eastAsia="Tahoma" w:hAnsi="Tahoma" w:cs="Tahoma"/>
        </w:rPr>
        <w:t>t</w:t>
      </w:r>
      <w:r w:rsidRPr="007524DA">
        <w:rPr>
          <w:rFonts w:ascii="Tahoma" w:eastAsia="Tahoma" w:hAnsi="Tahoma" w:cs="Tahoma"/>
          <w:spacing w:val="-3"/>
        </w:rPr>
        <w:t>y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-11"/>
        </w:rPr>
        <w:t xml:space="preserve"> </w:t>
      </w:r>
      <w:r w:rsidRPr="007524DA">
        <w:rPr>
          <w:rFonts w:ascii="Tahoma" w:eastAsia="Tahoma" w:hAnsi="Tahoma" w:cs="Tahoma"/>
          <w:spacing w:val="1"/>
        </w:rPr>
        <w:t>w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</w:rPr>
        <w:t>d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t</w:t>
      </w:r>
      <w:r w:rsidRPr="007524DA">
        <w:rPr>
          <w:rFonts w:ascii="Tahoma" w:eastAsia="Tahoma" w:hAnsi="Tahoma" w:cs="Tahoma"/>
          <w:spacing w:val="1"/>
        </w:rPr>
        <w:t>k</w:t>
      </w:r>
      <w:r w:rsidRPr="007524DA">
        <w:rPr>
          <w:rFonts w:ascii="Tahoma" w:eastAsia="Tahoma" w:hAnsi="Tahoma" w:cs="Tahoma"/>
        </w:rPr>
        <w:t>ów</w:t>
      </w:r>
      <w:r w:rsidRPr="007524DA">
        <w:rPr>
          <w:rFonts w:ascii="Tahoma" w:eastAsia="Tahoma" w:hAnsi="Tahoma" w:cs="Tahoma"/>
          <w:spacing w:val="-9"/>
        </w:rPr>
        <w:t xml:space="preserve"> </w:t>
      </w:r>
      <w:r w:rsidRPr="007524DA">
        <w:rPr>
          <w:rFonts w:ascii="Tahoma" w:eastAsia="Tahoma" w:hAnsi="Tahoma" w:cs="Tahoma"/>
          <w:spacing w:val="-1"/>
        </w:rPr>
        <w:t>kw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li</w:t>
      </w:r>
      <w:r w:rsidRPr="007524DA">
        <w:rPr>
          <w:rFonts w:ascii="Tahoma" w:eastAsia="Tahoma" w:hAnsi="Tahoma" w:cs="Tahoma"/>
          <w:spacing w:val="-1"/>
        </w:rPr>
        <w:t>f</w:t>
      </w:r>
      <w:r w:rsidRPr="007524DA">
        <w:rPr>
          <w:rFonts w:ascii="Tahoma" w:eastAsia="Tahoma" w:hAnsi="Tahoma" w:cs="Tahoma"/>
          <w:spacing w:val="2"/>
        </w:rPr>
        <w:t>i</w:t>
      </w:r>
      <w:r w:rsidRPr="007524DA">
        <w:rPr>
          <w:rFonts w:ascii="Tahoma" w:eastAsia="Tahoma" w:hAnsi="Tahoma" w:cs="Tahoma"/>
          <w:spacing w:val="-3"/>
        </w:rPr>
        <w:t>k</w:t>
      </w:r>
      <w:r w:rsidRPr="007524DA">
        <w:rPr>
          <w:rFonts w:ascii="Tahoma" w:eastAsia="Tahoma" w:hAnsi="Tahoma" w:cs="Tahoma"/>
          <w:spacing w:val="2"/>
        </w:rPr>
        <w:t>o</w:t>
      </w:r>
      <w:r w:rsidRPr="007524DA">
        <w:rPr>
          <w:rFonts w:ascii="Tahoma" w:eastAsia="Tahoma" w:hAnsi="Tahoma" w:cs="Tahoma"/>
          <w:spacing w:val="-1"/>
        </w:rPr>
        <w:t>w</w:t>
      </w:r>
      <w:r w:rsidRPr="007524DA">
        <w:rPr>
          <w:rFonts w:ascii="Tahoma" w:eastAsia="Tahoma" w:hAnsi="Tahoma" w:cs="Tahoma"/>
          <w:spacing w:val="1"/>
        </w:rPr>
        <w:t>a</w:t>
      </w:r>
      <w:r w:rsidRPr="007524DA">
        <w:rPr>
          <w:rFonts w:ascii="Tahoma" w:eastAsia="Tahoma" w:hAnsi="Tahoma" w:cs="Tahoma"/>
        </w:rPr>
        <w:t>l</w:t>
      </w:r>
      <w:r w:rsidRPr="007524DA">
        <w:rPr>
          <w:rFonts w:ascii="Tahoma" w:eastAsia="Tahoma" w:hAnsi="Tahoma" w:cs="Tahoma"/>
          <w:spacing w:val="-1"/>
        </w:rPr>
        <w:t>n</w:t>
      </w:r>
      <w:r w:rsidRPr="007524DA">
        <w:rPr>
          <w:rFonts w:ascii="Tahoma" w:eastAsia="Tahoma" w:hAnsi="Tahoma" w:cs="Tahoma"/>
          <w:spacing w:val="-3"/>
        </w:rPr>
        <w:t>y</w:t>
      </w:r>
      <w:r w:rsidRPr="007524DA">
        <w:rPr>
          <w:rFonts w:ascii="Tahoma" w:eastAsia="Tahoma" w:hAnsi="Tahoma" w:cs="Tahoma"/>
          <w:spacing w:val="2"/>
        </w:rPr>
        <w:t>c</w:t>
      </w:r>
      <w:r w:rsidRPr="007524DA">
        <w:rPr>
          <w:rFonts w:ascii="Tahoma" w:eastAsia="Tahoma" w:hAnsi="Tahoma" w:cs="Tahoma"/>
        </w:rPr>
        <w:t>h</w:t>
      </w:r>
      <w:r w:rsidRPr="007524DA">
        <w:rPr>
          <w:rFonts w:ascii="Tahoma" w:eastAsia="Tahoma" w:hAnsi="Tahoma" w:cs="Tahoma"/>
          <w:spacing w:val="-15"/>
        </w:rPr>
        <w:t xml:space="preserve"> </w:t>
      </w:r>
      <w:r w:rsidRPr="007524DA">
        <w:rPr>
          <w:rFonts w:ascii="Tahoma" w:eastAsia="Tahoma" w:hAnsi="Tahoma" w:cs="Tahoma"/>
          <w:spacing w:val="4"/>
        </w:rPr>
        <w:t>p</w:t>
      </w:r>
      <w:r w:rsidRPr="007524DA">
        <w:rPr>
          <w:rFonts w:ascii="Tahoma" w:eastAsia="Tahoma" w:hAnsi="Tahoma" w:cs="Tahoma"/>
        </w:rPr>
        <w:t>ro</w:t>
      </w:r>
      <w:r w:rsidRPr="007524DA">
        <w:rPr>
          <w:rFonts w:ascii="Tahoma" w:eastAsia="Tahoma" w:hAnsi="Tahoma" w:cs="Tahoma"/>
          <w:spacing w:val="-1"/>
        </w:rPr>
        <w:t>j</w:t>
      </w:r>
      <w:r w:rsidRPr="007524DA">
        <w:rPr>
          <w:rFonts w:ascii="Tahoma" w:eastAsia="Tahoma" w:hAnsi="Tahoma" w:cs="Tahoma"/>
          <w:spacing w:val="3"/>
        </w:rPr>
        <w:t>e</w:t>
      </w:r>
      <w:r w:rsidRPr="007524DA">
        <w:rPr>
          <w:rFonts w:ascii="Tahoma" w:eastAsia="Tahoma" w:hAnsi="Tahoma" w:cs="Tahoma"/>
          <w:spacing w:val="1"/>
        </w:rPr>
        <w:t>k</w:t>
      </w:r>
      <w:r w:rsidRPr="007524DA">
        <w:rPr>
          <w:rFonts w:ascii="Tahoma" w:eastAsia="Tahoma" w:hAnsi="Tahoma" w:cs="Tahoma"/>
        </w:rPr>
        <w:t>t</w:t>
      </w:r>
      <w:r w:rsidRPr="007524DA">
        <w:rPr>
          <w:rFonts w:ascii="Tahoma" w:eastAsia="Tahoma" w:hAnsi="Tahoma" w:cs="Tahoma"/>
          <w:spacing w:val="-1"/>
        </w:rPr>
        <w:t>u</w:t>
      </w:r>
      <w:r w:rsidRPr="007524DA">
        <w:rPr>
          <w:rFonts w:ascii="Tahoma" w:eastAsia="Tahoma" w:hAnsi="Tahoma" w:cs="Tahoma"/>
        </w:rPr>
        <w:t>,</w:t>
      </w:r>
      <w:r w:rsidRPr="007524DA">
        <w:rPr>
          <w:rFonts w:ascii="Tahoma" w:eastAsia="Tahoma" w:hAnsi="Tahoma" w:cs="Tahoma"/>
          <w:spacing w:val="-8"/>
        </w:rPr>
        <w:t xml:space="preserve"> </w:t>
      </w:r>
      <w:r w:rsidRPr="007524DA">
        <w:rPr>
          <w:rFonts w:ascii="Tahoma" w:eastAsia="Tahoma" w:hAnsi="Tahoma" w:cs="Tahoma"/>
        </w:rPr>
        <w:t>w</w:t>
      </w:r>
      <w:r w:rsidRPr="007524DA">
        <w:rPr>
          <w:rFonts w:ascii="Tahoma" w:eastAsia="Tahoma" w:hAnsi="Tahoma" w:cs="Tahoma"/>
          <w:spacing w:val="-1"/>
        </w:rPr>
        <w:t xml:space="preserve"> </w:t>
      </w:r>
      <w:r w:rsidRPr="007524DA">
        <w:rPr>
          <w:rFonts w:ascii="Tahoma" w:eastAsia="Tahoma" w:hAnsi="Tahoma" w:cs="Tahoma"/>
          <w:spacing w:val="-2"/>
        </w:rPr>
        <w:t>t</w:t>
      </w:r>
      <w:r w:rsidRPr="007524DA">
        <w:rPr>
          <w:rFonts w:ascii="Tahoma" w:eastAsia="Tahoma" w:hAnsi="Tahoma" w:cs="Tahoma"/>
          <w:spacing w:val="-1"/>
        </w:rPr>
        <w:t>y</w:t>
      </w:r>
      <w:r w:rsidRPr="007524DA">
        <w:rPr>
          <w:rFonts w:ascii="Tahoma" w:eastAsia="Tahoma" w:hAnsi="Tahoma" w:cs="Tahoma"/>
          <w:spacing w:val="3"/>
        </w:rPr>
        <w:t>m</w:t>
      </w:r>
      <w:r w:rsidRPr="007524DA">
        <w:rPr>
          <w:rFonts w:ascii="Tahoma" w:eastAsia="Tahoma" w:hAnsi="Tahoma" w:cs="Tahoma"/>
        </w:rPr>
        <w:t>:</w:t>
      </w:r>
    </w:p>
    <w:p w14:paraId="45EDB54D" w14:textId="13EB0A4A" w:rsidR="00156B74" w:rsidRPr="006D274F" w:rsidRDefault="00156B74" w:rsidP="000E6590">
      <w:pPr>
        <w:pStyle w:val="Akapitzlist"/>
        <w:numPr>
          <w:ilvl w:val="0"/>
          <w:numId w:val="46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p</w:t>
      </w:r>
      <w:r w:rsidRPr="006D274F">
        <w:rPr>
          <w:rFonts w:ascii="Tahoma" w:eastAsia="Tahoma" w:hAnsi="Tahoma" w:cs="Tahoma"/>
          <w:spacing w:val="1"/>
        </w:rPr>
        <w:t>ła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ość</w:t>
      </w:r>
      <w:r w:rsidRPr="006D274F">
        <w:rPr>
          <w:rFonts w:ascii="Tahoma" w:eastAsia="Tahoma" w:hAnsi="Tahoma" w:cs="Tahoma"/>
          <w:spacing w:val="2"/>
        </w:rPr>
        <w:t xml:space="preserve"> </w:t>
      </w:r>
      <w:r w:rsidRPr="006D274F">
        <w:rPr>
          <w:rFonts w:ascii="Tahoma" w:eastAsia="Tahoma" w:hAnsi="Tahoma" w:cs="Tahoma"/>
        </w:rPr>
        <w:t>ze</w:t>
      </w:r>
      <w:r w:rsidRPr="006D274F">
        <w:rPr>
          <w:rFonts w:ascii="Tahoma" w:eastAsia="Tahoma" w:hAnsi="Tahoma" w:cs="Tahoma"/>
          <w:spacing w:val="11"/>
        </w:rPr>
        <w:t xml:space="preserve"> </w:t>
      </w:r>
      <w:r w:rsidRPr="006D274F">
        <w:rPr>
          <w:rFonts w:ascii="Tahoma" w:eastAsia="Tahoma" w:hAnsi="Tahoma" w:cs="Tahoma"/>
        </w:rPr>
        <w:t>środk</w:t>
      </w:r>
      <w:r w:rsidRPr="006D274F">
        <w:rPr>
          <w:rFonts w:ascii="Tahoma" w:eastAsia="Tahoma" w:hAnsi="Tahoma" w:cs="Tahoma"/>
          <w:spacing w:val="-1"/>
        </w:rPr>
        <w:t>ó</w:t>
      </w:r>
      <w:r w:rsidRPr="006D274F">
        <w:rPr>
          <w:rFonts w:ascii="Tahoma" w:eastAsia="Tahoma" w:hAnsi="Tahoma" w:cs="Tahoma"/>
        </w:rPr>
        <w:t>w</w:t>
      </w:r>
      <w:r w:rsidRPr="006D274F">
        <w:rPr>
          <w:rFonts w:ascii="Tahoma" w:eastAsia="Tahoma" w:hAnsi="Tahoma" w:cs="Tahoma"/>
          <w:spacing w:val="5"/>
        </w:rPr>
        <w:t xml:space="preserve"> 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u</w:t>
      </w:r>
      <w:r w:rsidRPr="006D274F">
        <w:rPr>
          <w:rFonts w:ascii="Tahoma" w:eastAsia="Tahoma" w:hAnsi="Tahoma" w:cs="Tahoma"/>
        </w:rPr>
        <w:t>ro</w:t>
      </w:r>
      <w:r w:rsidRPr="006D274F">
        <w:rPr>
          <w:rFonts w:ascii="Tahoma" w:eastAsia="Tahoma" w:hAnsi="Tahoma" w:cs="Tahoma"/>
          <w:spacing w:val="3"/>
        </w:rPr>
        <w:t>p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</w:rPr>
        <w:t>s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2"/>
        </w:rPr>
        <w:t>i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h w</w:t>
      </w:r>
      <w:r w:rsidRPr="006D274F">
        <w:rPr>
          <w:rFonts w:ascii="Tahoma" w:eastAsia="Tahoma" w:hAnsi="Tahoma" w:cs="Tahoma"/>
          <w:spacing w:val="9"/>
        </w:rPr>
        <w:t xml:space="preserve"> 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3"/>
        </w:rPr>
        <w:t>w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6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8"/>
        </w:rPr>
        <w:t xml:space="preserve"> </w:t>
      </w:r>
      <w:r w:rsidRPr="006D274F">
        <w:rPr>
          <w:rFonts w:ascii="Tahoma" w:eastAsia="Tahoma" w:hAnsi="Tahoma" w:cs="Tahoma"/>
          <w:spacing w:val="3"/>
        </w:rPr>
        <w:t>P</w:t>
      </w:r>
      <w:r w:rsidRPr="006D274F">
        <w:rPr>
          <w:rFonts w:ascii="Tahoma" w:eastAsia="Tahoma" w:hAnsi="Tahoma" w:cs="Tahoma"/>
          <w:spacing w:val="-1"/>
        </w:rPr>
        <w:t>L</w:t>
      </w:r>
      <w:r w:rsidRPr="006D274F">
        <w:rPr>
          <w:rFonts w:ascii="Tahoma" w:eastAsia="Tahoma" w:hAnsi="Tahoma" w:cs="Tahoma"/>
        </w:rPr>
        <w:t>N</w:t>
      </w:r>
      <w:r w:rsidRPr="006D274F">
        <w:rPr>
          <w:rFonts w:ascii="Tahoma" w:eastAsia="Tahoma" w:hAnsi="Tahoma" w:cs="Tahoma"/>
          <w:spacing w:val="14"/>
        </w:rPr>
        <w:t xml:space="preserve"> </w:t>
      </w:r>
      <w:r w:rsidRPr="006D274F">
        <w:rPr>
          <w:rFonts w:ascii="Tahoma" w:eastAsia="Tahoma" w:hAnsi="Tahoma" w:cs="Tahoma"/>
        </w:rPr>
        <w:t>(s</w:t>
      </w:r>
      <w:r w:rsidRPr="006D274F">
        <w:rPr>
          <w:rFonts w:ascii="Tahoma" w:eastAsia="Tahoma" w:hAnsi="Tahoma" w:cs="Tahoma"/>
          <w:spacing w:val="3"/>
        </w:rPr>
        <w:t>ł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3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1"/>
        </w:rPr>
        <w:t>)</w:t>
      </w:r>
      <w:r w:rsidRPr="006D274F">
        <w:rPr>
          <w:rFonts w:ascii="Tahoma" w:eastAsia="Tahoma" w:hAnsi="Tahoma" w:cs="Tahoma"/>
        </w:rPr>
        <w:t>,</w:t>
      </w:r>
      <w:r w:rsidRPr="006D274F">
        <w:rPr>
          <w:rFonts w:ascii="Tahoma" w:eastAsia="Tahoma" w:hAnsi="Tahoma" w:cs="Tahoma"/>
          <w:spacing w:val="8"/>
        </w:rPr>
        <w:t xml:space="preserve"> </w:t>
      </w:r>
      <w:r w:rsidRPr="006D274F">
        <w:rPr>
          <w:rFonts w:ascii="Tahoma" w:eastAsia="Tahoma" w:hAnsi="Tahoma" w:cs="Tahoma"/>
          <w:spacing w:val="2"/>
        </w:rPr>
        <w:t>c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7"/>
        </w:rPr>
        <w:t xml:space="preserve"> </w:t>
      </w:r>
      <w:r w:rsidRPr="006D274F">
        <w:rPr>
          <w:rFonts w:ascii="Tahoma" w:eastAsia="Tahoma" w:hAnsi="Tahoma" w:cs="Tahoma"/>
        </w:rPr>
        <w:t>st</w:t>
      </w:r>
      <w:r w:rsidRPr="006D274F">
        <w:rPr>
          <w:rFonts w:ascii="Tahoma" w:eastAsia="Tahoma" w:hAnsi="Tahoma" w:cs="Tahoma"/>
          <w:spacing w:val="1"/>
        </w:rPr>
        <w:t>an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3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3"/>
        </w:rPr>
        <w:t>…</w:t>
      </w:r>
      <w:r w:rsidRPr="006D274F">
        <w:rPr>
          <w:rFonts w:ascii="Tahoma" w:eastAsia="Tahoma" w:hAnsi="Tahoma" w:cs="Tahoma"/>
          <w:spacing w:val="2"/>
        </w:rPr>
        <w:t>.</w:t>
      </w:r>
      <w:r w:rsidRPr="006D274F">
        <w:rPr>
          <w:rFonts w:ascii="Tahoma" w:eastAsia="Tahoma" w:hAnsi="Tahoma" w:cs="Tahoma"/>
        </w:rPr>
        <w:t>%</w:t>
      </w:r>
      <w:r w:rsidRPr="006D274F">
        <w:rPr>
          <w:rFonts w:ascii="Tahoma" w:eastAsia="Tahoma" w:hAnsi="Tahoma" w:cs="Tahoma"/>
          <w:spacing w:val="3"/>
        </w:rPr>
        <w:t xml:space="preserve"> 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3"/>
        </w:rPr>
        <w:t>ł</w:t>
      </w:r>
      <w:r w:rsidRPr="006D274F">
        <w:rPr>
          <w:rFonts w:ascii="Tahoma" w:eastAsia="Tahoma" w:hAnsi="Tahoma" w:cs="Tahoma"/>
          <w:spacing w:val="-3"/>
        </w:rPr>
        <w:t>k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it</w:t>
      </w:r>
      <w:r w:rsidRPr="006D274F">
        <w:rPr>
          <w:rFonts w:ascii="Tahoma" w:eastAsia="Tahoma" w:hAnsi="Tahoma" w:cs="Tahoma"/>
          <w:spacing w:val="-3"/>
        </w:rPr>
        <w:t>y</w:t>
      </w:r>
      <w:r w:rsidRPr="006D274F">
        <w:rPr>
          <w:rFonts w:ascii="Tahoma" w:eastAsia="Tahoma" w:hAnsi="Tahoma" w:cs="Tahoma"/>
          <w:spacing w:val="2"/>
        </w:rPr>
        <w:t>c</w:t>
      </w:r>
      <w:r w:rsidRPr="006D274F">
        <w:rPr>
          <w:rFonts w:ascii="Tahoma" w:eastAsia="Tahoma" w:hAnsi="Tahoma" w:cs="Tahoma"/>
        </w:rPr>
        <w:t xml:space="preserve">h 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  <w:spacing w:val="-1"/>
        </w:rPr>
        <w:t>y</w:t>
      </w:r>
      <w:r w:rsidRPr="006D274F">
        <w:rPr>
          <w:rFonts w:ascii="Tahoma" w:eastAsia="Tahoma" w:hAnsi="Tahoma" w:cs="Tahoma"/>
        </w:rPr>
        <w:t>d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</w:rPr>
        <w:t>ów</w:t>
      </w:r>
      <w:r w:rsidRPr="006D274F">
        <w:rPr>
          <w:rFonts w:ascii="Tahoma" w:eastAsia="Tahoma" w:hAnsi="Tahoma" w:cs="Tahoma"/>
          <w:spacing w:val="-9"/>
        </w:rPr>
        <w:t xml:space="preserve"> </w:t>
      </w:r>
      <w:r w:rsidRPr="006D274F">
        <w:rPr>
          <w:rFonts w:ascii="Tahoma" w:eastAsia="Tahoma" w:hAnsi="Tahoma" w:cs="Tahoma"/>
          <w:spacing w:val="-1"/>
        </w:rPr>
        <w:t>kw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l</w:t>
      </w:r>
      <w:r w:rsidRPr="006D274F">
        <w:rPr>
          <w:rFonts w:ascii="Tahoma" w:eastAsia="Tahoma" w:hAnsi="Tahoma" w:cs="Tahoma"/>
          <w:spacing w:val="2"/>
        </w:rPr>
        <w:t>i</w:t>
      </w:r>
      <w:r w:rsidRPr="006D274F">
        <w:rPr>
          <w:rFonts w:ascii="Tahoma" w:eastAsia="Tahoma" w:hAnsi="Tahoma" w:cs="Tahoma"/>
          <w:spacing w:val="-1"/>
        </w:rPr>
        <w:t>f</w:t>
      </w:r>
      <w:r w:rsidRPr="006D274F">
        <w:rPr>
          <w:rFonts w:ascii="Tahoma" w:eastAsia="Tahoma" w:hAnsi="Tahoma" w:cs="Tahoma"/>
        </w:rPr>
        <w:t>i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2"/>
        </w:rPr>
        <w:t>w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</w:rPr>
        <w:t>l</w:t>
      </w:r>
      <w:r w:rsidRPr="006D274F">
        <w:rPr>
          <w:rFonts w:ascii="Tahoma" w:eastAsia="Tahoma" w:hAnsi="Tahoma" w:cs="Tahoma"/>
          <w:spacing w:val="-1"/>
        </w:rPr>
        <w:t>nyc</w:t>
      </w:r>
      <w:r w:rsidRPr="006D274F">
        <w:rPr>
          <w:rFonts w:ascii="Tahoma" w:eastAsia="Tahoma" w:hAnsi="Tahoma" w:cs="Tahoma"/>
        </w:rPr>
        <w:t>h</w:t>
      </w:r>
      <w:r w:rsidRPr="006D274F">
        <w:rPr>
          <w:rFonts w:ascii="Tahoma" w:eastAsia="Tahoma" w:hAnsi="Tahoma" w:cs="Tahoma"/>
          <w:spacing w:val="-13"/>
        </w:rPr>
        <w:t xml:space="preserve"> </w:t>
      </w:r>
      <w:r w:rsidRPr="006D274F">
        <w:rPr>
          <w:rFonts w:ascii="Tahoma" w:eastAsia="Tahoma" w:hAnsi="Tahoma" w:cs="Tahoma"/>
          <w:spacing w:val="3"/>
        </w:rPr>
        <w:t>p</w:t>
      </w:r>
      <w:r w:rsidRPr="006D274F">
        <w:rPr>
          <w:rFonts w:ascii="Tahoma" w:eastAsia="Tahoma" w:hAnsi="Tahoma" w:cs="Tahoma"/>
        </w:rPr>
        <w:t>ro</w:t>
      </w:r>
      <w:r w:rsidRPr="006D274F">
        <w:rPr>
          <w:rFonts w:ascii="Tahoma" w:eastAsia="Tahoma" w:hAnsi="Tahoma" w:cs="Tahoma"/>
          <w:spacing w:val="-1"/>
        </w:rPr>
        <w:t>j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</w:rPr>
        <w:t>t</w:t>
      </w:r>
      <w:r w:rsidRPr="006D274F">
        <w:rPr>
          <w:rFonts w:ascii="Tahoma" w:eastAsia="Tahoma" w:hAnsi="Tahoma" w:cs="Tahoma"/>
          <w:spacing w:val="1"/>
        </w:rPr>
        <w:t>u</w:t>
      </w:r>
      <w:r w:rsidRPr="006D274F">
        <w:rPr>
          <w:rFonts w:ascii="Tahoma" w:eastAsia="Tahoma" w:hAnsi="Tahoma" w:cs="Tahoma"/>
        </w:rPr>
        <w:t>;</w:t>
      </w:r>
    </w:p>
    <w:p w14:paraId="4B512C61" w14:textId="4FD3A60B" w:rsidR="00156B74" w:rsidRPr="006D274F" w:rsidRDefault="00156B74" w:rsidP="000E6590">
      <w:pPr>
        <w:pStyle w:val="Akapitzlist"/>
        <w:numPr>
          <w:ilvl w:val="0"/>
          <w:numId w:val="46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do</w:t>
      </w:r>
      <w:r w:rsidRPr="006D274F">
        <w:rPr>
          <w:rFonts w:ascii="Tahoma" w:eastAsia="Tahoma" w:hAnsi="Tahoma" w:cs="Tahoma"/>
          <w:spacing w:val="1"/>
        </w:rPr>
        <w:t>ta</w:t>
      </w:r>
      <w:r w:rsidRPr="006D274F">
        <w:rPr>
          <w:rFonts w:ascii="Tahoma" w:eastAsia="Tahoma" w:hAnsi="Tahoma" w:cs="Tahoma"/>
          <w:spacing w:val="-1"/>
        </w:rPr>
        <w:t>cj</w:t>
      </w:r>
      <w:r w:rsidRPr="006D274F">
        <w:rPr>
          <w:rFonts w:ascii="Tahoma" w:eastAsia="Tahoma" w:hAnsi="Tahoma" w:cs="Tahoma"/>
        </w:rPr>
        <w:t>ę</w:t>
      </w:r>
      <w:r w:rsidRPr="006D274F">
        <w:rPr>
          <w:rFonts w:ascii="Tahoma" w:eastAsia="Tahoma" w:hAnsi="Tahoma" w:cs="Tahoma"/>
          <w:spacing w:val="9"/>
        </w:rPr>
        <w:t xml:space="preserve"> 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</w:rPr>
        <w:t>lo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 xml:space="preserve">ą z </w:t>
      </w:r>
      <w:r w:rsidRPr="006D274F">
        <w:rPr>
          <w:rFonts w:ascii="Tahoma" w:eastAsia="Tahoma" w:hAnsi="Tahoma" w:cs="Tahoma"/>
          <w:spacing w:val="2"/>
        </w:rPr>
        <w:t>b</w:t>
      </w:r>
      <w:r w:rsidRPr="006D274F">
        <w:rPr>
          <w:rFonts w:ascii="Tahoma" w:eastAsia="Tahoma" w:hAnsi="Tahoma" w:cs="Tahoma"/>
          <w:spacing w:val="-1"/>
        </w:rPr>
        <w:t>u</w:t>
      </w:r>
      <w:r w:rsidRPr="006D274F">
        <w:rPr>
          <w:rFonts w:ascii="Tahoma" w:eastAsia="Tahoma" w:hAnsi="Tahoma" w:cs="Tahoma"/>
        </w:rPr>
        <w:t>dż</w:t>
      </w:r>
      <w:r w:rsidRPr="006D274F">
        <w:rPr>
          <w:rFonts w:ascii="Tahoma" w:eastAsia="Tahoma" w:hAnsi="Tahoma" w:cs="Tahoma"/>
          <w:spacing w:val="1"/>
        </w:rPr>
        <w:t>e</w:t>
      </w:r>
      <w:r w:rsidRPr="006D274F">
        <w:rPr>
          <w:rFonts w:ascii="Tahoma" w:eastAsia="Tahoma" w:hAnsi="Tahoma" w:cs="Tahoma"/>
          <w:spacing w:val="3"/>
        </w:rPr>
        <w:t>t</w:t>
      </w:r>
      <w:r w:rsidRPr="006D274F">
        <w:rPr>
          <w:rFonts w:ascii="Tahoma" w:eastAsia="Tahoma" w:hAnsi="Tahoma" w:cs="Tahoma"/>
        </w:rPr>
        <w:t>u</w:t>
      </w:r>
      <w:r w:rsidRPr="006D274F">
        <w:rPr>
          <w:rFonts w:ascii="Tahoma" w:eastAsia="Tahoma" w:hAnsi="Tahoma" w:cs="Tahoma"/>
          <w:spacing w:val="4"/>
        </w:rPr>
        <w:t xml:space="preserve"> 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-2"/>
        </w:rPr>
        <w:t>r</w:t>
      </w:r>
      <w:r w:rsidRPr="006D274F">
        <w:rPr>
          <w:rFonts w:ascii="Tahoma" w:eastAsia="Tahoma" w:hAnsi="Tahoma" w:cs="Tahoma"/>
          <w:spacing w:val="1"/>
        </w:rPr>
        <w:t>aj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we</w:t>
      </w:r>
      <w:r w:rsidRPr="006D274F">
        <w:rPr>
          <w:rFonts w:ascii="Tahoma" w:eastAsia="Tahoma" w:hAnsi="Tahoma" w:cs="Tahoma"/>
        </w:rPr>
        <w:t>go</w:t>
      </w:r>
      <w:r w:rsidRPr="006D274F">
        <w:rPr>
          <w:rFonts w:ascii="Tahoma" w:eastAsia="Tahoma" w:hAnsi="Tahoma" w:cs="Tahoma"/>
          <w:spacing w:val="3"/>
        </w:rPr>
        <w:t xml:space="preserve"> </w:t>
      </w:r>
      <w:r w:rsidRPr="006D274F">
        <w:rPr>
          <w:rFonts w:ascii="Tahoma" w:eastAsia="Tahoma" w:hAnsi="Tahoma" w:cs="Tahoma"/>
        </w:rPr>
        <w:t xml:space="preserve">w 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ie … P</w:t>
      </w:r>
      <w:r w:rsidRPr="006D274F">
        <w:rPr>
          <w:rFonts w:ascii="Tahoma" w:eastAsia="Tahoma" w:hAnsi="Tahoma" w:cs="Tahoma"/>
          <w:spacing w:val="1"/>
        </w:rPr>
        <w:t>L</w:t>
      </w:r>
      <w:r w:rsidRPr="006D274F">
        <w:rPr>
          <w:rFonts w:ascii="Tahoma" w:eastAsia="Tahoma" w:hAnsi="Tahoma" w:cs="Tahoma"/>
        </w:rPr>
        <w:t>N</w:t>
      </w:r>
      <w:r w:rsidRPr="006D274F">
        <w:rPr>
          <w:rFonts w:ascii="Tahoma" w:eastAsia="Tahoma" w:hAnsi="Tahoma" w:cs="Tahoma"/>
          <w:spacing w:val="8"/>
        </w:rPr>
        <w:t xml:space="preserve"> </w:t>
      </w:r>
      <w:r w:rsidRPr="006D274F">
        <w:rPr>
          <w:rFonts w:ascii="Tahoma" w:eastAsia="Tahoma" w:hAnsi="Tahoma" w:cs="Tahoma"/>
        </w:rPr>
        <w:t>(s</w:t>
      </w:r>
      <w:r w:rsidRPr="006D274F">
        <w:rPr>
          <w:rFonts w:ascii="Tahoma" w:eastAsia="Tahoma" w:hAnsi="Tahoma" w:cs="Tahoma"/>
          <w:spacing w:val="1"/>
        </w:rPr>
        <w:t>ł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3"/>
        </w:rPr>
        <w:t>w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7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1"/>
        </w:rPr>
        <w:t>)</w:t>
      </w:r>
      <w:r w:rsidRPr="006D274F">
        <w:rPr>
          <w:rFonts w:ascii="Tahoma" w:eastAsia="Tahoma" w:hAnsi="Tahoma" w:cs="Tahoma"/>
        </w:rPr>
        <w:t xml:space="preserve">, 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o st</w:t>
      </w:r>
      <w:r w:rsidRPr="006D274F">
        <w:rPr>
          <w:rFonts w:ascii="Tahoma" w:eastAsia="Tahoma" w:hAnsi="Tahoma" w:cs="Tahoma"/>
          <w:spacing w:val="1"/>
        </w:rPr>
        <w:t>a</w:t>
      </w:r>
      <w:r w:rsidRPr="006D274F">
        <w:rPr>
          <w:rFonts w:ascii="Tahoma" w:eastAsia="Tahoma" w:hAnsi="Tahoma" w:cs="Tahoma"/>
          <w:spacing w:val="-1"/>
        </w:rPr>
        <w:t>n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i …</w:t>
      </w:r>
      <w:r w:rsidRPr="006D274F">
        <w:rPr>
          <w:rFonts w:ascii="Tahoma" w:eastAsia="Tahoma" w:hAnsi="Tahoma" w:cs="Tahoma"/>
          <w:spacing w:val="1"/>
        </w:rPr>
        <w:t>…</w:t>
      </w:r>
      <w:r w:rsidRPr="006D274F">
        <w:rPr>
          <w:rFonts w:ascii="Tahoma" w:eastAsia="Tahoma" w:hAnsi="Tahoma" w:cs="Tahoma"/>
          <w:spacing w:val="2"/>
        </w:rPr>
        <w:t>.</w:t>
      </w:r>
      <w:r w:rsidRPr="006D274F">
        <w:rPr>
          <w:rFonts w:ascii="Tahoma" w:eastAsia="Tahoma" w:hAnsi="Tahoma" w:cs="Tahoma"/>
        </w:rPr>
        <w:t>%</w:t>
      </w:r>
      <w:r w:rsidR="007524DA" w:rsidRPr="006D274F">
        <w:rPr>
          <w:rFonts w:ascii="Tahoma" w:eastAsia="Tahoma" w:hAnsi="Tahoma" w:cs="Tahoma"/>
        </w:rPr>
        <w:t xml:space="preserve"> </w:t>
      </w:r>
      <w:r w:rsidRPr="006D274F">
        <w:rPr>
          <w:rFonts w:ascii="Tahoma" w:eastAsia="Tahoma" w:hAnsi="Tahoma" w:cs="Tahoma"/>
          <w:spacing w:val="-1"/>
          <w:position w:val="-1"/>
        </w:rPr>
        <w:t>c</w:t>
      </w:r>
      <w:r w:rsidRPr="006D274F">
        <w:rPr>
          <w:rFonts w:ascii="Tahoma" w:eastAsia="Tahoma" w:hAnsi="Tahoma" w:cs="Tahoma"/>
          <w:spacing w:val="1"/>
          <w:position w:val="-1"/>
        </w:rPr>
        <w:t>a</w:t>
      </w:r>
      <w:r w:rsidRPr="006D274F">
        <w:rPr>
          <w:rFonts w:ascii="Tahoma" w:eastAsia="Tahoma" w:hAnsi="Tahoma" w:cs="Tahoma"/>
          <w:position w:val="-1"/>
        </w:rPr>
        <w:t>ł</w:t>
      </w:r>
      <w:r w:rsidRPr="006D274F">
        <w:rPr>
          <w:rFonts w:ascii="Tahoma" w:eastAsia="Tahoma" w:hAnsi="Tahoma" w:cs="Tahoma"/>
          <w:spacing w:val="-3"/>
          <w:position w:val="-1"/>
        </w:rPr>
        <w:t>k</w:t>
      </w:r>
      <w:r w:rsidRPr="006D274F">
        <w:rPr>
          <w:rFonts w:ascii="Tahoma" w:eastAsia="Tahoma" w:hAnsi="Tahoma" w:cs="Tahoma"/>
          <w:position w:val="-1"/>
        </w:rPr>
        <w:t>o</w:t>
      </w:r>
      <w:r w:rsidRPr="006D274F">
        <w:rPr>
          <w:rFonts w:ascii="Tahoma" w:eastAsia="Tahoma" w:hAnsi="Tahoma" w:cs="Tahoma"/>
          <w:spacing w:val="1"/>
          <w:position w:val="-1"/>
        </w:rPr>
        <w:t>w</w:t>
      </w:r>
      <w:r w:rsidRPr="006D274F">
        <w:rPr>
          <w:rFonts w:ascii="Tahoma" w:eastAsia="Tahoma" w:hAnsi="Tahoma" w:cs="Tahoma"/>
          <w:position w:val="-1"/>
        </w:rPr>
        <w:t>it</w:t>
      </w:r>
      <w:r w:rsidRPr="006D274F">
        <w:rPr>
          <w:rFonts w:ascii="Tahoma" w:eastAsia="Tahoma" w:hAnsi="Tahoma" w:cs="Tahoma"/>
          <w:spacing w:val="-1"/>
          <w:position w:val="-1"/>
        </w:rPr>
        <w:t>yc</w:t>
      </w:r>
      <w:r w:rsidRPr="006D274F">
        <w:rPr>
          <w:rFonts w:ascii="Tahoma" w:eastAsia="Tahoma" w:hAnsi="Tahoma" w:cs="Tahoma"/>
          <w:position w:val="-1"/>
        </w:rPr>
        <w:t>h</w:t>
      </w:r>
      <w:r w:rsidRPr="006D274F">
        <w:rPr>
          <w:rFonts w:ascii="Tahoma" w:eastAsia="Tahoma" w:hAnsi="Tahoma" w:cs="Tahoma"/>
          <w:spacing w:val="-10"/>
          <w:position w:val="-1"/>
        </w:rPr>
        <w:t xml:space="preserve"> </w:t>
      </w:r>
      <w:r w:rsidRPr="006D274F">
        <w:rPr>
          <w:rFonts w:ascii="Tahoma" w:eastAsia="Tahoma" w:hAnsi="Tahoma" w:cs="Tahoma"/>
          <w:spacing w:val="1"/>
          <w:position w:val="-1"/>
        </w:rPr>
        <w:t>w</w:t>
      </w:r>
      <w:r w:rsidRPr="006D274F">
        <w:rPr>
          <w:rFonts w:ascii="Tahoma" w:eastAsia="Tahoma" w:hAnsi="Tahoma" w:cs="Tahoma"/>
          <w:spacing w:val="-1"/>
          <w:position w:val="-1"/>
        </w:rPr>
        <w:t>y</w:t>
      </w:r>
      <w:r w:rsidRPr="006D274F">
        <w:rPr>
          <w:rFonts w:ascii="Tahoma" w:eastAsia="Tahoma" w:hAnsi="Tahoma" w:cs="Tahoma"/>
          <w:position w:val="-1"/>
        </w:rPr>
        <w:t>d</w:t>
      </w:r>
      <w:r w:rsidRPr="006D274F">
        <w:rPr>
          <w:rFonts w:ascii="Tahoma" w:eastAsia="Tahoma" w:hAnsi="Tahoma" w:cs="Tahoma"/>
          <w:spacing w:val="1"/>
          <w:position w:val="-1"/>
        </w:rPr>
        <w:t>a</w:t>
      </w:r>
      <w:r w:rsidRPr="006D274F">
        <w:rPr>
          <w:rFonts w:ascii="Tahoma" w:eastAsia="Tahoma" w:hAnsi="Tahoma" w:cs="Tahoma"/>
          <w:position w:val="-1"/>
        </w:rPr>
        <w:t>t</w:t>
      </w:r>
      <w:r w:rsidRPr="006D274F">
        <w:rPr>
          <w:rFonts w:ascii="Tahoma" w:eastAsia="Tahoma" w:hAnsi="Tahoma" w:cs="Tahoma"/>
          <w:spacing w:val="-1"/>
          <w:position w:val="-1"/>
        </w:rPr>
        <w:t>k</w:t>
      </w:r>
      <w:r w:rsidRPr="006D274F">
        <w:rPr>
          <w:rFonts w:ascii="Tahoma" w:eastAsia="Tahoma" w:hAnsi="Tahoma" w:cs="Tahoma"/>
          <w:position w:val="-1"/>
        </w:rPr>
        <w:t>ów</w:t>
      </w:r>
      <w:r w:rsidRPr="006D274F">
        <w:rPr>
          <w:rFonts w:ascii="Tahoma" w:eastAsia="Tahoma" w:hAnsi="Tahoma" w:cs="Tahoma"/>
          <w:spacing w:val="-6"/>
          <w:position w:val="-1"/>
        </w:rPr>
        <w:t xml:space="preserve"> </w:t>
      </w:r>
      <w:r w:rsidRPr="006D274F">
        <w:rPr>
          <w:rFonts w:ascii="Tahoma" w:eastAsia="Tahoma" w:hAnsi="Tahoma" w:cs="Tahoma"/>
          <w:spacing w:val="-1"/>
          <w:position w:val="-1"/>
        </w:rPr>
        <w:t>kw</w:t>
      </w:r>
      <w:r w:rsidRPr="006D274F">
        <w:rPr>
          <w:rFonts w:ascii="Tahoma" w:eastAsia="Tahoma" w:hAnsi="Tahoma" w:cs="Tahoma"/>
          <w:spacing w:val="1"/>
          <w:position w:val="-1"/>
        </w:rPr>
        <w:t>a</w:t>
      </w:r>
      <w:r w:rsidRPr="006D274F">
        <w:rPr>
          <w:rFonts w:ascii="Tahoma" w:eastAsia="Tahoma" w:hAnsi="Tahoma" w:cs="Tahoma"/>
          <w:spacing w:val="2"/>
          <w:position w:val="-1"/>
        </w:rPr>
        <w:t>l</w:t>
      </w:r>
      <w:r w:rsidRPr="006D274F">
        <w:rPr>
          <w:rFonts w:ascii="Tahoma" w:eastAsia="Tahoma" w:hAnsi="Tahoma" w:cs="Tahoma"/>
          <w:position w:val="-1"/>
        </w:rPr>
        <w:t>i</w:t>
      </w:r>
      <w:r w:rsidRPr="006D274F">
        <w:rPr>
          <w:rFonts w:ascii="Tahoma" w:eastAsia="Tahoma" w:hAnsi="Tahoma" w:cs="Tahoma"/>
          <w:spacing w:val="-1"/>
          <w:position w:val="-1"/>
        </w:rPr>
        <w:t>f</w:t>
      </w:r>
      <w:r w:rsidRPr="006D274F">
        <w:rPr>
          <w:rFonts w:ascii="Tahoma" w:eastAsia="Tahoma" w:hAnsi="Tahoma" w:cs="Tahoma"/>
          <w:spacing w:val="2"/>
          <w:position w:val="-1"/>
        </w:rPr>
        <w:t>i</w:t>
      </w:r>
      <w:r w:rsidRPr="006D274F">
        <w:rPr>
          <w:rFonts w:ascii="Tahoma" w:eastAsia="Tahoma" w:hAnsi="Tahoma" w:cs="Tahoma"/>
          <w:spacing w:val="-3"/>
          <w:position w:val="-1"/>
        </w:rPr>
        <w:t>k</w:t>
      </w:r>
      <w:r w:rsidRPr="006D274F">
        <w:rPr>
          <w:rFonts w:ascii="Tahoma" w:eastAsia="Tahoma" w:hAnsi="Tahoma" w:cs="Tahoma"/>
          <w:position w:val="-1"/>
        </w:rPr>
        <w:t>o</w:t>
      </w:r>
      <w:r w:rsidRPr="006D274F">
        <w:rPr>
          <w:rFonts w:ascii="Tahoma" w:eastAsia="Tahoma" w:hAnsi="Tahoma" w:cs="Tahoma"/>
          <w:spacing w:val="-2"/>
          <w:position w:val="-1"/>
        </w:rPr>
        <w:t>w</w:t>
      </w:r>
      <w:r w:rsidRPr="006D274F">
        <w:rPr>
          <w:rFonts w:ascii="Tahoma" w:eastAsia="Tahoma" w:hAnsi="Tahoma" w:cs="Tahoma"/>
          <w:spacing w:val="1"/>
          <w:position w:val="-1"/>
        </w:rPr>
        <w:t>a</w:t>
      </w:r>
      <w:r w:rsidRPr="006D274F">
        <w:rPr>
          <w:rFonts w:ascii="Tahoma" w:eastAsia="Tahoma" w:hAnsi="Tahoma" w:cs="Tahoma"/>
          <w:position w:val="-1"/>
        </w:rPr>
        <w:t>l</w:t>
      </w:r>
      <w:r w:rsidRPr="006D274F">
        <w:rPr>
          <w:rFonts w:ascii="Tahoma" w:eastAsia="Tahoma" w:hAnsi="Tahoma" w:cs="Tahoma"/>
          <w:spacing w:val="-1"/>
          <w:position w:val="-1"/>
        </w:rPr>
        <w:t>nyc</w:t>
      </w:r>
      <w:r w:rsidRPr="006D274F">
        <w:rPr>
          <w:rFonts w:ascii="Tahoma" w:eastAsia="Tahoma" w:hAnsi="Tahoma" w:cs="Tahoma"/>
          <w:position w:val="-1"/>
        </w:rPr>
        <w:t>h</w:t>
      </w:r>
      <w:r w:rsidRPr="006D274F">
        <w:rPr>
          <w:rFonts w:ascii="Tahoma" w:eastAsia="Tahoma" w:hAnsi="Tahoma" w:cs="Tahoma"/>
          <w:spacing w:val="-15"/>
          <w:position w:val="-1"/>
        </w:rPr>
        <w:t xml:space="preserve"> </w:t>
      </w:r>
      <w:r w:rsidRPr="006D274F">
        <w:rPr>
          <w:rFonts w:ascii="Tahoma" w:eastAsia="Tahoma" w:hAnsi="Tahoma" w:cs="Tahoma"/>
          <w:spacing w:val="3"/>
          <w:position w:val="-1"/>
        </w:rPr>
        <w:t>p</w:t>
      </w:r>
      <w:r w:rsidRPr="006D274F">
        <w:rPr>
          <w:rFonts w:ascii="Tahoma" w:eastAsia="Tahoma" w:hAnsi="Tahoma" w:cs="Tahoma"/>
          <w:position w:val="-1"/>
        </w:rPr>
        <w:t>r</w:t>
      </w:r>
      <w:r w:rsidRPr="006D274F">
        <w:rPr>
          <w:rFonts w:ascii="Tahoma" w:eastAsia="Tahoma" w:hAnsi="Tahoma" w:cs="Tahoma"/>
          <w:spacing w:val="2"/>
          <w:position w:val="-1"/>
        </w:rPr>
        <w:t>o</w:t>
      </w:r>
      <w:r w:rsidRPr="006D274F">
        <w:rPr>
          <w:rFonts w:ascii="Tahoma" w:eastAsia="Tahoma" w:hAnsi="Tahoma" w:cs="Tahoma"/>
          <w:spacing w:val="-1"/>
          <w:position w:val="-1"/>
        </w:rPr>
        <w:t>j</w:t>
      </w:r>
      <w:r w:rsidRPr="006D274F">
        <w:rPr>
          <w:rFonts w:ascii="Tahoma" w:eastAsia="Tahoma" w:hAnsi="Tahoma" w:cs="Tahoma"/>
          <w:spacing w:val="1"/>
          <w:position w:val="-1"/>
        </w:rPr>
        <w:t>e</w:t>
      </w:r>
      <w:r w:rsidRPr="006D274F">
        <w:rPr>
          <w:rFonts w:ascii="Tahoma" w:eastAsia="Tahoma" w:hAnsi="Tahoma" w:cs="Tahoma"/>
          <w:spacing w:val="-1"/>
          <w:position w:val="-1"/>
        </w:rPr>
        <w:t>k</w:t>
      </w:r>
      <w:r w:rsidRPr="006D274F">
        <w:rPr>
          <w:rFonts w:ascii="Tahoma" w:eastAsia="Tahoma" w:hAnsi="Tahoma" w:cs="Tahoma"/>
          <w:position w:val="-1"/>
        </w:rPr>
        <w:t>t</w:t>
      </w:r>
      <w:r w:rsidRPr="006D274F">
        <w:rPr>
          <w:rFonts w:ascii="Tahoma" w:eastAsia="Tahoma" w:hAnsi="Tahoma" w:cs="Tahoma"/>
          <w:spacing w:val="1"/>
          <w:position w:val="-1"/>
        </w:rPr>
        <w:t>u</w:t>
      </w:r>
      <w:r w:rsidRPr="006D274F">
        <w:rPr>
          <w:rFonts w:ascii="Tahoma" w:eastAsia="Tahoma" w:hAnsi="Tahoma" w:cs="Tahoma"/>
          <w:spacing w:val="3"/>
          <w:position w:val="-1"/>
        </w:rPr>
        <w:t>.</w:t>
      </w:r>
      <w:r w:rsidR="00D55194" w:rsidRPr="00567286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4"/>
      </w:r>
    </w:p>
    <w:p w14:paraId="0420642D" w14:textId="77777777" w:rsidR="001579C0" w:rsidRDefault="001579C0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9AFCB24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F3144E" w:rsidRPr="008652AC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w w:val="99"/>
        </w:rPr>
        <w:t>.</w:t>
      </w:r>
    </w:p>
    <w:p w14:paraId="18111825" w14:textId="77777777" w:rsidR="007172E9" w:rsidRPr="001A21E8" w:rsidRDefault="007172E9" w:rsidP="000E6590">
      <w:pPr>
        <w:pStyle w:val="Akapitzlist"/>
        <w:numPr>
          <w:ilvl w:val="0"/>
          <w:numId w:val="6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BE1422" w:rsidRPr="001A21E8">
        <w:rPr>
          <w:rFonts w:ascii="Tahoma" w:eastAsia="Tahoma" w:hAnsi="Tahoma" w:cs="Tahoma"/>
          <w:spacing w:val="3"/>
        </w:rPr>
        <w:t xml:space="preserve">w imieniu swoim oraz </w:t>
      </w:r>
      <w:r w:rsidR="00352173" w:rsidRPr="001A21E8">
        <w:rPr>
          <w:rFonts w:ascii="Tahoma" w:eastAsia="Tahoma" w:hAnsi="Tahoma" w:cs="Tahoma"/>
          <w:spacing w:val="3"/>
        </w:rPr>
        <w:t>P</w:t>
      </w:r>
      <w:r w:rsidR="00BE1422" w:rsidRPr="001A21E8">
        <w:rPr>
          <w:rFonts w:ascii="Tahoma" w:eastAsia="Tahoma" w:hAnsi="Tahoma" w:cs="Tahoma"/>
          <w:spacing w:val="3"/>
        </w:rPr>
        <w:t>artnerów</w:t>
      </w:r>
      <w:r w:rsidR="00BF79AA" w:rsidRPr="001A21E8">
        <w:rPr>
          <w:rStyle w:val="Odwoanieprzypisudolnego"/>
          <w:rFonts w:ascii="Tahoma" w:eastAsia="Tahoma" w:hAnsi="Tahoma" w:cs="Tahoma"/>
          <w:spacing w:val="3"/>
        </w:rPr>
        <w:footnoteReference w:id="5"/>
      </w:r>
      <w:r w:rsidR="00BE1422"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pozn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ią</w:t>
      </w:r>
      <w:r w:rsidR="00BE1422" w:rsidRPr="001A21E8">
        <w:rPr>
          <w:rFonts w:ascii="Tahoma" w:eastAsia="Tahoma" w:hAnsi="Tahoma" w:cs="Tahoma"/>
          <w:spacing w:val="7"/>
        </w:rPr>
        <w:t xml:space="preserve"> </w:t>
      </w:r>
      <w:r w:rsidRPr="00FF2B69">
        <w:rPr>
          <w:rFonts w:ascii="Tahoma" w:eastAsia="Tahoma" w:hAnsi="Tahoma" w:cs="Tahoma"/>
          <w:i/>
          <w:spacing w:val="-2"/>
        </w:rPr>
        <w:t>W</w:t>
      </w:r>
      <w:r w:rsidRPr="00FF2B69">
        <w:rPr>
          <w:rFonts w:ascii="Tahoma" w:eastAsia="Tahoma" w:hAnsi="Tahoma" w:cs="Tahoma"/>
          <w:i/>
          <w:spacing w:val="-1"/>
        </w:rPr>
        <w:t>y</w:t>
      </w:r>
      <w:r w:rsidRPr="00FF2B69">
        <w:rPr>
          <w:rFonts w:ascii="Tahoma" w:eastAsia="Tahoma" w:hAnsi="Tahoma" w:cs="Tahoma"/>
          <w:i/>
          <w:spacing w:val="-4"/>
        </w:rPr>
        <w:t>t</w:t>
      </w:r>
      <w:r w:rsidRPr="00FF2B69">
        <w:rPr>
          <w:rFonts w:ascii="Tahoma" w:eastAsia="Tahoma" w:hAnsi="Tahoma" w:cs="Tahoma"/>
          <w:i/>
          <w:spacing w:val="-3"/>
        </w:rPr>
        <w:t>y</w:t>
      </w:r>
      <w:r w:rsidRPr="00FF2B69">
        <w:rPr>
          <w:rFonts w:ascii="Tahoma" w:eastAsia="Tahoma" w:hAnsi="Tahoma" w:cs="Tahoma"/>
          <w:i/>
          <w:spacing w:val="-1"/>
        </w:rPr>
        <w:t>c</w:t>
      </w:r>
      <w:r w:rsidRPr="00FF2B69">
        <w:rPr>
          <w:rFonts w:ascii="Tahoma" w:eastAsia="Tahoma" w:hAnsi="Tahoma" w:cs="Tahoma"/>
          <w:i/>
          <w:spacing w:val="3"/>
        </w:rPr>
        <w:t>z</w:t>
      </w:r>
      <w:r w:rsidRPr="00FF2B69">
        <w:rPr>
          <w:rFonts w:ascii="Tahoma" w:eastAsia="Tahoma" w:hAnsi="Tahoma" w:cs="Tahoma"/>
          <w:i/>
          <w:spacing w:val="-1"/>
        </w:rPr>
        <w:t>n</w:t>
      </w:r>
      <w:r w:rsidRPr="00FF2B69">
        <w:rPr>
          <w:rFonts w:ascii="Tahoma" w:eastAsia="Tahoma" w:hAnsi="Tahoma" w:cs="Tahoma"/>
          <w:i/>
          <w:spacing w:val="-3"/>
        </w:rPr>
        <w:t>y</w:t>
      </w:r>
      <w:r w:rsidRPr="00FF2B69">
        <w:rPr>
          <w:rFonts w:ascii="Tahoma" w:eastAsia="Tahoma" w:hAnsi="Tahoma" w:cs="Tahoma"/>
          <w:i/>
          <w:spacing w:val="2"/>
        </w:rPr>
        <w:t>c</w:t>
      </w:r>
      <w:r w:rsidRPr="00FF2B69">
        <w:rPr>
          <w:rFonts w:ascii="Tahoma" w:eastAsia="Tahoma" w:hAnsi="Tahoma" w:cs="Tahoma"/>
          <w:i/>
          <w:spacing w:val="-1"/>
        </w:rPr>
        <w:t>h</w:t>
      </w:r>
      <w:r w:rsidR="001D6373" w:rsidRPr="001A21E8">
        <w:rPr>
          <w:rFonts w:ascii="Tahoma" w:eastAsia="Tahoma" w:hAnsi="Tahoma" w:cs="Tahoma"/>
          <w:spacing w:val="-1"/>
        </w:rPr>
        <w:t xml:space="preserve">, </w:t>
      </w:r>
      <w:r w:rsidR="001D6373" w:rsidRPr="001A21E8">
        <w:rPr>
          <w:rFonts w:ascii="Tahoma" w:eastAsia="Tahoma" w:hAnsi="Tahoma" w:cs="Tahoma"/>
          <w:spacing w:val="-1"/>
        </w:rPr>
        <w:br/>
        <w:t xml:space="preserve">o których mowa w </w:t>
      </w:r>
      <w:r w:rsidR="001D6373" w:rsidRPr="001A21E8">
        <w:rPr>
          <w:rFonts w:ascii="Tahoma" w:eastAsia="Tahoma" w:hAnsi="Tahoma" w:cs="Tahoma"/>
        </w:rPr>
        <w:t>§</w:t>
      </w:r>
      <w:r w:rsidR="001D6373" w:rsidRPr="001A21E8">
        <w:rPr>
          <w:rFonts w:ascii="Tahoma" w:eastAsia="Tahoma" w:hAnsi="Tahoma" w:cs="Tahoma"/>
          <w:spacing w:val="1"/>
        </w:rPr>
        <w:t xml:space="preserve"> </w:t>
      </w:r>
      <w:r w:rsidR="001D6373" w:rsidRPr="001A21E8">
        <w:rPr>
          <w:rFonts w:ascii="Tahoma" w:eastAsia="Tahoma" w:hAnsi="Tahoma" w:cs="Tahoma"/>
        </w:rPr>
        <w:t>1</w:t>
      </w:r>
      <w:r w:rsidR="001D6373" w:rsidRPr="001A21E8">
        <w:rPr>
          <w:rFonts w:ascii="Tahoma" w:eastAsia="Tahoma" w:hAnsi="Tahoma" w:cs="Tahoma"/>
          <w:spacing w:val="-2"/>
        </w:rPr>
        <w:t xml:space="preserve"> ust.</w:t>
      </w:r>
      <w:r w:rsidR="001D6373" w:rsidRPr="001A21E8">
        <w:rPr>
          <w:rFonts w:ascii="Tahoma" w:eastAsia="Tahoma" w:hAnsi="Tahoma" w:cs="Tahoma"/>
          <w:spacing w:val="2"/>
        </w:rPr>
        <w:t xml:space="preserve"> </w:t>
      </w:r>
      <w:r w:rsidR="001D6373" w:rsidRPr="001A21E8">
        <w:rPr>
          <w:rFonts w:ascii="Tahoma" w:eastAsia="Tahoma" w:hAnsi="Tahoma" w:cs="Tahoma"/>
          <w:spacing w:val="-1"/>
        </w:rPr>
        <w:t>24</w:t>
      </w:r>
      <w:r w:rsidRPr="001A21E8">
        <w:rPr>
          <w:rFonts w:ascii="Tahoma" w:eastAsia="Tahoma" w:hAnsi="Tahoma" w:cs="Tahoma"/>
        </w:rPr>
        <w:t>,</w:t>
      </w:r>
      <w:r w:rsidR="00BE1422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7"/>
        </w:rPr>
        <w:t xml:space="preserve"> </w:t>
      </w:r>
      <w:proofErr w:type="spellStart"/>
      <w:r w:rsidRPr="001A21E8">
        <w:rPr>
          <w:rFonts w:ascii="Tahoma" w:eastAsia="Tahoma" w:hAnsi="Tahoma" w:cs="Tahoma"/>
        </w:rPr>
        <w:t>SzO</w:t>
      </w: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P</w:t>
      </w:r>
      <w:proofErr w:type="spellEnd"/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zgodnie</w:t>
      </w:r>
      <w:r w:rsidR="00B2364A"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mi.</w:t>
      </w:r>
    </w:p>
    <w:p w14:paraId="62D804C7" w14:textId="77777777" w:rsidR="007172E9" w:rsidRPr="001A21E8" w:rsidRDefault="007172E9" w:rsidP="000E6590">
      <w:pPr>
        <w:pStyle w:val="Akapitzlist"/>
        <w:numPr>
          <w:ilvl w:val="0"/>
          <w:numId w:val="6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="008272AB">
        <w:rPr>
          <w:rFonts w:ascii="Tahoma" w:eastAsia="Tahoma" w:hAnsi="Tahoma" w:cs="Tahoma"/>
        </w:rPr>
        <w:t>informować</w:t>
      </w:r>
      <w:r w:rsidR="008272AB"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FF2B69">
        <w:rPr>
          <w:rFonts w:ascii="Tahoma" w:eastAsia="Tahoma" w:hAnsi="Tahoma" w:cs="Tahoma"/>
          <w:i/>
          <w:spacing w:val="2"/>
        </w:rPr>
        <w:t>W</w:t>
      </w:r>
      <w:r w:rsidRPr="00FF2B69">
        <w:rPr>
          <w:rFonts w:ascii="Tahoma" w:eastAsia="Tahoma" w:hAnsi="Tahoma" w:cs="Tahoma"/>
          <w:i/>
          <w:spacing w:val="-1"/>
        </w:rPr>
        <w:t>y</w:t>
      </w:r>
      <w:r w:rsidRPr="00FF2B69">
        <w:rPr>
          <w:rFonts w:ascii="Tahoma" w:eastAsia="Tahoma" w:hAnsi="Tahoma" w:cs="Tahoma"/>
          <w:i/>
        </w:rPr>
        <w:t>t</w:t>
      </w:r>
      <w:r w:rsidRPr="00FF2B69">
        <w:rPr>
          <w:rFonts w:ascii="Tahoma" w:eastAsia="Tahoma" w:hAnsi="Tahoma" w:cs="Tahoma"/>
          <w:i/>
          <w:spacing w:val="-3"/>
        </w:rPr>
        <w:t>y</w:t>
      </w:r>
      <w:r w:rsidRPr="00FF2B69">
        <w:rPr>
          <w:rFonts w:ascii="Tahoma" w:eastAsia="Tahoma" w:hAnsi="Tahoma" w:cs="Tahoma"/>
          <w:i/>
          <w:spacing w:val="-1"/>
        </w:rPr>
        <w:t>c</w:t>
      </w:r>
      <w:r w:rsidRPr="00FF2B69">
        <w:rPr>
          <w:rFonts w:ascii="Tahoma" w:eastAsia="Tahoma" w:hAnsi="Tahoma" w:cs="Tahoma"/>
          <w:i/>
          <w:spacing w:val="3"/>
        </w:rPr>
        <w:t>z</w:t>
      </w:r>
      <w:r w:rsidRPr="00FF2B69">
        <w:rPr>
          <w:rFonts w:ascii="Tahoma" w:eastAsia="Tahoma" w:hAnsi="Tahoma" w:cs="Tahoma"/>
          <w:i/>
          <w:spacing w:val="-1"/>
        </w:rPr>
        <w:t>n</w:t>
      </w:r>
      <w:r w:rsidRPr="00FF2B69">
        <w:rPr>
          <w:rFonts w:ascii="Tahoma" w:eastAsia="Tahoma" w:hAnsi="Tahoma" w:cs="Tahoma"/>
          <w:i/>
          <w:spacing w:val="-3"/>
        </w:rPr>
        <w:t>y</w:t>
      </w:r>
      <w:r w:rsidRPr="00FF2B69">
        <w:rPr>
          <w:rFonts w:ascii="Tahoma" w:eastAsia="Tahoma" w:hAnsi="Tahoma" w:cs="Tahoma"/>
          <w:i/>
          <w:spacing w:val="2"/>
        </w:rPr>
        <w:t>c</w:t>
      </w:r>
      <w:r w:rsidRPr="00FF2B69">
        <w:rPr>
          <w:rFonts w:ascii="Tahoma" w:eastAsia="Tahoma" w:hAnsi="Tahoma" w:cs="Tahoma"/>
          <w:i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2748C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505E38" w:rsidRPr="001A21E8">
        <w:rPr>
          <w:rFonts w:ascii="Tahoma" w:eastAsia="Tahoma" w:hAnsi="Tahoma" w:cs="Tahoma"/>
          <w:spacing w:val="-2"/>
        </w:rPr>
        <w:t>ust.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AE71E0" w:rsidRPr="001A21E8">
        <w:rPr>
          <w:rFonts w:ascii="Tahoma" w:eastAsia="Tahoma" w:hAnsi="Tahoma" w:cs="Tahoma"/>
          <w:spacing w:val="-1"/>
        </w:rPr>
        <w:t>4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stro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rne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="00AC520B" w:rsidRPr="001A21E8">
        <w:rPr>
          <w:rFonts w:ascii="Tahoma" w:eastAsia="Tahoma" w:hAnsi="Tahoma" w:cs="Tahoma"/>
        </w:rPr>
        <w:t>IZ</w:t>
      </w:r>
      <w:r w:rsidR="00AC520B" w:rsidRPr="001A21E8">
        <w:rPr>
          <w:rFonts w:ascii="Tahoma" w:eastAsia="Tahoma" w:hAnsi="Tahoma" w:cs="Tahoma"/>
          <w:spacing w:val="-1"/>
        </w:rPr>
        <w:t xml:space="preserve"> (www.rpo-swietokrzyskie.pl)</w:t>
      </w:r>
      <w:r w:rsidRPr="001A21E8">
        <w:rPr>
          <w:rFonts w:ascii="Tahoma" w:eastAsia="Tahoma" w:hAnsi="Tahoma" w:cs="Tahoma"/>
        </w:rPr>
        <w:t>.</w:t>
      </w:r>
      <w:r w:rsidR="00AD1CEA" w:rsidRPr="001A21E8">
        <w:rPr>
          <w:rFonts w:ascii="Tahoma" w:eastAsia="Tahoma" w:hAnsi="Tahoma" w:cs="Tahoma"/>
        </w:rPr>
        <w:t xml:space="preserve"> </w:t>
      </w:r>
    </w:p>
    <w:p w14:paraId="143C2F1F" w14:textId="77777777" w:rsidR="007172E9" w:rsidRPr="001A21E8" w:rsidRDefault="007172E9" w:rsidP="000E6590">
      <w:pPr>
        <w:pStyle w:val="Akapitzlist"/>
        <w:numPr>
          <w:ilvl w:val="0"/>
          <w:numId w:val="6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5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</w:rPr>
        <w:t>ć 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ść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8272AB">
        <w:rPr>
          <w:rFonts w:ascii="Tahoma" w:eastAsia="Tahoma" w:hAnsi="Tahoma" w:cs="Tahoma"/>
          <w:i/>
          <w:spacing w:val="-4"/>
        </w:rPr>
        <w:t>W</w:t>
      </w:r>
      <w:r w:rsidRPr="008272AB">
        <w:rPr>
          <w:rFonts w:ascii="Tahoma" w:eastAsia="Tahoma" w:hAnsi="Tahoma" w:cs="Tahoma"/>
          <w:i/>
          <w:spacing w:val="-1"/>
        </w:rPr>
        <w:t>y</w:t>
      </w:r>
      <w:r w:rsidRPr="008272AB">
        <w:rPr>
          <w:rFonts w:ascii="Tahoma" w:eastAsia="Tahoma" w:hAnsi="Tahoma" w:cs="Tahoma"/>
          <w:i/>
          <w:spacing w:val="-2"/>
        </w:rPr>
        <w:t>t</w:t>
      </w:r>
      <w:r w:rsidRPr="008272AB">
        <w:rPr>
          <w:rFonts w:ascii="Tahoma" w:eastAsia="Tahoma" w:hAnsi="Tahoma" w:cs="Tahoma"/>
          <w:i/>
          <w:spacing w:val="-1"/>
        </w:rPr>
        <w:t>yc</w:t>
      </w:r>
      <w:r w:rsidRPr="008272AB">
        <w:rPr>
          <w:rFonts w:ascii="Tahoma" w:eastAsia="Tahoma" w:hAnsi="Tahoma" w:cs="Tahoma"/>
          <w:i/>
          <w:spacing w:val="3"/>
        </w:rPr>
        <w:t>z</w:t>
      </w:r>
      <w:r w:rsidRPr="008272AB">
        <w:rPr>
          <w:rFonts w:ascii="Tahoma" w:eastAsia="Tahoma" w:hAnsi="Tahoma" w:cs="Tahoma"/>
          <w:i/>
        </w:rPr>
        <w:t>n</w:t>
      </w:r>
      <w:r w:rsidRPr="008272AB">
        <w:rPr>
          <w:rFonts w:ascii="Tahoma" w:eastAsia="Tahoma" w:hAnsi="Tahoma" w:cs="Tahoma"/>
          <w:i/>
          <w:spacing w:val="-3"/>
        </w:rPr>
        <w:t>y</w:t>
      </w:r>
      <w:r w:rsidRPr="008272AB">
        <w:rPr>
          <w:rFonts w:ascii="Tahoma" w:eastAsia="Tahoma" w:hAnsi="Tahoma" w:cs="Tahoma"/>
          <w:i/>
          <w:spacing w:val="-1"/>
        </w:rPr>
        <w:t>c</w:t>
      </w:r>
      <w:r w:rsidRPr="008272AB">
        <w:rPr>
          <w:rFonts w:ascii="Tahoma" w:eastAsia="Tahoma" w:hAnsi="Tahoma" w:cs="Tahoma"/>
          <w:i/>
          <w:spacing w:val="1"/>
        </w:rPr>
        <w:t>h</w:t>
      </w:r>
      <w:r w:rsidR="008272AB" w:rsidRPr="008272AB">
        <w:rPr>
          <w:rFonts w:ascii="Tahoma" w:eastAsia="Tahoma" w:hAnsi="Tahoma" w:cs="Tahoma"/>
          <w:i/>
          <w:spacing w:val="1"/>
        </w:rPr>
        <w:t xml:space="preserve"> w zakresie kwalifikowalności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505E38" w:rsidRPr="001A21E8">
        <w:rPr>
          <w:rFonts w:ascii="Tahoma" w:eastAsia="Tahoma" w:hAnsi="Tahoma" w:cs="Tahoma"/>
          <w:spacing w:val="-2"/>
        </w:rPr>
        <w:t>ust.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AE71E0" w:rsidRPr="001A21E8">
        <w:rPr>
          <w:rFonts w:ascii="Tahoma" w:eastAsia="Tahoma" w:hAnsi="Tahoma" w:cs="Tahoma"/>
          <w:spacing w:val="-1"/>
        </w:rPr>
        <w:t>4</w:t>
      </w:r>
      <w:r w:rsidR="00E20FE9" w:rsidRPr="001A21E8">
        <w:rPr>
          <w:rFonts w:ascii="Tahoma" w:eastAsia="Tahoma" w:hAnsi="Tahoma" w:cs="Tahoma"/>
        </w:rPr>
        <w:t>.</w:t>
      </w:r>
    </w:p>
    <w:p w14:paraId="63E87028" w14:textId="77777777" w:rsidR="007172E9" w:rsidRPr="001A21E8" w:rsidRDefault="007172E9" w:rsidP="000E6590">
      <w:pPr>
        <w:pStyle w:val="Akapitzlist"/>
        <w:numPr>
          <w:ilvl w:val="0"/>
          <w:numId w:val="6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k</w:t>
      </w:r>
      <w:r w:rsidRPr="001A21E8">
        <w:rPr>
          <w:rFonts w:ascii="Tahoma" w:eastAsia="Tahoma" w:hAnsi="Tahoma" w:cs="Tahoma"/>
        </w:rPr>
        <w:t>ów do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st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pods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ie </w:t>
      </w:r>
      <w:r w:rsidRPr="008272AB">
        <w:rPr>
          <w:rFonts w:ascii="Tahoma" w:eastAsia="Tahoma" w:hAnsi="Tahoma" w:cs="Tahoma"/>
          <w:i/>
          <w:spacing w:val="-4"/>
        </w:rPr>
        <w:t>W</w:t>
      </w:r>
      <w:r w:rsidRPr="008272AB">
        <w:rPr>
          <w:rFonts w:ascii="Tahoma" w:eastAsia="Tahoma" w:hAnsi="Tahoma" w:cs="Tahoma"/>
          <w:i/>
          <w:spacing w:val="-1"/>
        </w:rPr>
        <w:t>y</w:t>
      </w:r>
      <w:r w:rsidRPr="008272AB">
        <w:rPr>
          <w:rFonts w:ascii="Tahoma" w:eastAsia="Tahoma" w:hAnsi="Tahoma" w:cs="Tahoma"/>
          <w:i/>
          <w:spacing w:val="-2"/>
        </w:rPr>
        <w:t>t</w:t>
      </w:r>
      <w:r w:rsidRPr="008272AB">
        <w:rPr>
          <w:rFonts w:ascii="Tahoma" w:eastAsia="Tahoma" w:hAnsi="Tahoma" w:cs="Tahoma"/>
          <w:i/>
          <w:spacing w:val="-3"/>
        </w:rPr>
        <w:t>y</w:t>
      </w:r>
      <w:r w:rsidRPr="008272AB">
        <w:rPr>
          <w:rFonts w:ascii="Tahoma" w:eastAsia="Tahoma" w:hAnsi="Tahoma" w:cs="Tahoma"/>
          <w:i/>
          <w:spacing w:val="-1"/>
        </w:rPr>
        <w:t>c</w:t>
      </w:r>
      <w:r w:rsidRPr="008272AB">
        <w:rPr>
          <w:rFonts w:ascii="Tahoma" w:eastAsia="Tahoma" w:hAnsi="Tahoma" w:cs="Tahoma"/>
          <w:i/>
        </w:rPr>
        <w:t>zn</w:t>
      </w:r>
      <w:r w:rsidRPr="008272AB">
        <w:rPr>
          <w:rFonts w:ascii="Tahoma" w:eastAsia="Tahoma" w:hAnsi="Tahoma" w:cs="Tahoma"/>
          <w:i/>
          <w:spacing w:val="-1"/>
        </w:rPr>
        <w:t>yc</w:t>
      </w:r>
      <w:r w:rsidRPr="008272AB">
        <w:rPr>
          <w:rFonts w:ascii="Tahoma" w:eastAsia="Tahoma" w:hAnsi="Tahoma" w:cs="Tahoma"/>
          <w:i/>
        </w:rPr>
        <w:t>h</w:t>
      </w:r>
      <w:r w:rsidR="008272AB" w:rsidRPr="008272AB">
        <w:rPr>
          <w:rFonts w:ascii="Tahoma" w:eastAsia="Tahoma" w:hAnsi="Tahoma" w:cs="Tahoma"/>
          <w:i/>
        </w:rPr>
        <w:t xml:space="preserve"> </w:t>
      </w:r>
      <w:r w:rsidR="008272AB">
        <w:rPr>
          <w:rFonts w:ascii="Tahoma" w:eastAsia="Tahoma" w:hAnsi="Tahoma" w:cs="Tahoma"/>
          <w:i/>
        </w:rPr>
        <w:br/>
      </w:r>
      <w:r w:rsidR="008272AB" w:rsidRPr="008272AB">
        <w:rPr>
          <w:rFonts w:ascii="Tahoma" w:eastAsia="Tahoma" w:hAnsi="Tahoma" w:cs="Tahoma"/>
          <w:i/>
        </w:rPr>
        <w:t>w zakresie kwalifikowalności</w:t>
      </w:r>
      <w:r w:rsidRPr="001A21E8">
        <w:rPr>
          <w:rFonts w:ascii="Tahoma" w:eastAsia="Tahoma" w:hAnsi="Tahoma" w:cs="Tahoma"/>
        </w:rPr>
        <w:t xml:space="preserve">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="00505E38" w:rsidRPr="001A21E8">
        <w:rPr>
          <w:rFonts w:ascii="Tahoma" w:eastAsia="Tahoma" w:hAnsi="Tahoma" w:cs="Tahoma"/>
          <w:spacing w:val="11"/>
        </w:rPr>
        <w:t>ust.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="00AE71E0" w:rsidRPr="001A21E8">
        <w:rPr>
          <w:rFonts w:ascii="Tahoma" w:eastAsia="Tahoma" w:hAnsi="Tahoma" w:cs="Tahoma"/>
          <w:spacing w:val="-1"/>
        </w:rPr>
        <w:t>4</w:t>
      </w:r>
      <w:r w:rsidR="008272AB">
        <w:rPr>
          <w:rFonts w:ascii="Tahoma" w:eastAsia="Tahoma" w:hAnsi="Tahoma" w:cs="Tahoma"/>
          <w:spacing w:val="-1"/>
        </w:rPr>
        <w:t>, obowiązujących w dniu poniesienia wydatku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mów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pos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6"/>
        </w:rPr>
        <w:t>ń</w:t>
      </w:r>
      <w:r w:rsidR="00521B86" w:rsidRPr="001A21E8">
        <w:rPr>
          <w:rStyle w:val="Odwoanieprzypisudolnego"/>
          <w:rFonts w:ascii="Tahoma" w:eastAsia="Tahoma" w:hAnsi="Tahoma" w:cs="Tahoma"/>
          <w:spacing w:val="6"/>
        </w:rPr>
        <w:footnoteReference w:id="6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stos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ę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ę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 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ą w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 pos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óre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ło się podpis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5"/>
        </w:rPr>
        <w:t>y</w:t>
      </w:r>
      <w:r w:rsidR="00E20FE9" w:rsidRPr="001A21E8">
        <w:rPr>
          <w:rFonts w:ascii="Tahoma" w:eastAsia="Tahoma" w:hAnsi="Tahoma" w:cs="Tahoma"/>
        </w:rPr>
        <w:t>.</w:t>
      </w:r>
    </w:p>
    <w:p w14:paraId="67239BB3" w14:textId="10224C82" w:rsidR="007172E9" w:rsidRPr="001A21E8" w:rsidRDefault="007172E9" w:rsidP="000E6590">
      <w:pPr>
        <w:pStyle w:val="Akapitzlist"/>
        <w:numPr>
          <w:ilvl w:val="0"/>
          <w:numId w:val="6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="008272AB">
        <w:rPr>
          <w:rFonts w:ascii="Tahoma" w:eastAsia="Tahoma" w:hAnsi="Tahoma" w:cs="Tahoma"/>
        </w:rPr>
        <w:t xml:space="preserve">ogłoszona w trakcie realizacji projektu (po </w:t>
      </w:r>
      <w:r w:rsidR="004A3849">
        <w:rPr>
          <w:rFonts w:ascii="Tahoma" w:eastAsia="Tahoma" w:hAnsi="Tahoma" w:cs="Tahoma"/>
        </w:rPr>
        <w:t>podjęciu Decyzji</w:t>
      </w:r>
      <w:r w:rsidR="008272AB">
        <w:rPr>
          <w:rFonts w:ascii="Tahoma" w:eastAsia="Tahoma" w:hAnsi="Tahoma" w:cs="Tahoma"/>
        </w:rPr>
        <w:t xml:space="preserve">) wersja </w:t>
      </w:r>
      <w:r w:rsidR="008272AB" w:rsidRPr="00FF2B69">
        <w:rPr>
          <w:rFonts w:ascii="Tahoma" w:eastAsia="Tahoma" w:hAnsi="Tahoma" w:cs="Tahoma"/>
          <w:i/>
        </w:rPr>
        <w:t>Wytycznych w zakresie kwalifikowalności</w:t>
      </w:r>
      <w:r w:rsidR="008272AB">
        <w:rPr>
          <w:rFonts w:ascii="Tahoma" w:eastAsia="Tahoma" w:hAnsi="Tahoma" w:cs="Tahoma"/>
        </w:rPr>
        <w:t xml:space="preserve"> wprowadza rozwiązania korzystniejsze dla Beneficjenta, warunkiem ewen</w:t>
      </w:r>
      <w:r w:rsidR="00DE18BA">
        <w:rPr>
          <w:rFonts w:ascii="Tahoma" w:eastAsia="Tahoma" w:hAnsi="Tahoma" w:cs="Tahoma"/>
        </w:rPr>
        <w:t xml:space="preserve">tualnego ich zastosowania w odniesieniu do wydatków poniesionych przed dniem obowiązywania nowej wersji tych </w:t>
      </w:r>
      <w:r w:rsidR="00DE18BA" w:rsidRPr="00FF2B69">
        <w:rPr>
          <w:rFonts w:ascii="Tahoma" w:eastAsia="Tahoma" w:hAnsi="Tahoma" w:cs="Tahoma"/>
          <w:i/>
        </w:rPr>
        <w:t>Wytycznych</w:t>
      </w:r>
      <w:r w:rsidR="00DE18BA">
        <w:rPr>
          <w:rFonts w:ascii="Tahoma" w:eastAsia="Tahoma" w:hAnsi="Tahoma" w:cs="Tahoma"/>
        </w:rPr>
        <w:t xml:space="preserve"> jest pisemna akceptacja IZ</w:t>
      </w:r>
      <w:r w:rsidRPr="001A21E8">
        <w:rPr>
          <w:rFonts w:ascii="Tahoma" w:eastAsia="Tahoma" w:hAnsi="Tahoma" w:cs="Tahoma"/>
        </w:rPr>
        <w:t>.</w:t>
      </w:r>
    </w:p>
    <w:p w14:paraId="5C1914D1" w14:textId="77777777" w:rsidR="00567286" w:rsidRDefault="00567286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9407A41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F3144E" w:rsidRPr="008652AC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  <w:w w:val="99"/>
        </w:rPr>
        <w:t>.</w:t>
      </w:r>
    </w:p>
    <w:p w14:paraId="499EF1C5" w14:textId="77777777" w:rsidR="00942F4E" w:rsidRPr="001A21E8" w:rsidRDefault="007172E9" w:rsidP="000E6590">
      <w:pPr>
        <w:pStyle w:val="Akapitzlist"/>
        <w:numPr>
          <w:ilvl w:val="0"/>
          <w:numId w:val="7"/>
        </w:numPr>
        <w:tabs>
          <w:tab w:val="left" w:pos="8789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du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żnego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="009E0A19" w:rsidRPr="001A21E8">
        <w:rPr>
          <w:rFonts w:ascii="Tahoma" w:eastAsia="Tahoma" w:hAnsi="Tahoma" w:cs="Tahoma"/>
        </w:rPr>
        <w:t>i/lub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żneg</w:t>
      </w:r>
      <w:r w:rsidRPr="001A21E8">
        <w:rPr>
          <w:rFonts w:ascii="Tahoma" w:eastAsia="Tahoma" w:hAnsi="Tahoma" w:cs="Tahoma"/>
          <w:spacing w:val="6"/>
        </w:rPr>
        <w:t>o</w:t>
      </w:r>
      <w:r w:rsidR="00521B86" w:rsidRPr="003A1F94">
        <w:rPr>
          <w:rStyle w:val="Odwoanieprzypisudolnego"/>
          <w:rFonts w:ascii="Tahoma" w:eastAsia="Tahoma" w:hAnsi="Tahoma" w:cs="Tahoma"/>
        </w:rPr>
        <w:footnoteReference w:id="7"/>
      </w:r>
      <w:r w:rsidR="00C83136" w:rsidRPr="001A21E8">
        <w:rPr>
          <w:rFonts w:ascii="Tahoma" w:eastAsia="Tahoma" w:hAnsi="Tahoma" w:cs="Tahoma"/>
          <w:spacing w:val="57"/>
        </w:rPr>
        <w:t xml:space="preserve"> </w:t>
      </w:r>
      <w:r w:rsidR="00B82EC1" w:rsidRPr="001A21E8">
        <w:rPr>
          <w:rFonts w:ascii="Tahoma" w:eastAsia="Tahoma" w:hAnsi="Tahoma" w:cs="Tahoma"/>
          <w:spacing w:val="57"/>
        </w:rPr>
        <w:t>w</w:t>
      </w:r>
      <w:r w:rsidR="00B82EC1" w:rsidRPr="00B82EC1">
        <w:rPr>
          <w:rFonts w:ascii="Tahoma" w:eastAsia="Tahoma" w:hAnsi="Tahoma" w:cs="Tahoma"/>
          <w:spacing w:val="-1"/>
        </w:rPr>
        <w:t xml:space="preserve"> </w:t>
      </w:r>
      <w:r w:rsidR="00B82EC1" w:rsidRPr="00B82EC1">
        <w:rPr>
          <w:rFonts w:ascii="Tahoma" w:eastAsia="Tahoma" w:hAnsi="Tahoma" w:cs="Tahoma"/>
          <w:spacing w:val="1"/>
        </w:rPr>
        <w:t>k</w:t>
      </w:r>
      <w:r w:rsidR="00B82EC1" w:rsidRPr="00B82EC1">
        <w:rPr>
          <w:rFonts w:ascii="Tahoma" w:eastAsia="Tahoma" w:hAnsi="Tahoma" w:cs="Tahoma"/>
        </w:rPr>
        <w:t>w</w:t>
      </w:r>
      <w:r w:rsidR="00B82EC1" w:rsidRPr="00B82EC1">
        <w:rPr>
          <w:rFonts w:ascii="Tahoma" w:eastAsia="Tahoma" w:hAnsi="Tahoma" w:cs="Tahoma"/>
          <w:spacing w:val="-1"/>
        </w:rPr>
        <w:t>o</w:t>
      </w:r>
      <w:r w:rsidR="00B82EC1" w:rsidRPr="00B82EC1">
        <w:rPr>
          <w:rFonts w:ascii="Tahoma" w:eastAsia="Tahoma" w:hAnsi="Tahoma" w:cs="Tahoma"/>
        </w:rPr>
        <w:t>cie</w:t>
      </w:r>
      <w:r w:rsidR="009E0A19" w:rsidRPr="00B82EC1">
        <w:rPr>
          <w:rFonts w:ascii="Tahoma" w:eastAsia="Tahoma" w:hAnsi="Tahoma" w:cs="Tahoma"/>
        </w:rPr>
        <w:t>/wysokości</w:t>
      </w:r>
      <w:r w:rsidRPr="00B82EC1">
        <w:rPr>
          <w:rFonts w:ascii="Tahoma" w:eastAsia="Tahoma" w:hAnsi="Tahoma" w:cs="Tahoma"/>
          <w:spacing w:val="52"/>
        </w:rPr>
        <w:t xml:space="preserve"> </w:t>
      </w:r>
      <w:r w:rsidRPr="00B82EC1">
        <w:rPr>
          <w:rFonts w:ascii="Tahoma" w:eastAsia="Tahoma" w:hAnsi="Tahoma" w:cs="Tahoma"/>
        </w:rPr>
        <w:t>…</w:t>
      </w:r>
      <w:r w:rsidRPr="00B82EC1">
        <w:rPr>
          <w:rFonts w:ascii="Tahoma" w:eastAsia="Tahoma" w:hAnsi="Tahoma" w:cs="Tahoma"/>
          <w:spacing w:val="1"/>
        </w:rPr>
        <w:t>…</w:t>
      </w:r>
      <w:r w:rsidRPr="00B82EC1">
        <w:rPr>
          <w:rFonts w:ascii="Tahoma" w:eastAsia="Tahoma" w:hAnsi="Tahoma" w:cs="Tahoma"/>
        </w:rPr>
        <w:t>……</w:t>
      </w:r>
      <w:r w:rsidRPr="00B82EC1">
        <w:rPr>
          <w:rFonts w:ascii="Tahoma" w:eastAsia="Tahoma" w:hAnsi="Tahoma" w:cs="Tahoma"/>
          <w:spacing w:val="52"/>
        </w:rPr>
        <w:t xml:space="preserve"> </w:t>
      </w:r>
      <w:r w:rsidRPr="00B82EC1">
        <w:rPr>
          <w:rFonts w:ascii="Tahoma" w:eastAsia="Tahoma" w:hAnsi="Tahoma" w:cs="Tahoma"/>
        </w:rPr>
        <w:t>P</w:t>
      </w:r>
      <w:r w:rsidRPr="00B82EC1">
        <w:rPr>
          <w:rFonts w:ascii="Tahoma" w:eastAsia="Tahoma" w:hAnsi="Tahoma" w:cs="Tahoma"/>
          <w:spacing w:val="-1"/>
        </w:rPr>
        <w:t>L</w:t>
      </w:r>
      <w:r w:rsidRPr="00B82EC1">
        <w:rPr>
          <w:rFonts w:ascii="Tahoma" w:eastAsia="Tahoma" w:hAnsi="Tahoma" w:cs="Tahoma"/>
        </w:rPr>
        <w:t>N</w:t>
      </w:r>
      <w:r w:rsidRPr="00B82EC1">
        <w:rPr>
          <w:rFonts w:ascii="Tahoma" w:eastAsia="Tahoma" w:hAnsi="Tahoma" w:cs="Tahoma"/>
          <w:spacing w:val="53"/>
        </w:rPr>
        <w:t xml:space="preserve"> </w:t>
      </w:r>
      <w:r w:rsidRPr="00B82EC1">
        <w:rPr>
          <w:rFonts w:ascii="Tahoma" w:eastAsia="Tahoma" w:hAnsi="Tahoma" w:cs="Tahoma"/>
        </w:rPr>
        <w:t>(s</w:t>
      </w:r>
      <w:r w:rsidRPr="00B82EC1">
        <w:rPr>
          <w:rFonts w:ascii="Tahoma" w:eastAsia="Tahoma" w:hAnsi="Tahoma" w:cs="Tahoma"/>
          <w:spacing w:val="3"/>
        </w:rPr>
        <w:t>ł</w:t>
      </w:r>
      <w:r w:rsidRPr="00B82EC1">
        <w:rPr>
          <w:rFonts w:ascii="Tahoma" w:eastAsia="Tahoma" w:hAnsi="Tahoma" w:cs="Tahoma"/>
        </w:rPr>
        <w:t>o</w:t>
      </w:r>
      <w:r w:rsidRPr="00B82EC1">
        <w:rPr>
          <w:rFonts w:ascii="Tahoma" w:eastAsia="Tahoma" w:hAnsi="Tahoma" w:cs="Tahoma"/>
          <w:spacing w:val="1"/>
        </w:rPr>
        <w:t>w</w:t>
      </w:r>
      <w:r w:rsidRPr="00B82EC1">
        <w:rPr>
          <w:rFonts w:ascii="Tahoma" w:eastAsia="Tahoma" w:hAnsi="Tahoma" w:cs="Tahoma"/>
          <w:spacing w:val="-1"/>
        </w:rPr>
        <w:t>n</w:t>
      </w:r>
      <w:r w:rsidRPr="00B82EC1">
        <w:rPr>
          <w:rFonts w:ascii="Tahoma" w:eastAsia="Tahoma" w:hAnsi="Tahoma" w:cs="Tahoma"/>
        </w:rPr>
        <w:t>i</w:t>
      </w:r>
      <w:r w:rsidRPr="00B82EC1">
        <w:rPr>
          <w:rFonts w:ascii="Tahoma" w:eastAsia="Tahoma" w:hAnsi="Tahoma" w:cs="Tahoma"/>
          <w:spacing w:val="1"/>
        </w:rPr>
        <w:t>e</w:t>
      </w:r>
      <w:r w:rsidRPr="00B82EC1">
        <w:rPr>
          <w:rFonts w:ascii="Tahoma" w:eastAsia="Tahoma" w:hAnsi="Tahoma" w:cs="Tahoma"/>
        </w:rPr>
        <w:t>:</w:t>
      </w:r>
      <w:r w:rsidRPr="00B82EC1">
        <w:rPr>
          <w:rFonts w:ascii="Tahoma" w:eastAsia="Tahoma" w:hAnsi="Tahoma" w:cs="Tahoma"/>
          <w:spacing w:val="48"/>
        </w:rPr>
        <w:t xml:space="preserve"> </w:t>
      </w:r>
      <w:r w:rsidRPr="00B82EC1">
        <w:rPr>
          <w:rFonts w:ascii="Tahoma" w:eastAsia="Tahoma" w:hAnsi="Tahoma" w:cs="Tahoma"/>
        </w:rPr>
        <w:t>…</w:t>
      </w:r>
      <w:r w:rsidRPr="00B82EC1">
        <w:rPr>
          <w:rFonts w:ascii="Tahoma" w:eastAsia="Tahoma" w:hAnsi="Tahoma" w:cs="Tahoma"/>
          <w:spacing w:val="57"/>
        </w:rPr>
        <w:t xml:space="preserve"> </w:t>
      </w:r>
      <w:r w:rsidRPr="00B82EC1">
        <w:rPr>
          <w:rFonts w:ascii="Tahoma" w:eastAsia="Tahoma" w:hAnsi="Tahoma" w:cs="Tahoma"/>
        </w:rPr>
        <w:t>),</w:t>
      </w:r>
      <w:r w:rsidRPr="00B82EC1">
        <w:rPr>
          <w:rFonts w:ascii="Tahoma" w:eastAsia="Tahoma" w:hAnsi="Tahoma" w:cs="Tahoma"/>
          <w:spacing w:val="56"/>
        </w:rPr>
        <w:t xml:space="preserve"> </w:t>
      </w:r>
      <w:r w:rsidRPr="00B82EC1">
        <w:rPr>
          <w:rFonts w:ascii="Tahoma" w:eastAsia="Tahoma" w:hAnsi="Tahoma" w:cs="Tahoma"/>
          <w:spacing w:val="-1"/>
        </w:rPr>
        <w:t>c</w:t>
      </w:r>
      <w:r w:rsidRPr="00B82EC1">
        <w:rPr>
          <w:rFonts w:ascii="Tahoma" w:eastAsia="Tahoma" w:hAnsi="Tahoma" w:cs="Tahoma"/>
        </w:rPr>
        <w:t>o</w:t>
      </w:r>
      <w:r w:rsidRPr="00B82EC1">
        <w:rPr>
          <w:rFonts w:ascii="Tahoma" w:eastAsia="Tahoma" w:hAnsi="Tahoma" w:cs="Tahoma"/>
          <w:spacing w:val="55"/>
        </w:rPr>
        <w:t xml:space="preserve"> </w:t>
      </w:r>
      <w:r w:rsidRPr="00B82EC1">
        <w:rPr>
          <w:rFonts w:ascii="Tahoma" w:eastAsia="Tahoma" w:hAnsi="Tahoma" w:cs="Tahoma"/>
        </w:rPr>
        <w:t>st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  <w:spacing w:val="-1"/>
        </w:rPr>
        <w:t>n</w:t>
      </w:r>
      <w:r w:rsidRPr="00B82EC1">
        <w:rPr>
          <w:rFonts w:ascii="Tahoma" w:eastAsia="Tahoma" w:hAnsi="Tahoma" w:cs="Tahoma"/>
        </w:rPr>
        <w:t>o</w:t>
      </w:r>
      <w:r w:rsidRPr="00B82EC1">
        <w:rPr>
          <w:rFonts w:ascii="Tahoma" w:eastAsia="Tahoma" w:hAnsi="Tahoma" w:cs="Tahoma"/>
          <w:spacing w:val="1"/>
        </w:rPr>
        <w:t>w</w:t>
      </w:r>
      <w:r w:rsidRPr="00B82EC1">
        <w:rPr>
          <w:rFonts w:ascii="Tahoma" w:eastAsia="Tahoma" w:hAnsi="Tahoma" w:cs="Tahoma"/>
        </w:rPr>
        <w:t>i</w:t>
      </w:r>
      <w:r w:rsidRPr="00B82EC1">
        <w:rPr>
          <w:rFonts w:ascii="Tahoma" w:eastAsia="Tahoma" w:hAnsi="Tahoma" w:cs="Tahoma"/>
          <w:spacing w:val="59"/>
        </w:rPr>
        <w:t xml:space="preserve"> </w:t>
      </w:r>
      <w:r w:rsidRPr="00B82EC1">
        <w:rPr>
          <w:rFonts w:ascii="Tahoma" w:eastAsia="Tahoma" w:hAnsi="Tahoma" w:cs="Tahoma"/>
        </w:rPr>
        <w:t>…</w:t>
      </w:r>
      <w:r w:rsidRPr="00B82EC1">
        <w:rPr>
          <w:rFonts w:ascii="Tahoma" w:eastAsia="Tahoma" w:hAnsi="Tahoma" w:cs="Tahoma"/>
          <w:spacing w:val="57"/>
        </w:rPr>
        <w:t xml:space="preserve"> </w:t>
      </w:r>
      <w:r w:rsidRPr="00B82EC1">
        <w:rPr>
          <w:rFonts w:ascii="Tahoma" w:eastAsia="Tahoma" w:hAnsi="Tahoma" w:cs="Tahoma"/>
        </w:rPr>
        <w:t>%</w:t>
      </w:r>
      <w:r w:rsidRPr="00B82EC1">
        <w:rPr>
          <w:rFonts w:ascii="Tahoma" w:eastAsia="Tahoma" w:hAnsi="Tahoma" w:cs="Tahoma"/>
          <w:spacing w:val="55"/>
        </w:rPr>
        <w:t xml:space="preserve"> </w:t>
      </w:r>
      <w:r w:rsidRPr="00B82EC1">
        <w:rPr>
          <w:rFonts w:ascii="Tahoma" w:eastAsia="Tahoma" w:hAnsi="Tahoma" w:cs="Tahoma"/>
          <w:spacing w:val="1"/>
        </w:rPr>
        <w:t>w</w:t>
      </w:r>
      <w:r w:rsidRPr="00B82EC1">
        <w:rPr>
          <w:rFonts w:ascii="Tahoma" w:eastAsia="Tahoma" w:hAnsi="Tahoma" w:cs="Tahoma"/>
          <w:spacing w:val="-1"/>
        </w:rPr>
        <w:t>y</w:t>
      </w:r>
      <w:r w:rsidRPr="00B82EC1">
        <w:rPr>
          <w:rFonts w:ascii="Tahoma" w:eastAsia="Tahoma" w:hAnsi="Tahoma" w:cs="Tahoma"/>
        </w:rPr>
        <w:t>d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</w:rPr>
        <w:t>t</w:t>
      </w:r>
      <w:r w:rsidRPr="00B82EC1">
        <w:rPr>
          <w:rFonts w:ascii="Tahoma" w:eastAsia="Tahoma" w:hAnsi="Tahoma" w:cs="Tahoma"/>
          <w:spacing w:val="-1"/>
        </w:rPr>
        <w:t>k</w:t>
      </w:r>
      <w:r w:rsidRPr="00B82EC1">
        <w:rPr>
          <w:rFonts w:ascii="Tahoma" w:eastAsia="Tahoma" w:hAnsi="Tahoma" w:cs="Tahoma"/>
        </w:rPr>
        <w:t>ów</w:t>
      </w:r>
      <w:r w:rsidRPr="00B82EC1">
        <w:rPr>
          <w:rFonts w:ascii="Tahoma" w:eastAsia="Tahoma" w:hAnsi="Tahoma" w:cs="Tahoma"/>
          <w:spacing w:val="50"/>
        </w:rPr>
        <w:t xml:space="preserve"> </w:t>
      </w:r>
      <w:r w:rsidRPr="00B82EC1">
        <w:rPr>
          <w:rFonts w:ascii="Tahoma" w:eastAsia="Tahoma" w:hAnsi="Tahoma" w:cs="Tahoma"/>
          <w:spacing w:val="-1"/>
        </w:rPr>
        <w:t>kw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</w:rPr>
        <w:t>li</w:t>
      </w:r>
      <w:r w:rsidRPr="00B82EC1">
        <w:rPr>
          <w:rFonts w:ascii="Tahoma" w:eastAsia="Tahoma" w:hAnsi="Tahoma" w:cs="Tahoma"/>
          <w:spacing w:val="-1"/>
        </w:rPr>
        <w:t>f</w:t>
      </w:r>
      <w:r w:rsidRPr="00B82EC1">
        <w:rPr>
          <w:rFonts w:ascii="Tahoma" w:eastAsia="Tahoma" w:hAnsi="Tahoma" w:cs="Tahoma"/>
          <w:spacing w:val="2"/>
        </w:rPr>
        <w:t>i</w:t>
      </w:r>
      <w:r w:rsidRPr="00B82EC1">
        <w:rPr>
          <w:rFonts w:ascii="Tahoma" w:eastAsia="Tahoma" w:hAnsi="Tahoma" w:cs="Tahoma"/>
          <w:spacing w:val="-3"/>
        </w:rPr>
        <w:t>k</w:t>
      </w:r>
      <w:r w:rsidRPr="00B82EC1">
        <w:rPr>
          <w:rFonts w:ascii="Tahoma" w:eastAsia="Tahoma" w:hAnsi="Tahoma" w:cs="Tahoma"/>
          <w:spacing w:val="2"/>
        </w:rPr>
        <w:t>o</w:t>
      </w:r>
      <w:r w:rsidRPr="00B82EC1">
        <w:rPr>
          <w:rFonts w:ascii="Tahoma" w:eastAsia="Tahoma" w:hAnsi="Tahoma" w:cs="Tahoma"/>
          <w:spacing w:val="-1"/>
        </w:rPr>
        <w:t>w</w:t>
      </w:r>
      <w:r w:rsidRPr="00B82EC1">
        <w:rPr>
          <w:rFonts w:ascii="Tahoma" w:eastAsia="Tahoma" w:hAnsi="Tahoma" w:cs="Tahoma"/>
          <w:spacing w:val="1"/>
        </w:rPr>
        <w:t>a</w:t>
      </w:r>
      <w:r w:rsidRPr="00B82EC1">
        <w:rPr>
          <w:rFonts w:ascii="Tahoma" w:eastAsia="Tahoma" w:hAnsi="Tahoma" w:cs="Tahoma"/>
        </w:rPr>
        <w:t>l</w:t>
      </w:r>
      <w:r w:rsidRPr="00B82EC1">
        <w:rPr>
          <w:rFonts w:ascii="Tahoma" w:eastAsia="Tahoma" w:hAnsi="Tahoma" w:cs="Tahoma"/>
          <w:spacing w:val="-1"/>
        </w:rPr>
        <w:t>n</w:t>
      </w:r>
      <w:r w:rsidRPr="00B82EC1">
        <w:rPr>
          <w:rFonts w:ascii="Tahoma" w:eastAsia="Tahoma" w:hAnsi="Tahoma" w:cs="Tahoma"/>
          <w:spacing w:val="-3"/>
        </w:rPr>
        <w:t>y</w:t>
      </w:r>
      <w:r w:rsidRPr="00B82EC1">
        <w:rPr>
          <w:rFonts w:ascii="Tahoma" w:eastAsia="Tahoma" w:hAnsi="Tahoma" w:cs="Tahoma"/>
          <w:spacing w:val="-1"/>
        </w:rPr>
        <w:t>c</w:t>
      </w:r>
      <w:r w:rsidRPr="00B82EC1">
        <w:rPr>
          <w:rFonts w:ascii="Tahoma" w:eastAsia="Tahoma" w:hAnsi="Tahoma" w:cs="Tahoma"/>
        </w:rPr>
        <w:t>h</w:t>
      </w:r>
      <w:r w:rsidR="00C83136" w:rsidRPr="00B82EC1">
        <w:rPr>
          <w:rFonts w:ascii="Tahoma" w:eastAsia="Tahoma" w:hAnsi="Tahoma" w:cs="Tahoma"/>
          <w:spacing w:val="42"/>
        </w:rPr>
        <w:br/>
      </w:r>
      <w:r w:rsidRPr="00B82EC1">
        <w:rPr>
          <w:rFonts w:ascii="Tahoma" w:eastAsia="Tahoma" w:hAnsi="Tahoma" w:cs="Tahoma"/>
          <w:spacing w:val="4"/>
        </w:rPr>
        <w:t>p</w:t>
      </w:r>
      <w:r w:rsidRPr="00B82EC1">
        <w:rPr>
          <w:rFonts w:ascii="Tahoma" w:eastAsia="Tahoma" w:hAnsi="Tahoma" w:cs="Tahoma"/>
        </w:rPr>
        <w:t>r</w:t>
      </w:r>
      <w:r w:rsidRPr="00B82EC1">
        <w:rPr>
          <w:rFonts w:ascii="Tahoma" w:eastAsia="Tahoma" w:hAnsi="Tahoma" w:cs="Tahoma"/>
          <w:spacing w:val="2"/>
        </w:rPr>
        <w:t>o</w:t>
      </w:r>
      <w:r w:rsidRPr="00B82EC1">
        <w:rPr>
          <w:rFonts w:ascii="Tahoma" w:eastAsia="Tahoma" w:hAnsi="Tahoma" w:cs="Tahoma"/>
          <w:spacing w:val="-1"/>
        </w:rPr>
        <w:t>j</w:t>
      </w:r>
      <w:r w:rsidRPr="00B82EC1">
        <w:rPr>
          <w:rFonts w:ascii="Tahoma" w:eastAsia="Tahoma" w:hAnsi="Tahoma" w:cs="Tahoma"/>
          <w:spacing w:val="1"/>
        </w:rPr>
        <w:t>e</w:t>
      </w:r>
      <w:r w:rsidRPr="00B82EC1">
        <w:rPr>
          <w:rFonts w:ascii="Tahoma" w:eastAsia="Tahoma" w:hAnsi="Tahoma" w:cs="Tahoma"/>
          <w:spacing w:val="-1"/>
        </w:rPr>
        <w:t>k</w:t>
      </w:r>
      <w:r w:rsidRPr="00B82EC1">
        <w:rPr>
          <w:rFonts w:ascii="Tahoma" w:eastAsia="Tahoma" w:hAnsi="Tahoma" w:cs="Tahoma"/>
        </w:rPr>
        <w:t>t</w:t>
      </w:r>
      <w:r w:rsidRPr="00B82EC1">
        <w:rPr>
          <w:rFonts w:ascii="Tahoma" w:eastAsia="Tahoma" w:hAnsi="Tahoma" w:cs="Tahoma"/>
          <w:spacing w:val="-1"/>
        </w:rPr>
        <w:t>u</w:t>
      </w:r>
      <w:r w:rsidRPr="00B82EC1">
        <w:rPr>
          <w:rFonts w:ascii="Tahoma" w:eastAsia="Tahoma" w:hAnsi="Tahoma" w:cs="Tahoma"/>
        </w:rPr>
        <w:t>,</w:t>
      </w:r>
      <w:r w:rsidR="00AF77A6" w:rsidRPr="001A21E8">
        <w:rPr>
          <w:rFonts w:eastAsia="Tahoma"/>
        </w:rPr>
        <w:t xml:space="preserve"> </w:t>
      </w:r>
      <w:r w:rsidRPr="00B82EC1">
        <w:rPr>
          <w:rFonts w:ascii="Tahoma" w:eastAsia="Tahoma" w:hAnsi="Tahoma" w:cs="Tahoma"/>
        </w:rPr>
        <w:t>z</w:t>
      </w:r>
      <w:r w:rsidRPr="00B82EC1">
        <w:rPr>
          <w:rFonts w:ascii="Tahoma" w:eastAsia="Tahoma" w:hAnsi="Tahoma" w:cs="Tahoma"/>
          <w:spacing w:val="-1"/>
        </w:rPr>
        <w:t xml:space="preserve"> </w:t>
      </w:r>
      <w:r w:rsidRPr="00B82EC1">
        <w:rPr>
          <w:rFonts w:ascii="Tahoma" w:eastAsia="Tahoma" w:hAnsi="Tahoma" w:cs="Tahoma"/>
        </w:rPr>
        <w:t>nast</w:t>
      </w:r>
      <w:r w:rsidRPr="00B82EC1">
        <w:rPr>
          <w:rFonts w:ascii="Tahoma" w:eastAsia="Tahoma" w:hAnsi="Tahoma" w:cs="Tahoma"/>
          <w:spacing w:val="1"/>
        </w:rPr>
        <w:t>ę</w:t>
      </w:r>
      <w:r w:rsidRPr="00B82EC1">
        <w:rPr>
          <w:rFonts w:ascii="Tahoma" w:eastAsia="Tahoma" w:hAnsi="Tahoma" w:cs="Tahoma"/>
        </w:rPr>
        <w:t>pu</w:t>
      </w:r>
      <w:r w:rsidRPr="00B82EC1">
        <w:rPr>
          <w:rFonts w:ascii="Tahoma" w:eastAsia="Tahoma" w:hAnsi="Tahoma" w:cs="Tahoma"/>
          <w:spacing w:val="-1"/>
        </w:rPr>
        <w:t>j</w:t>
      </w:r>
      <w:r w:rsidRPr="00B82EC1">
        <w:rPr>
          <w:rFonts w:ascii="Tahoma" w:eastAsia="Tahoma" w:hAnsi="Tahoma" w:cs="Tahoma"/>
          <w:spacing w:val="1"/>
        </w:rPr>
        <w:t>ą</w:t>
      </w:r>
      <w:r w:rsidRPr="00B82EC1">
        <w:rPr>
          <w:rFonts w:ascii="Tahoma" w:eastAsia="Tahoma" w:hAnsi="Tahoma" w:cs="Tahoma"/>
          <w:spacing w:val="2"/>
        </w:rPr>
        <w:t>c</w:t>
      </w:r>
      <w:r w:rsidRPr="00B82EC1">
        <w:rPr>
          <w:rFonts w:ascii="Tahoma" w:eastAsia="Tahoma" w:hAnsi="Tahoma" w:cs="Tahoma"/>
          <w:spacing w:val="-1"/>
        </w:rPr>
        <w:t>yc</w:t>
      </w:r>
      <w:r w:rsidRPr="00B82EC1">
        <w:rPr>
          <w:rFonts w:ascii="Tahoma" w:eastAsia="Tahoma" w:hAnsi="Tahoma" w:cs="Tahoma"/>
        </w:rPr>
        <w:t>h</w:t>
      </w:r>
      <w:r w:rsidRPr="00B82EC1">
        <w:rPr>
          <w:rFonts w:ascii="Tahoma" w:eastAsia="Tahoma" w:hAnsi="Tahoma" w:cs="Tahoma"/>
          <w:spacing w:val="-14"/>
        </w:rPr>
        <w:t xml:space="preserve"> </w:t>
      </w:r>
      <w:r w:rsidRPr="00B82EC1">
        <w:rPr>
          <w:rFonts w:ascii="Tahoma" w:eastAsia="Tahoma" w:hAnsi="Tahoma" w:cs="Tahoma"/>
        </w:rPr>
        <w:t>ź</w:t>
      </w:r>
      <w:r w:rsidRPr="00B82EC1">
        <w:rPr>
          <w:rFonts w:ascii="Tahoma" w:eastAsia="Tahoma" w:hAnsi="Tahoma" w:cs="Tahoma"/>
          <w:spacing w:val="3"/>
        </w:rPr>
        <w:t>r</w:t>
      </w:r>
      <w:r w:rsidRPr="00B82EC1">
        <w:rPr>
          <w:rFonts w:ascii="Tahoma" w:eastAsia="Tahoma" w:hAnsi="Tahoma" w:cs="Tahoma"/>
        </w:rPr>
        <w:t>ód</w:t>
      </w:r>
      <w:r w:rsidRPr="00B82EC1">
        <w:rPr>
          <w:rFonts w:ascii="Tahoma" w:eastAsia="Tahoma" w:hAnsi="Tahoma" w:cs="Tahoma"/>
          <w:spacing w:val="1"/>
        </w:rPr>
        <w:t>e</w:t>
      </w:r>
      <w:r w:rsidRPr="00B82EC1">
        <w:rPr>
          <w:rFonts w:ascii="Tahoma" w:eastAsia="Tahoma" w:hAnsi="Tahoma" w:cs="Tahoma"/>
          <w:spacing w:val="2"/>
        </w:rPr>
        <w:t>ł</w:t>
      </w:r>
      <w:r w:rsidR="00521B86" w:rsidRPr="001A21E8">
        <w:rPr>
          <w:rStyle w:val="Odwoanieprzypisudolnego"/>
          <w:rFonts w:ascii="Tahoma" w:eastAsia="Tahoma" w:hAnsi="Tahoma" w:cs="Tahoma"/>
          <w:spacing w:val="2"/>
        </w:rPr>
        <w:footnoteReference w:id="8"/>
      </w:r>
      <w:r w:rsidR="008915D1" w:rsidRPr="001A21E8">
        <w:rPr>
          <w:rFonts w:eastAsia="Tahoma"/>
          <w:spacing w:val="2"/>
        </w:rPr>
        <w:t>:</w:t>
      </w:r>
    </w:p>
    <w:p w14:paraId="71ADEA74" w14:textId="5BF072FE" w:rsidR="00C83136" w:rsidRPr="006D274F" w:rsidRDefault="00521B86" w:rsidP="000E6590">
      <w:pPr>
        <w:pStyle w:val="Akapitzlist"/>
        <w:numPr>
          <w:ilvl w:val="0"/>
          <w:numId w:val="47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25"/>
        </w:rPr>
        <w:t xml:space="preserve"> </w:t>
      </w:r>
      <w:r w:rsidRPr="006D274F">
        <w:rPr>
          <w:rFonts w:ascii="Tahoma" w:eastAsia="Tahoma" w:hAnsi="Tahoma" w:cs="Tahoma"/>
        </w:rPr>
        <w:t>w</w:t>
      </w:r>
      <w:r w:rsidRPr="006D274F">
        <w:rPr>
          <w:rFonts w:ascii="Tahoma" w:eastAsia="Tahoma" w:hAnsi="Tahoma" w:cs="Tahoma"/>
          <w:spacing w:val="26"/>
        </w:rPr>
        <w:t xml:space="preserve"> 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ie</w:t>
      </w:r>
      <w:r w:rsidR="009E0A19" w:rsidRPr="006D274F">
        <w:rPr>
          <w:rFonts w:ascii="Tahoma" w:eastAsia="Tahoma" w:hAnsi="Tahoma" w:cs="Tahoma"/>
        </w:rPr>
        <w:t>/wysokości</w:t>
      </w:r>
      <w:r w:rsidRPr="006D274F">
        <w:rPr>
          <w:rFonts w:ascii="Tahoma" w:eastAsia="Tahoma" w:hAnsi="Tahoma" w:cs="Tahoma"/>
          <w:spacing w:val="21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27"/>
        </w:rPr>
        <w:t xml:space="preserve"> </w:t>
      </w:r>
      <w:r w:rsidRPr="006D274F">
        <w:rPr>
          <w:rFonts w:ascii="Tahoma" w:eastAsia="Tahoma" w:hAnsi="Tahoma" w:cs="Tahoma"/>
        </w:rPr>
        <w:t>P</w:t>
      </w:r>
      <w:r w:rsidRPr="006D274F">
        <w:rPr>
          <w:rFonts w:ascii="Tahoma" w:eastAsia="Tahoma" w:hAnsi="Tahoma" w:cs="Tahoma"/>
          <w:spacing w:val="1"/>
        </w:rPr>
        <w:t>L</w:t>
      </w:r>
      <w:r w:rsidRPr="006D274F">
        <w:rPr>
          <w:rFonts w:ascii="Tahoma" w:eastAsia="Tahoma" w:hAnsi="Tahoma" w:cs="Tahoma"/>
        </w:rPr>
        <w:t>N</w:t>
      </w:r>
      <w:r w:rsidRPr="006D274F">
        <w:rPr>
          <w:rFonts w:ascii="Tahoma" w:eastAsia="Tahoma" w:hAnsi="Tahoma" w:cs="Tahoma"/>
          <w:spacing w:val="22"/>
        </w:rPr>
        <w:t xml:space="preserve"> </w:t>
      </w:r>
      <w:r w:rsidRPr="006D274F">
        <w:rPr>
          <w:rFonts w:ascii="Tahoma" w:eastAsia="Tahoma" w:hAnsi="Tahoma" w:cs="Tahoma"/>
        </w:rPr>
        <w:t>(s</w:t>
      </w:r>
      <w:r w:rsidRPr="006D274F">
        <w:rPr>
          <w:rFonts w:ascii="Tahoma" w:eastAsia="Tahoma" w:hAnsi="Tahoma" w:cs="Tahoma"/>
          <w:spacing w:val="1"/>
        </w:rPr>
        <w:t>ł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wn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20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1"/>
        </w:rPr>
        <w:t>)</w:t>
      </w:r>
      <w:r w:rsidR="00567286" w:rsidRPr="006D274F">
        <w:rPr>
          <w:rFonts w:ascii="Tahoma" w:eastAsia="Tahoma" w:hAnsi="Tahoma" w:cs="Tahoma"/>
        </w:rPr>
        <w:t>,</w:t>
      </w:r>
    </w:p>
    <w:p w14:paraId="380866D1" w14:textId="5D45C5CB" w:rsidR="00521B86" w:rsidRPr="006D274F" w:rsidRDefault="00521B86" w:rsidP="000E6590">
      <w:pPr>
        <w:pStyle w:val="Akapitzlist"/>
        <w:numPr>
          <w:ilvl w:val="0"/>
          <w:numId w:val="47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25"/>
        </w:rPr>
        <w:t xml:space="preserve"> </w:t>
      </w:r>
      <w:r w:rsidRPr="006D274F">
        <w:rPr>
          <w:rFonts w:ascii="Tahoma" w:eastAsia="Tahoma" w:hAnsi="Tahoma" w:cs="Tahoma"/>
        </w:rPr>
        <w:t>w</w:t>
      </w:r>
      <w:r w:rsidRPr="006D274F">
        <w:rPr>
          <w:rFonts w:ascii="Tahoma" w:eastAsia="Tahoma" w:hAnsi="Tahoma" w:cs="Tahoma"/>
          <w:spacing w:val="26"/>
        </w:rPr>
        <w:t xml:space="preserve"> </w:t>
      </w:r>
      <w:r w:rsidRPr="006D274F">
        <w:rPr>
          <w:rFonts w:ascii="Tahoma" w:eastAsia="Tahoma" w:hAnsi="Tahoma" w:cs="Tahoma"/>
          <w:spacing w:val="-1"/>
        </w:rPr>
        <w:t>k</w:t>
      </w:r>
      <w:r w:rsidRPr="006D274F">
        <w:rPr>
          <w:rFonts w:ascii="Tahoma" w:eastAsia="Tahoma" w:hAnsi="Tahoma" w:cs="Tahoma"/>
          <w:spacing w:val="1"/>
        </w:rPr>
        <w:t>w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-1"/>
        </w:rPr>
        <w:t>c</w:t>
      </w:r>
      <w:r w:rsidRPr="006D274F">
        <w:rPr>
          <w:rFonts w:ascii="Tahoma" w:eastAsia="Tahoma" w:hAnsi="Tahoma" w:cs="Tahoma"/>
        </w:rPr>
        <w:t>ie</w:t>
      </w:r>
      <w:r w:rsidR="009E0A19" w:rsidRPr="006D274F">
        <w:rPr>
          <w:rFonts w:ascii="Tahoma" w:eastAsia="Tahoma" w:hAnsi="Tahoma" w:cs="Tahoma"/>
        </w:rPr>
        <w:t>/wysokości</w:t>
      </w:r>
      <w:r w:rsidRPr="006D274F">
        <w:rPr>
          <w:rFonts w:ascii="Tahoma" w:eastAsia="Tahoma" w:hAnsi="Tahoma" w:cs="Tahoma"/>
          <w:spacing w:val="21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27"/>
        </w:rPr>
        <w:t xml:space="preserve"> </w:t>
      </w:r>
      <w:r w:rsidRPr="006D274F">
        <w:rPr>
          <w:rFonts w:ascii="Tahoma" w:eastAsia="Tahoma" w:hAnsi="Tahoma" w:cs="Tahoma"/>
        </w:rPr>
        <w:t>P</w:t>
      </w:r>
      <w:r w:rsidRPr="006D274F">
        <w:rPr>
          <w:rFonts w:ascii="Tahoma" w:eastAsia="Tahoma" w:hAnsi="Tahoma" w:cs="Tahoma"/>
          <w:spacing w:val="1"/>
        </w:rPr>
        <w:t>L</w:t>
      </w:r>
      <w:r w:rsidRPr="006D274F">
        <w:rPr>
          <w:rFonts w:ascii="Tahoma" w:eastAsia="Tahoma" w:hAnsi="Tahoma" w:cs="Tahoma"/>
        </w:rPr>
        <w:t>N</w:t>
      </w:r>
      <w:r w:rsidRPr="006D274F">
        <w:rPr>
          <w:rFonts w:ascii="Tahoma" w:eastAsia="Tahoma" w:hAnsi="Tahoma" w:cs="Tahoma"/>
          <w:spacing w:val="25"/>
        </w:rPr>
        <w:t xml:space="preserve"> </w:t>
      </w:r>
      <w:r w:rsidRPr="006D274F">
        <w:rPr>
          <w:rFonts w:ascii="Tahoma" w:eastAsia="Tahoma" w:hAnsi="Tahoma" w:cs="Tahoma"/>
        </w:rPr>
        <w:t>(s</w:t>
      </w:r>
      <w:r w:rsidRPr="006D274F">
        <w:rPr>
          <w:rFonts w:ascii="Tahoma" w:eastAsia="Tahoma" w:hAnsi="Tahoma" w:cs="Tahoma"/>
          <w:spacing w:val="1"/>
        </w:rPr>
        <w:t>ł</w:t>
      </w:r>
      <w:r w:rsidRPr="006D274F">
        <w:rPr>
          <w:rFonts w:ascii="Tahoma" w:eastAsia="Tahoma" w:hAnsi="Tahoma" w:cs="Tahoma"/>
        </w:rPr>
        <w:t>o</w:t>
      </w:r>
      <w:r w:rsidRPr="006D274F">
        <w:rPr>
          <w:rFonts w:ascii="Tahoma" w:eastAsia="Tahoma" w:hAnsi="Tahoma" w:cs="Tahoma"/>
          <w:spacing w:val="1"/>
        </w:rPr>
        <w:t>wn</w:t>
      </w:r>
      <w:r w:rsidRPr="006D274F">
        <w:rPr>
          <w:rFonts w:ascii="Tahoma" w:eastAsia="Tahoma" w:hAnsi="Tahoma" w:cs="Tahoma"/>
        </w:rPr>
        <w:t>ie</w:t>
      </w:r>
      <w:r w:rsidRPr="006D274F">
        <w:rPr>
          <w:rFonts w:ascii="Tahoma" w:eastAsia="Tahoma" w:hAnsi="Tahoma" w:cs="Tahoma"/>
          <w:spacing w:val="20"/>
        </w:rPr>
        <w:t xml:space="preserve"> </w:t>
      </w:r>
      <w:r w:rsidRPr="006D274F">
        <w:rPr>
          <w:rFonts w:ascii="Tahoma" w:eastAsia="Tahoma" w:hAnsi="Tahoma" w:cs="Tahoma"/>
        </w:rPr>
        <w:t>…</w:t>
      </w:r>
      <w:r w:rsidRPr="006D274F">
        <w:rPr>
          <w:rFonts w:ascii="Tahoma" w:eastAsia="Tahoma" w:hAnsi="Tahoma" w:cs="Tahoma"/>
          <w:spacing w:val="1"/>
        </w:rPr>
        <w:t>)</w:t>
      </w:r>
      <w:r w:rsidR="00FF7E7F" w:rsidRPr="006D274F">
        <w:rPr>
          <w:rFonts w:ascii="Tahoma" w:eastAsia="Tahoma" w:hAnsi="Tahoma" w:cs="Tahoma"/>
        </w:rPr>
        <w:t>.</w:t>
      </w:r>
      <w:r w:rsidRPr="006D274F">
        <w:rPr>
          <w:rFonts w:ascii="Tahoma" w:eastAsia="Tahoma" w:hAnsi="Tahoma" w:cs="Tahoma"/>
          <w:spacing w:val="23"/>
        </w:rPr>
        <w:t xml:space="preserve"> </w:t>
      </w:r>
    </w:p>
    <w:p w14:paraId="355D3160" w14:textId="77777777" w:rsidR="00521B86" w:rsidRPr="001A21E8" w:rsidRDefault="00521B86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="00C83136" w:rsidRPr="001A21E8">
        <w:rPr>
          <w:rFonts w:ascii="Tahoma" w:eastAsia="Tahoma" w:hAnsi="Tahoma" w:cs="Tahoma"/>
          <w:spacing w:val="1"/>
        </w:rPr>
        <w:t>/wysokości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otę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 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 xml:space="preserve">a w § </w:t>
      </w:r>
      <w:r w:rsidR="00223B58"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 proporc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iż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 z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łu procento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="00223B58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4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="003A4926" w:rsidRPr="001A21E8">
        <w:rPr>
          <w:rFonts w:ascii="Tahoma" w:eastAsia="Tahoma" w:hAnsi="Tahoma" w:cs="Tahoma"/>
          <w:spacing w:val="3"/>
        </w:rPr>
        <w:t xml:space="preserve"> </w:t>
      </w:r>
      <w:r w:rsidR="00855A5E" w:rsidRPr="001A21E8">
        <w:rPr>
          <w:rFonts w:ascii="Tahoma" w:eastAsia="Tahoma" w:hAnsi="Tahoma" w:cs="Tahoma"/>
          <w:spacing w:val="3"/>
        </w:rPr>
        <w:t>ponad ww. kwotę/wysokość</w:t>
      </w:r>
      <w:r w:rsidR="003A4926" w:rsidRPr="001A21E8">
        <w:rPr>
          <w:rFonts w:ascii="Tahoma" w:eastAsia="Tahoma" w:hAnsi="Tahoma" w:cs="Tahoma"/>
          <w:spacing w:val="3"/>
        </w:rPr>
        <w:t xml:space="preserve"> może zostać uznany za niekwalifikowalny</w:t>
      </w:r>
      <w:r w:rsidR="004307E6" w:rsidRPr="001A21E8">
        <w:rPr>
          <w:rFonts w:ascii="Tahoma" w:eastAsia="Tahoma" w:hAnsi="Tahoma" w:cs="Tahoma"/>
          <w:spacing w:val="4"/>
        </w:rPr>
        <w:t>.</w:t>
      </w:r>
      <w:r w:rsidR="004307E6" w:rsidRPr="001A21E8">
        <w:rPr>
          <w:rStyle w:val="Odwoanieprzypisudolnego"/>
          <w:rFonts w:ascii="Tahoma" w:eastAsia="Tahoma" w:hAnsi="Tahoma" w:cs="Tahoma"/>
          <w:spacing w:val="4"/>
        </w:rPr>
        <w:footnoteReference w:id="9"/>
      </w:r>
    </w:p>
    <w:p w14:paraId="3E1A4803" w14:textId="77777777" w:rsidR="00521B86" w:rsidRPr="001A21E8" w:rsidRDefault="00AF77A6" w:rsidP="000E6590">
      <w:pPr>
        <w:pStyle w:val="Akapitzlist"/>
        <w:numPr>
          <w:ilvl w:val="0"/>
          <w:numId w:val="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K</w:t>
      </w:r>
      <w:r w:rsidR="00521B86" w:rsidRPr="001A21E8">
        <w:rPr>
          <w:rFonts w:ascii="Tahoma" w:eastAsia="Tahoma" w:hAnsi="Tahoma" w:cs="Tahoma"/>
        </w:rPr>
        <w:t>osz</w:t>
      </w:r>
      <w:r w:rsidR="00521B86" w:rsidRPr="001A21E8">
        <w:rPr>
          <w:rFonts w:ascii="Tahoma" w:eastAsia="Tahoma" w:hAnsi="Tahoma" w:cs="Tahoma"/>
          <w:spacing w:val="-2"/>
        </w:rPr>
        <w:t>t</w:t>
      </w:r>
      <w:r w:rsidR="00521B86" w:rsidRPr="001A21E8">
        <w:rPr>
          <w:rFonts w:ascii="Tahoma" w:eastAsia="Tahoma" w:hAnsi="Tahoma" w:cs="Tahoma"/>
        </w:rPr>
        <w:t>y p</w:t>
      </w:r>
      <w:r w:rsidR="00521B86" w:rsidRPr="001A21E8">
        <w:rPr>
          <w:rFonts w:ascii="Tahoma" w:eastAsia="Tahoma" w:hAnsi="Tahoma" w:cs="Tahoma"/>
          <w:spacing w:val="2"/>
        </w:rPr>
        <w:t>o</w:t>
      </w:r>
      <w:r w:rsidR="00521B86" w:rsidRPr="001A21E8">
        <w:rPr>
          <w:rFonts w:ascii="Tahoma" w:eastAsia="Tahoma" w:hAnsi="Tahoma" w:cs="Tahoma"/>
        </w:rPr>
        <w:t>śr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 xml:space="preserve">dnie </w:t>
      </w:r>
      <w:r w:rsidR="00521B86" w:rsidRPr="001A21E8">
        <w:rPr>
          <w:rFonts w:ascii="Tahoma" w:eastAsia="Tahoma" w:hAnsi="Tahoma" w:cs="Tahoma"/>
          <w:spacing w:val="2"/>
        </w:rPr>
        <w:t>p</w:t>
      </w:r>
      <w:r w:rsidR="00521B86" w:rsidRPr="001A21E8">
        <w:rPr>
          <w:rFonts w:ascii="Tahoma" w:eastAsia="Tahoma" w:hAnsi="Tahoma" w:cs="Tahoma"/>
        </w:rPr>
        <w:t>ro</w:t>
      </w:r>
      <w:r w:rsidR="00521B86" w:rsidRPr="001A21E8">
        <w:rPr>
          <w:rFonts w:ascii="Tahoma" w:eastAsia="Tahoma" w:hAnsi="Tahoma" w:cs="Tahoma"/>
          <w:spacing w:val="-1"/>
        </w:rPr>
        <w:t>j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  <w:spacing w:val="-1"/>
        </w:rPr>
        <w:t>k</w:t>
      </w:r>
      <w:r w:rsidR="00521B86" w:rsidRPr="001A21E8">
        <w:rPr>
          <w:rFonts w:ascii="Tahoma" w:eastAsia="Tahoma" w:hAnsi="Tahoma" w:cs="Tahoma"/>
        </w:rPr>
        <w:t xml:space="preserve">tu </w:t>
      </w:r>
      <w:r w:rsidR="001C6973" w:rsidRPr="001A21E8">
        <w:rPr>
          <w:rFonts w:ascii="Tahoma" w:eastAsia="Tahoma" w:hAnsi="Tahoma" w:cs="Tahoma"/>
        </w:rPr>
        <w:t>r</w:t>
      </w:r>
      <w:r w:rsidR="00521B86" w:rsidRPr="001A21E8">
        <w:rPr>
          <w:rFonts w:ascii="Tahoma" w:eastAsia="Tahoma" w:hAnsi="Tahoma" w:cs="Tahoma"/>
        </w:rPr>
        <w:t>oz</w:t>
      </w:r>
      <w:r w:rsidR="00521B86" w:rsidRPr="001A21E8">
        <w:rPr>
          <w:rFonts w:ascii="Tahoma" w:eastAsia="Tahoma" w:hAnsi="Tahoma" w:cs="Tahoma"/>
          <w:spacing w:val="3"/>
        </w:rPr>
        <w:t>l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-1"/>
        </w:rPr>
        <w:t>c</w:t>
      </w:r>
      <w:r w:rsidR="00521B86" w:rsidRPr="001A21E8">
        <w:rPr>
          <w:rFonts w:ascii="Tahoma" w:eastAsia="Tahoma" w:hAnsi="Tahoma" w:cs="Tahoma"/>
        </w:rPr>
        <w:t>z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 xml:space="preserve">e </w:t>
      </w:r>
      <w:r w:rsidR="001C6973" w:rsidRPr="001A21E8">
        <w:rPr>
          <w:rFonts w:ascii="Tahoma" w:eastAsia="Tahoma" w:hAnsi="Tahoma" w:cs="Tahoma"/>
        </w:rPr>
        <w:t>ryczałtem</w:t>
      </w:r>
      <w:r w:rsidR="00521B86" w:rsidRPr="001A21E8">
        <w:rPr>
          <w:rFonts w:ascii="Tahoma" w:eastAsia="Tahoma" w:hAnsi="Tahoma" w:cs="Tahoma"/>
        </w:rPr>
        <w:t xml:space="preserve"> zd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  <w:spacing w:val="-1"/>
        </w:rPr>
        <w:t>f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io</w:t>
      </w:r>
      <w:r w:rsidR="00521B86" w:rsidRPr="001A21E8">
        <w:rPr>
          <w:rFonts w:ascii="Tahoma" w:eastAsia="Tahoma" w:hAnsi="Tahoma" w:cs="Tahoma"/>
          <w:spacing w:val="-2"/>
        </w:rPr>
        <w:t>w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e w</w:t>
      </w:r>
      <w:r w:rsidR="001C6973" w:rsidRPr="001A21E8">
        <w:rPr>
          <w:rFonts w:ascii="Tahoma" w:eastAsia="Tahoma" w:hAnsi="Tahoma" w:cs="Tahoma"/>
        </w:rPr>
        <w:t xml:space="preserve"> </w:t>
      </w:r>
      <w:r w:rsidR="00521B86" w:rsidRPr="00FF2B69">
        <w:rPr>
          <w:rFonts w:ascii="Tahoma" w:eastAsia="Tahoma" w:hAnsi="Tahoma" w:cs="Tahoma"/>
          <w:i/>
          <w:spacing w:val="-4"/>
        </w:rPr>
        <w:t>W</w:t>
      </w:r>
      <w:r w:rsidR="00521B86" w:rsidRPr="00FF2B69">
        <w:rPr>
          <w:rFonts w:ascii="Tahoma" w:eastAsia="Tahoma" w:hAnsi="Tahoma" w:cs="Tahoma"/>
          <w:i/>
          <w:spacing w:val="-1"/>
        </w:rPr>
        <w:t>y</w:t>
      </w:r>
      <w:r w:rsidR="00521B86" w:rsidRPr="00FF2B69">
        <w:rPr>
          <w:rFonts w:ascii="Tahoma" w:eastAsia="Tahoma" w:hAnsi="Tahoma" w:cs="Tahoma"/>
          <w:i/>
          <w:spacing w:val="-2"/>
        </w:rPr>
        <w:t>t</w:t>
      </w:r>
      <w:r w:rsidR="00521B86" w:rsidRPr="00FF2B69">
        <w:rPr>
          <w:rFonts w:ascii="Tahoma" w:eastAsia="Tahoma" w:hAnsi="Tahoma" w:cs="Tahoma"/>
          <w:i/>
          <w:spacing w:val="-1"/>
        </w:rPr>
        <w:t>yc</w:t>
      </w:r>
      <w:r w:rsidR="00521B86" w:rsidRPr="00FF2B69">
        <w:rPr>
          <w:rFonts w:ascii="Tahoma" w:eastAsia="Tahoma" w:hAnsi="Tahoma" w:cs="Tahoma"/>
          <w:i/>
        </w:rPr>
        <w:t>z</w:t>
      </w:r>
      <w:r w:rsidR="00521B86" w:rsidRPr="00FF2B69">
        <w:rPr>
          <w:rFonts w:ascii="Tahoma" w:eastAsia="Tahoma" w:hAnsi="Tahoma" w:cs="Tahoma"/>
          <w:i/>
          <w:spacing w:val="-1"/>
        </w:rPr>
        <w:t>nych</w:t>
      </w:r>
      <w:r w:rsidR="001C6973" w:rsidRPr="00FF2B69">
        <w:rPr>
          <w:rFonts w:ascii="Tahoma" w:eastAsia="Tahoma" w:hAnsi="Tahoma" w:cs="Tahoma"/>
          <w:i/>
        </w:rPr>
        <w:t xml:space="preserve"> w zakresie kwalifikowalności</w:t>
      </w:r>
      <w:r w:rsidR="00521B86" w:rsidRPr="001A21E8">
        <w:rPr>
          <w:rFonts w:ascii="Tahoma" w:eastAsia="Tahoma" w:hAnsi="Tahoma" w:cs="Tahoma"/>
        </w:rPr>
        <w:t>,</w:t>
      </w:r>
      <w:r w:rsidR="00521B86" w:rsidRPr="001A21E8">
        <w:rPr>
          <w:rFonts w:ascii="Tahoma" w:eastAsia="Tahoma" w:hAnsi="Tahoma" w:cs="Tahoma"/>
          <w:spacing w:val="6"/>
        </w:rPr>
        <w:t xml:space="preserve"> </w:t>
      </w:r>
      <w:r w:rsidR="00521B86" w:rsidRPr="001A21E8">
        <w:rPr>
          <w:rFonts w:ascii="Tahoma" w:eastAsia="Tahoma" w:hAnsi="Tahoma" w:cs="Tahoma"/>
        </w:rPr>
        <w:t>st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o</w:t>
      </w:r>
      <w:r w:rsidR="00521B86" w:rsidRPr="001A21E8">
        <w:rPr>
          <w:rFonts w:ascii="Tahoma" w:eastAsia="Tahoma" w:hAnsi="Tahoma" w:cs="Tahoma"/>
          <w:spacing w:val="1"/>
        </w:rPr>
        <w:t>w</w:t>
      </w:r>
      <w:r w:rsidR="00521B86" w:rsidRPr="001A21E8">
        <w:rPr>
          <w:rFonts w:ascii="Tahoma" w:eastAsia="Tahoma" w:hAnsi="Tahoma" w:cs="Tahoma"/>
        </w:rPr>
        <w:t>ią</w:t>
      </w:r>
      <w:r w:rsidR="00521B86" w:rsidRPr="001A21E8">
        <w:rPr>
          <w:rFonts w:ascii="Tahoma" w:eastAsia="Tahoma" w:hAnsi="Tahoma" w:cs="Tahoma"/>
          <w:spacing w:val="1"/>
        </w:rPr>
        <w:t xml:space="preserve"> </w:t>
      </w:r>
      <w:r w:rsidR="00521B86" w:rsidRPr="001A21E8">
        <w:rPr>
          <w:rFonts w:ascii="Tahoma" w:eastAsia="Tahoma" w:hAnsi="Tahoma" w:cs="Tahoma"/>
        </w:rPr>
        <w:t>…</w:t>
      </w:r>
      <w:r w:rsidR="00521B86" w:rsidRPr="001A21E8">
        <w:rPr>
          <w:rFonts w:ascii="Tahoma" w:eastAsia="Tahoma" w:hAnsi="Tahoma" w:cs="Tahoma"/>
          <w:spacing w:val="1"/>
        </w:rPr>
        <w:t>…</w:t>
      </w:r>
      <w:r w:rsidR="00521B86" w:rsidRPr="001A21E8">
        <w:rPr>
          <w:rFonts w:ascii="Tahoma" w:eastAsia="Tahoma" w:hAnsi="Tahoma" w:cs="Tahoma"/>
          <w:spacing w:val="3"/>
        </w:rPr>
        <w:t>…</w:t>
      </w:r>
      <w:r w:rsidR="00521B86" w:rsidRPr="001A21E8">
        <w:rPr>
          <w:rFonts w:ascii="Tahoma" w:eastAsia="Tahoma" w:hAnsi="Tahoma" w:cs="Tahoma"/>
        </w:rPr>
        <w:t>%</w:t>
      </w:r>
      <w:r w:rsidR="00521B86" w:rsidRPr="001A21E8">
        <w:rPr>
          <w:rFonts w:ascii="Tahoma" w:eastAsia="Tahoma" w:hAnsi="Tahoma" w:cs="Tahoma"/>
          <w:spacing w:val="1"/>
        </w:rPr>
        <w:t xml:space="preserve"> </w:t>
      </w:r>
      <w:r w:rsidR="00521B86" w:rsidRPr="001A21E8">
        <w:rPr>
          <w:rFonts w:ascii="Tahoma" w:eastAsia="Tahoma" w:hAnsi="Tahoma" w:cs="Tahoma"/>
        </w:rPr>
        <w:t>po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s</w:t>
      </w:r>
      <w:r w:rsidR="00521B86" w:rsidRPr="001A21E8">
        <w:rPr>
          <w:rFonts w:ascii="Tahoma" w:eastAsia="Tahoma" w:hAnsi="Tahoma" w:cs="Tahoma"/>
          <w:spacing w:val="2"/>
        </w:rPr>
        <w:t>i</w:t>
      </w:r>
      <w:r w:rsidR="00521B86" w:rsidRPr="001A21E8">
        <w:rPr>
          <w:rFonts w:ascii="Tahoma" w:eastAsia="Tahoma" w:hAnsi="Tahoma" w:cs="Tahoma"/>
        </w:rPr>
        <w:t>o</w:t>
      </w:r>
      <w:r w:rsidR="00521B86" w:rsidRPr="001A21E8">
        <w:rPr>
          <w:rFonts w:ascii="Tahoma" w:eastAsia="Tahoma" w:hAnsi="Tahoma" w:cs="Tahoma"/>
          <w:spacing w:val="-1"/>
        </w:rPr>
        <w:t>nych</w:t>
      </w:r>
      <w:r w:rsidR="00521B86" w:rsidRPr="001A21E8">
        <w:rPr>
          <w:rFonts w:ascii="Tahoma" w:eastAsia="Tahoma" w:hAnsi="Tahoma" w:cs="Tahoma"/>
        </w:rPr>
        <w:t xml:space="preserve">, </w:t>
      </w:r>
      <w:r w:rsidR="00521B86" w:rsidRPr="001A21E8">
        <w:rPr>
          <w:rFonts w:ascii="Tahoma" w:eastAsia="Tahoma" w:hAnsi="Tahoma" w:cs="Tahoma"/>
          <w:spacing w:val="-1"/>
        </w:rPr>
        <w:t>u</w:t>
      </w:r>
      <w:r w:rsidR="00521B86" w:rsidRPr="001A21E8">
        <w:rPr>
          <w:rFonts w:ascii="Tahoma" w:eastAsia="Tahoma" w:hAnsi="Tahoma" w:cs="Tahoma"/>
        </w:rPr>
        <w:t>do</w:t>
      </w:r>
      <w:r w:rsidR="00521B86" w:rsidRPr="001A21E8">
        <w:rPr>
          <w:rFonts w:ascii="Tahoma" w:eastAsia="Tahoma" w:hAnsi="Tahoma" w:cs="Tahoma"/>
          <w:spacing w:val="1"/>
        </w:rPr>
        <w:t>k</w:t>
      </w:r>
      <w:r w:rsidR="00521B86" w:rsidRPr="001A21E8">
        <w:rPr>
          <w:rFonts w:ascii="Tahoma" w:eastAsia="Tahoma" w:hAnsi="Tahoma" w:cs="Tahoma"/>
          <w:spacing w:val="-1"/>
        </w:rPr>
        <w:t>u</w:t>
      </w:r>
      <w:r w:rsidR="00521B86" w:rsidRPr="001A21E8">
        <w:rPr>
          <w:rFonts w:ascii="Tahoma" w:eastAsia="Tahoma" w:hAnsi="Tahoma" w:cs="Tahoma"/>
        </w:rPr>
        <w:t>m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</w:rPr>
        <w:t>to</w:t>
      </w:r>
      <w:r w:rsidR="00521B86" w:rsidRPr="001A21E8">
        <w:rPr>
          <w:rFonts w:ascii="Tahoma" w:eastAsia="Tahoma" w:hAnsi="Tahoma" w:cs="Tahoma"/>
          <w:spacing w:val="-2"/>
        </w:rPr>
        <w:t>w</w:t>
      </w:r>
      <w:r w:rsidR="00521B86" w:rsidRPr="001A21E8">
        <w:rPr>
          <w:rFonts w:ascii="Tahoma" w:eastAsia="Tahoma" w:hAnsi="Tahoma" w:cs="Tahoma"/>
          <w:spacing w:val="5"/>
        </w:rPr>
        <w:t>a</w:t>
      </w:r>
      <w:r w:rsidR="00521B86" w:rsidRPr="001A21E8">
        <w:rPr>
          <w:rFonts w:ascii="Tahoma" w:eastAsia="Tahoma" w:hAnsi="Tahoma" w:cs="Tahoma"/>
          <w:spacing w:val="-1"/>
        </w:rPr>
        <w:t>n</w:t>
      </w:r>
      <w:r w:rsidR="00521B86" w:rsidRPr="001A21E8">
        <w:rPr>
          <w:rFonts w:ascii="Tahoma" w:eastAsia="Tahoma" w:hAnsi="Tahoma" w:cs="Tahoma"/>
          <w:spacing w:val="-3"/>
        </w:rPr>
        <w:t>y</w:t>
      </w:r>
      <w:r w:rsidR="00521B86" w:rsidRPr="001A21E8">
        <w:rPr>
          <w:rFonts w:ascii="Tahoma" w:eastAsia="Tahoma" w:hAnsi="Tahoma" w:cs="Tahoma"/>
          <w:spacing w:val="2"/>
        </w:rPr>
        <w:t>c</w:t>
      </w:r>
      <w:r w:rsidR="00521B86" w:rsidRPr="001A21E8">
        <w:rPr>
          <w:rFonts w:ascii="Tahoma" w:eastAsia="Tahoma" w:hAnsi="Tahoma" w:cs="Tahoma"/>
        </w:rPr>
        <w:t>h</w:t>
      </w:r>
      <w:r w:rsidR="00521B86" w:rsidRPr="001A21E8">
        <w:rPr>
          <w:rFonts w:ascii="Tahoma" w:eastAsia="Tahoma" w:hAnsi="Tahoma" w:cs="Tahoma"/>
          <w:spacing w:val="-19"/>
        </w:rPr>
        <w:t xml:space="preserve"> </w:t>
      </w:r>
      <w:r w:rsidR="00521B86" w:rsidRPr="001A21E8">
        <w:rPr>
          <w:rFonts w:ascii="Tahoma" w:eastAsia="Tahoma" w:hAnsi="Tahoma" w:cs="Tahoma"/>
        </w:rPr>
        <w:t>i z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</w:rPr>
        <w:t>t</w:t>
      </w:r>
      <w:r w:rsidR="00521B86" w:rsidRPr="001A21E8">
        <w:rPr>
          <w:rFonts w:ascii="Tahoma" w:eastAsia="Tahoma" w:hAnsi="Tahoma" w:cs="Tahoma"/>
          <w:spacing w:val="1"/>
        </w:rPr>
        <w:t>w</w:t>
      </w:r>
      <w:r w:rsidR="00521B86" w:rsidRPr="001A21E8">
        <w:rPr>
          <w:rFonts w:ascii="Tahoma" w:eastAsia="Tahoma" w:hAnsi="Tahoma" w:cs="Tahoma"/>
        </w:rPr>
        <w:t>i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rd</w:t>
      </w:r>
      <w:r w:rsidR="00521B86" w:rsidRPr="001A21E8">
        <w:rPr>
          <w:rFonts w:ascii="Tahoma" w:eastAsia="Tahoma" w:hAnsi="Tahoma" w:cs="Tahoma"/>
          <w:spacing w:val="1"/>
        </w:rPr>
        <w:t>z</w:t>
      </w:r>
      <w:r w:rsidR="00521B86" w:rsidRPr="001A21E8">
        <w:rPr>
          <w:rFonts w:ascii="Tahoma" w:eastAsia="Tahoma" w:hAnsi="Tahoma" w:cs="Tahoma"/>
        </w:rPr>
        <w:t>o</w:t>
      </w:r>
      <w:r w:rsidR="00521B86" w:rsidRPr="001A21E8">
        <w:rPr>
          <w:rFonts w:ascii="Tahoma" w:eastAsia="Tahoma" w:hAnsi="Tahoma" w:cs="Tahoma"/>
          <w:spacing w:val="-3"/>
        </w:rPr>
        <w:t>ny</w:t>
      </w:r>
      <w:r w:rsidR="00521B86" w:rsidRPr="001A21E8">
        <w:rPr>
          <w:rFonts w:ascii="Tahoma" w:eastAsia="Tahoma" w:hAnsi="Tahoma" w:cs="Tahoma"/>
          <w:spacing w:val="2"/>
        </w:rPr>
        <w:t>c</w:t>
      </w:r>
      <w:r w:rsidR="00521B86" w:rsidRPr="001A21E8">
        <w:rPr>
          <w:rFonts w:ascii="Tahoma" w:eastAsia="Tahoma" w:hAnsi="Tahoma" w:cs="Tahoma"/>
        </w:rPr>
        <w:t>h</w:t>
      </w:r>
      <w:r w:rsidR="00521B86" w:rsidRPr="001A21E8">
        <w:rPr>
          <w:rFonts w:ascii="Tahoma" w:eastAsia="Tahoma" w:hAnsi="Tahoma" w:cs="Tahoma"/>
          <w:spacing w:val="-15"/>
        </w:rPr>
        <w:t xml:space="preserve"> </w:t>
      </w:r>
      <w:r w:rsidR="00521B86" w:rsidRPr="001A21E8">
        <w:rPr>
          <w:rFonts w:ascii="Tahoma" w:eastAsia="Tahoma" w:hAnsi="Tahoma" w:cs="Tahoma"/>
        </w:rPr>
        <w:t xml:space="preserve">w </w:t>
      </w:r>
      <w:r w:rsidR="00521B86" w:rsidRPr="001A21E8">
        <w:rPr>
          <w:rFonts w:ascii="Tahoma" w:eastAsia="Tahoma" w:hAnsi="Tahoma" w:cs="Tahoma"/>
          <w:spacing w:val="-2"/>
        </w:rPr>
        <w:t>r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</w:rPr>
        <w:t>m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  <w:spacing w:val="-1"/>
        </w:rPr>
        <w:t>c</w:t>
      </w:r>
      <w:r w:rsidR="00521B86" w:rsidRPr="001A21E8">
        <w:rPr>
          <w:rFonts w:ascii="Tahoma" w:eastAsia="Tahoma" w:hAnsi="Tahoma" w:cs="Tahoma"/>
        </w:rPr>
        <w:t>h</w:t>
      </w:r>
      <w:r w:rsidR="00521B86" w:rsidRPr="001A21E8">
        <w:rPr>
          <w:rFonts w:ascii="Tahoma" w:eastAsia="Tahoma" w:hAnsi="Tahoma" w:cs="Tahoma"/>
          <w:spacing w:val="-8"/>
        </w:rPr>
        <w:t xml:space="preserve"> </w:t>
      </w:r>
      <w:r w:rsidR="00521B86" w:rsidRPr="001A21E8">
        <w:rPr>
          <w:rFonts w:ascii="Tahoma" w:eastAsia="Tahoma" w:hAnsi="Tahoma" w:cs="Tahoma"/>
          <w:spacing w:val="4"/>
        </w:rPr>
        <w:t>p</w:t>
      </w:r>
      <w:r w:rsidR="00521B86" w:rsidRPr="001A21E8">
        <w:rPr>
          <w:rFonts w:ascii="Tahoma" w:eastAsia="Tahoma" w:hAnsi="Tahoma" w:cs="Tahoma"/>
        </w:rPr>
        <w:t>ro</w:t>
      </w:r>
      <w:r w:rsidR="00521B86" w:rsidRPr="001A21E8">
        <w:rPr>
          <w:rFonts w:ascii="Tahoma" w:eastAsia="Tahoma" w:hAnsi="Tahoma" w:cs="Tahoma"/>
          <w:spacing w:val="-1"/>
        </w:rPr>
        <w:t>j</w:t>
      </w:r>
      <w:r w:rsidR="00521B86" w:rsidRPr="001A21E8">
        <w:rPr>
          <w:rFonts w:ascii="Tahoma" w:eastAsia="Tahoma" w:hAnsi="Tahoma" w:cs="Tahoma"/>
          <w:spacing w:val="3"/>
        </w:rPr>
        <w:t>e</w:t>
      </w:r>
      <w:r w:rsidR="00521B86" w:rsidRPr="001A21E8">
        <w:rPr>
          <w:rFonts w:ascii="Tahoma" w:eastAsia="Tahoma" w:hAnsi="Tahoma" w:cs="Tahoma"/>
          <w:spacing w:val="1"/>
        </w:rPr>
        <w:t>k</w:t>
      </w:r>
      <w:r w:rsidR="00521B86" w:rsidRPr="001A21E8">
        <w:rPr>
          <w:rFonts w:ascii="Tahoma" w:eastAsia="Tahoma" w:hAnsi="Tahoma" w:cs="Tahoma"/>
        </w:rPr>
        <w:t>tu</w:t>
      </w:r>
      <w:r w:rsidR="00521B86" w:rsidRPr="001A21E8">
        <w:rPr>
          <w:rFonts w:ascii="Tahoma" w:eastAsia="Tahoma" w:hAnsi="Tahoma" w:cs="Tahoma"/>
          <w:spacing w:val="-8"/>
        </w:rPr>
        <w:t xml:space="preserve"> </w:t>
      </w:r>
      <w:r w:rsidR="00521B86" w:rsidRPr="001A21E8">
        <w:rPr>
          <w:rFonts w:ascii="Tahoma" w:eastAsia="Tahoma" w:hAnsi="Tahoma" w:cs="Tahoma"/>
          <w:spacing w:val="1"/>
        </w:rPr>
        <w:t>w</w:t>
      </w:r>
      <w:r w:rsidR="00521B86" w:rsidRPr="001A21E8">
        <w:rPr>
          <w:rFonts w:ascii="Tahoma" w:eastAsia="Tahoma" w:hAnsi="Tahoma" w:cs="Tahoma"/>
          <w:spacing w:val="-1"/>
        </w:rPr>
        <w:t>y</w:t>
      </w:r>
      <w:r w:rsidR="00521B86" w:rsidRPr="001A21E8">
        <w:rPr>
          <w:rFonts w:ascii="Tahoma" w:eastAsia="Tahoma" w:hAnsi="Tahoma" w:cs="Tahoma"/>
        </w:rPr>
        <w:t>d</w:t>
      </w:r>
      <w:r w:rsidR="00521B86" w:rsidRPr="001A21E8">
        <w:rPr>
          <w:rFonts w:ascii="Tahoma" w:eastAsia="Tahoma" w:hAnsi="Tahoma" w:cs="Tahoma"/>
          <w:spacing w:val="1"/>
        </w:rPr>
        <w:t>a</w:t>
      </w:r>
      <w:r w:rsidR="00521B86" w:rsidRPr="001A21E8">
        <w:rPr>
          <w:rFonts w:ascii="Tahoma" w:eastAsia="Tahoma" w:hAnsi="Tahoma" w:cs="Tahoma"/>
        </w:rPr>
        <w:t>t</w:t>
      </w:r>
      <w:r w:rsidR="00521B86" w:rsidRPr="001A21E8">
        <w:rPr>
          <w:rFonts w:ascii="Tahoma" w:eastAsia="Tahoma" w:hAnsi="Tahoma" w:cs="Tahoma"/>
          <w:spacing w:val="-1"/>
        </w:rPr>
        <w:t>k</w:t>
      </w:r>
      <w:r w:rsidR="00521B86" w:rsidRPr="001A21E8">
        <w:rPr>
          <w:rFonts w:ascii="Tahoma" w:eastAsia="Tahoma" w:hAnsi="Tahoma" w:cs="Tahoma"/>
        </w:rPr>
        <w:t>ów</w:t>
      </w:r>
      <w:r w:rsidR="00521B86" w:rsidRPr="001A21E8">
        <w:rPr>
          <w:rFonts w:ascii="Tahoma" w:eastAsia="Tahoma" w:hAnsi="Tahoma" w:cs="Tahoma"/>
          <w:spacing w:val="-9"/>
        </w:rPr>
        <w:t xml:space="preserve"> </w:t>
      </w:r>
      <w:r w:rsidR="00521B86" w:rsidRPr="001A21E8">
        <w:rPr>
          <w:rFonts w:ascii="Tahoma" w:eastAsia="Tahoma" w:hAnsi="Tahoma" w:cs="Tahoma"/>
        </w:rPr>
        <w:t>b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zp</w:t>
      </w:r>
      <w:r w:rsidR="00521B86" w:rsidRPr="001A21E8">
        <w:rPr>
          <w:rFonts w:ascii="Tahoma" w:eastAsia="Tahoma" w:hAnsi="Tahoma" w:cs="Tahoma"/>
          <w:spacing w:val="2"/>
        </w:rPr>
        <w:t>o</w:t>
      </w:r>
      <w:r w:rsidR="00521B86" w:rsidRPr="001A21E8">
        <w:rPr>
          <w:rFonts w:ascii="Tahoma" w:eastAsia="Tahoma" w:hAnsi="Tahoma" w:cs="Tahoma"/>
        </w:rPr>
        <w:t>śr</w:t>
      </w:r>
      <w:r w:rsidR="00521B86" w:rsidRPr="001A21E8">
        <w:rPr>
          <w:rFonts w:ascii="Tahoma" w:eastAsia="Tahoma" w:hAnsi="Tahoma" w:cs="Tahoma"/>
          <w:spacing w:val="1"/>
        </w:rPr>
        <w:t>e</w:t>
      </w:r>
      <w:r w:rsidR="00521B86" w:rsidRPr="001A21E8">
        <w:rPr>
          <w:rFonts w:ascii="Tahoma" w:eastAsia="Tahoma" w:hAnsi="Tahoma" w:cs="Tahoma"/>
        </w:rPr>
        <w:t>dn</w:t>
      </w:r>
      <w:r w:rsidR="00521B86" w:rsidRPr="001A21E8">
        <w:rPr>
          <w:rFonts w:ascii="Tahoma" w:eastAsia="Tahoma" w:hAnsi="Tahoma" w:cs="Tahoma"/>
          <w:spacing w:val="2"/>
        </w:rPr>
        <w:t>i</w:t>
      </w:r>
      <w:r w:rsidR="00521B86" w:rsidRPr="001A21E8">
        <w:rPr>
          <w:rFonts w:ascii="Tahoma" w:eastAsia="Tahoma" w:hAnsi="Tahoma" w:cs="Tahoma"/>
          <w:spacing w:val="-1"/>
        </w:rPr>
        <w:t>c</w:t>
      </w:r>
      <w:r w:rsidR="00521B86" w:rsidRPr="001A21E8">
        <w:rPr>
          <w:rFonts w:ascii="Tahoma" w:eastAsia="Tahoma" w:hAnsi="Tahoma" w:cs="Tahoma"/>
          <w:spacing w:val="3"/>
        </w:rPr>
        <w:t>h</w:t>
      </w:r>
      <w:r w:rsidR="00521B86" w:rsidRPr="001A21E8">
        <w:rPr>
          <w:rFonts w:ascii="Tahoma" w:eastAsia="Tahoma" w:hAnsi="Tahoma" w:cs="Tahoma"/>
        </w:rPr>
        <w:t>.</w:t>
      </w:r>
      <w:r w:rsidR="00CD5867" w:rsidRPr="001A21E8">
        <w:rPr>
          <w:rStyle w:val="Odwoanieprzypisudolnego"/>
          <w:rFonts w:ascii="Tahoma" w:eastAsia="Tahoma" w:hAnsi="Tahoma" w:cs="Tahoma"/>
        </w:rPr>
        <w:footnoteReference w:id="10"/>
      </w:r>
      <w:r w:rsidR="001C6973" w:rsidRPr="001A21E8">
        <w:rPr>
          <w:rFonts w:ascii="Tahoma" w:eastAsia="Tahoma" w:hAnsi="Tahoma" w:cs="Tahoma"/>
        </w:rPr>
        <w:t xml:space="preserve"> </w:t>
      </w:r>
    </w:p>
    <w:p w14:paraId="2AFFC4D5" w14:textId="2A0F3FE9" w:rsidR="002B396B" w:rsidRPr="002B396B" w:rsidRDefault="00521B86" w:rsidP="000E6590">
      <w:pPr>
        <w:pStyle w:val="Akapitzlist"/>
        <w:numPr>
          <w:ilvl w:val="0"/>
          <w:numId w:val="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579C0">
        <w:rPr>
          <w:rFonts w:ascii="Tahoma" w:eastAsia="Tahoma" w:hAnsi="Tahoma" w:cs="Tahoma"/>
        </w:rPr>
        <w:t>IZ</w:t>
      </w:r>
      <w:r w:rsidRPr="001579C0">
        <w:rPr>
          <w:rFonts w:ascii="Tahoma" w:eastAsia="Tahoma" w:hAnsi="Tahoma" w:cs="Tahoma"/>
          <w:spacing w:val="7"/>
        </w:rPr>
        <w:t xml:space="preserve"> </w:t>
      </w:r>
      <w:r w:rsidRPr="001579C0">
        <w:rPr>
          <w:rFonts w:ascii="Tahoma" w:eastAsia="Tahoma" w:hAnsi="Tahoma" w:cs="Tahoma"/>
        </w:rPr>
        <w:t>może</w:t>
      </w:r>
      <w:r w:rsidRPr="001579C0">
        <w:rPr>
          <w:rFonts w:ascii="Tahoma" w:eastAsia="Tahoma" w:hAnsi="Tahoma" w:cs="Tahoma"/>
          <w:spacing w:val="7"/>
        </w:rPr>
        <w:t xml:space="preserve"> </w:t>
      </w:r>
      <w:r w:rsidRPr="001579C0">
        <w:rPr>
          <w:rFonts w:ascii="Tahoma" w:eastAsia="Tahoma" w:hAnsi="Tahoma" w:cs="Tahoma"/>
        </w:rPr>
        <w:t>o</w:t>
      </w:r>
      <w:r w:rsidRPr="001579C0">
        <w:rPr>
          <w:rFonts w:ascii="Tahoma" w:eastAsia="Tahoma" w:hAnsi="Tahoma" w:cs="Tahoma"/>
          <w:spacing w:val="2"/>
        </w:rPr>
        <w:t>b</w:t>
      </w:r>
      <w:r w:rsidRPr="001579C0">
        <w:rPr>
          <w:rFonts w:ascii="Tahoma" w:eastAsia="Tahoma" w:hAnsi="Tahoma" w:cs="Tahoma"/>
          <w:spacing w:val="-1"/>
        </w:rPr>
        <w:t>n</w:t>
      </w:r>
      <w:r w:rsidRPr="001579C0">
        <w:rPr>
          <w:rFonts w:ascii="Tahoma" w:eastAsia="Tahoma" w:hAnsi="Tahoma" w:cs="Tahoma"/>
        </w:rPr>
        <w:t>iż</w:t>
      </w:r>
      <w:r w:rsidRPr="001579C0">
        <w:rPr>
          <w:rFonts w:ascii="Tahoma" w:eastAsia="Tahoma" w:hAnsi="Tahoma" w:cs="Tahoma"/>
          <w:spacing w:val="2"/>
        </w:rPr>
        <w:t>y</w:t>
      </w:r>
      <w:r w:rsidRPr="001579C0">
        <w:rPr>
          <w:rFonts w:ascii="Tahoma" w:eastAsia="Tahoma" w:hAnsi="Tahoma" w:cs="Tahoma"/>
        </w:rPr>
        <w:t>ć</w:t>
      </w:r>
      <w:r w:rsidRPr="001579C0">
        <w:rPr>
          <w:rFonts w:ascii="Tahoma" w:eastAsia="Tahoma" w:hAnsi="Tahoma" w:cs="Tahoma"/>
          <w:spacing w:val="2"/>
        </w:rPr>
        <w:t xml:space="preserve"> </w:t>
      </w:r>
      <w:r w:rsidRPr="001579C0">
        <w:rPr>
          <w:rFonts w:ascii="Tahoma" w:eastAsia="Tahoma" w:hAnsi="Tahoma" w:cs="Tahoma"/>
        </w:rPr>
        <w:t>st</w:t>
      </w:r>
      <w:r w:rsidRPr="001579C0">
        <w:rPr>
          <w:rFonts w:ascii="Tahoma" w:eastAsia="Tahoma" w:hAnsi="Tahoma" w:cs="Tahoma"/>
          <w:spacing w:val="1"/>
        </w:rPr>
        <w:t>aw</w:t>
      </w:r>
      <w:r w:rsidRPr="001579C0">
        <w:rPr>
          <w:rFonts w:ascii="Tahoma" w:eastAsia="Tahoma" w:hAnsi="Tahoma" w:cs="Tahoma"/>
          <w:spacing w:val="-1"/>
        </w:rPr>
        <w:t>k</w:t>
      </w:r>
      <w:r w:rsidRPr="001579C0">
        <w:rPr>
          <w:rFonts w:ascii="Tahoma" w:eastAsia="Tahoma" w:hAnsi="Tahoma" w:cs="Tahoma"/>
        </w:rPr>
        <w:t>ę</w:t>
      </w:r>
      <w:r w:rsidRPr="001579C0">
        <w:rPr>
          <w:rFonts w:ascii="Tahoma" w:eastAsia="Tahoma" w:hAnsi="Tahoma" w:cs="Tahoma"/>
          <w:spacing w:val="4"/>
        </w:rPr>
        <w:t xml:space="preserve"> </w:t>
      </w:r>
      <w:r w:rsidRPr="001579C0">
        <w:rPr>
          <w:rFonts w:ascii="Tahoma" w:eastAsia="Tahoma" w:hAnsi="Tahoma" w:cs="Tahoma"/>
          <w:spacing w:val="2"/>
        </w:rPr>
        <w:t>r</w:t>
      </w:r>
      <w:r w:rsidRPr="001579C0">
        <w:rPr>
          <w:rFonts w:ascii="Tahoma" w:eastAsia="Tahoma" w:hAnsi="Tahoma" w:cs="Tahoma"/>
          <w:spacing w:val="-1"/>
        </w:rPr>
        <w:t>yc</w:t>
      </w:r>
      <w:r w:rsidRPr="001579C0">
        <w:rPr>
          <w:rFonts w:ascii="Tahoma" w:eastAsia="Tahoma" w:hAnsi="Tahoma" w:cs="Tahoma"/>
        </w:rPr>
        <w:t>z</w:t>
      </w:r>
      <w:r w:rsidRPr="001579C0">
        <w:rPr>
          <w:rFonts w:ascii="Tahoma" w:eastAsia="Tahoma" w:hAnsi="Tahoma" w:cs="Tahoma"/>
          <w:spacing w:val="1"/>
        </w:rPr>
        <w:t>a</w:t>
      </w:r>
      <w:r w:rsidRPr="001579C0">
        <w:rPr>
          <w:rFonts w:ascii="Tahoma" w:eastAsia="Tahoma" w:hAnsi="Tahoma" w:cs="Tahoma"/>
        </w:rPr>
        <w:t>łto</w:t>
      </w:r>
      <w:r w:rsidRPr="001579C0">
        <w:rPr>
          <w:rFonts w:ascii="Tahoma" w:eastAsia="Tahoma" w:hAnsi="Tahoma" w:cs="Tahoma"/>
          <w:spacing w:val="1"/>
        </w:rPr>
        <w:t>w</w:t>
      </w:r>
      <w:r w:rsidRPr="001579C0">
        <w:rPr>
          <w:rFonts w:ascii="Tahoma" w:eastAsia="Tahoma" w:hAnsi="Tahoma" w:cs="Tahoma"/>
        </w:rPr>
        <w:t>ą</w:t>
      </w:r>
      <w:r w:rsidRPr="001579C0">
        <w:rPr>
          <w:rFonts w:ascii="Tahoma" w:eastAsia="Tahoma" w:hAnsi="Tahoma" w:cs="Tahoma"/>
          <w:spacing w:val="1"/>
        </w:rPr>
        <w:t xml:space="preserve"> </w:t>
      </w:r>
      <w:r w:rsidRPr="001579C0">
        <w:rPr>
          <w:rFonts w:ascii="Tahoma" w:eastAsia="Tahoma" w:hAnsi="Tahoma" w:cs="Tahoma"/>
          <w:spacing w:val="-3"/>
        </w:rPr>
        <w:t>k</w:t>
      </w:r>
      <w:r w:rsidRPr="001579C0">
        <w:rPr>
          <w:rFonts w:ascii="Tahoma" w:eastAsia="Tahoma" w:hAnsi="Tahoma" w:cs="Tahoma"/>
          <w:spacing w:val="2"/>
        </w:rPr>
        <w:t>o</w:t>
      </w:r>
      <w:r w:rsidRPr="001579C0">
        <w:rPr>
          <w:rFonts w:ascii="Tahoma" w:eastAsia="Tahoma" w:hAnsi="Tahoma" w:cs="Tahoma"/>
        </w:rPr>
        <w:t>sz</w:t>
      </w:r>
      <w:r w:rsidRPr="001579C0">
        <w:rPr>
          <w:rFonts w:ascii="Tahoma" w:eastAsia="Tahoma" w:hAnsi="Tahoma" w:cs="Tahoma"/>
          <w:spacing w:val="1"/>
        </w:rPr>
        <w:t>t</w:t>
      </w:r>
      <w:r w:rsidRPr="001579C0">
        <w:rPr>
          <w:rFonts w:ascii="Tahoma" w:eastAsia="Tahoma" w:hAnsi="Tahoma" w:cs="Tahoma"/>
        </w:rPr>
        <w:t>ów</w:t>
      </w:r>
      <w:r w:rsidRPr="001579C0">
        <w:rPr>
          <w:rFonts w:ascii="Tahoma" w:eastAsia="Tahoma" w:hAnsi="Tahoma" w:cs="Tahoma"/>
          <w:spacing w:val="3"/>
        </w:rPr>
        <w:t xml:space="preserve"> </w:t>
      </w:r>
      <w:r w:rsidRPr="001579C0">
        <w:rPr>
          <w:rFonts w:ascii="Tahoma" w:eastAsia="Tahoma" w:hAnsi="Tahoma" w:cs="Tahoma"/>
        </w:rPr>
        <w:t>p</w:t>
      </w:r>
      <w:r w:rsidRPr="001579C0">
        <w:rPr>
          <w:rFonts w:ascii="Tahoma" w:eastAsia="Tahoma" w:hAnsi="Tahoma" w:cs="Tahoma"/>
          <w:spacing w:val="2"/>
        </w:rPr>
        <w:t>o</w:t>
      </w:r>
      <w:r w:rsidRPr="001579C0">
        <w:rPr>
          <w:rFonts w:ascii="Tahoma" w:eastAsia="Tahoma" w:hAnsi="Tahoma" w:cs="Tahoma"/>
        </w:rPr>
        <w:t>śr</w:t>
      </w:r>
      <w:r w:rsidRPr="001579C0">
        <w:rPr>
          <w:rFonts w:ascii="Tahoma" w:eastAsia="Tahoma" w:hAnsi="Tahoma" w:cs="Tahoma"/>
          <w:spacing w:val="1"/>
        </w:rPr>
        <w:t>e</w:t>
      </w:r>
      <w:r w:rsidRPr="001579C0">
        <w:rPr>
          <w:rFonts w:ascii="Tahoma" w:eastAsia="Tahoma" w:hAnsi="Tahoma" w:cs="Tahoma"/>
        </w:rPr>
        <w:t>dn</w:t>
      </w:r>
      <w:r w:rsidRPr="001579C0">
        <w:rPr>
          <w:rFonts w:ascii="Tahoma" w:eastAsia="Tahoma" w:hAnsi="Tahoma" w:cs="Tahoma"/>
          <w:spacing w:val="2"/>
        </w:rPr>
        <w:t>i</w:t>
      </w:r>
      <w:r w:rsidRPr="001579C0">
        <w:rPr>
          <w:rFonts w:ascii="Tahoma" w:eastAsia="Tahoma" w:hAnsi="Tahoma" w:cs="Tahoma"/>
          <w:spacing w:val="-1"/>
        </w:rPr>
        <w:t>c</w:t>
      </w:r>
      <w:r w:rsidRPr="001579C0">
        <w:rPr>
          <w:rFonts w:ascii="Tahoma" w:eastAsia="Tahoma" w:hAnsi="Tahoma" w:cs="Tahoma"/>
        </w:rPr>
        <w:t>h</w:t>
      </w:r>
      <w:r w:rsidRPr="001579C0">
        <w:rPr>
          <w:rFonts w:ascii="Tahoma" w:eastAsia="Tahoma" w:hAnsi="Tahoma" w:cs="Tahoma"/>
          <w:spacing w:val="-1"/>
        </w:rPr>
        <w:t xml:space="preserve"> </w:t>
      </w:r>
      <w:r w:rsidR="002B396B" w:rsidRPr="002B396B">
        <w:rPr>
          <w:rFonts w:ascii="Tahoma" w:eastAsia="Tahoma" w:hAnsi="Tahoma" w:cs="Tahoma"/>
          <w:spacing w:val="-1"/>
        </w:rPr>
        <w:t xml:space="preserve">podczas zatwierdzania wniosku </w:t>
      </w:r>
      <w:r w:rsidR="002B396B">
        <w:rPr>
          <w:rFonts w:ascii="Tahoma" w:eastAsia="Tahoma" w:hAnsi="Tahoma" w:cs="Tahoma"/>
          <w:spacing w:val="-1"/>
        </w:rPr>
        <w:br/>
      </w:r>
      <w:r w:rsidR="002B396B" w:rsidRPr="002B396B">
        <w:rPr>
          <w:rFonts w:ascii="Tahoma" w:eastAsia="Tahoma" w:hAnsi="Tahoma" w:cs="Tahoma"/>
          <w:spacing w:val="-1"/>
        </w:rPr>
        <w:t>o płatność,  w przypadkach rażącego naruszenia przez Beneficjenta postanowień umowy w zakresie zarządzania projektem, w szczególności gdy:</w:t>
      </w:r>
    </w:p>
    <w:p w14:paraId="312ED6FA" w14:textId="15680741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wystąpiły znaczne opóźnienia w realizacji Projektu względem harmonogramu realizacji projektu określonego we Wniosku lub Projekt jest realizowany nieprawidłowo wskutek rażącego i powtarzającego się zaniedbania lub zaniechania działań przez Beneficjenta;</w:t>
      </w:r>
    </w:p>
    <w:p w14:paraId="6CFA061D" w14:textId="7A5797CD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nie przedkłada wniosków o płatność lub dokumentów ź</w:t>
      </w:r>
      <w:r w:rsidR="00371ACA">
        <w:rPr>
          <w:rFonts w:ascii="Tahoma" w:eastAsia="Tahoma" w:hAnsi="Tahoma" w:cs="Tahoma"/>
          <w:spacing w:val="-1"/>
        </w:rPr>
        <w:t>ródłowych</w:t>
      </w:r>
      <w:r w:rsidRPr="002B396B">
        <w:rPr>
          <w:rFonts w:ascii="Tahoma" w:eastAsia="Tahoma" w:hAnsi="Tahoma" w:cs="Tahoma"/>
          <w:spacing w:val="-1"/>
        </w:rPr>
        <w:t xml:space="preserve"> w terminie zgodnym z umową lub w terminie wyznaczonym przez Instytucję Pośredniczącą lub przedkłada wielokrotnie wniosek o płatność niskiej jakości (niekompletny, z tymi samymi błędami);</w:t>
      </w:r>
    </w:p>
    <w:p w14:paraId="4EC989CF" w14:textId="0D677FD3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odmówił poddania się kontroli lub odmówił przekaz</w:t>
      </w:r>
      <w:r w:rsidR="00371ACA">
        <w:rPr>
          <w:rFonts w:ascii="Tahoma" w:eastAsia="Tahoma" w:hAnsi="Tahoma" w:cs="Tahoma"/>
          <w:spacing w:val="-1"/>
        </w:rPr>
        <w:t>ania dokumentów</w:t>
      </w:r>
      <w:r w:rsidRPr="002B396B">
        <w:rPr>
          <w:rFonts w:ascii="Tahoma" w:eastAsia="Tahoma" w:hAnsi="Tahoma" w:cs="Tahoma"/>
          <w:spacing w:val="-1"/>
        </w:rPr>
        <w:t xml:space="preserve"> i informacji na wezwanie Instytucji Pośredniczącej bez przedstawienia racjonalnego wyjaśnienia;</w:t>
      </w:r>
    </w:p>
    <w:p w14:paraId="24B8AD08" w14:textId="569F67F1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rażąco naruszył zasadę równości szans kobiet i mężczyzn lub zasadę  równości szans i niedyskryminacji, w tym dostępności dla osób</w:t>
      </w:r>
      <w:r>
        <w:rPr>
          <w:rFonts w:ascii="Tahoma" w:eastAsia="Tahoma" w:hAnsi="Tahoma" w:cs="Tahoma"/>
          <w:spacing w:val="-1"/>
        </w:rPr>
        <w:t xml:space="preserve"> z </w:t>
      </w:r>
      <w:r w:rsidRPr="002B396B">
        <w:rPr>
          <w:rFonts w:ascii="Tahoma" w:eastAsia="Tahoma" w:hAnsi="Tahoma" w:cs="Tahoma"/>
          <w:spacing w:val="-1"/>
        </w:rPr>
        <w:t xml:space="preserve">niepełnosprawnościami; </w:t>
      </w:r>
    </w:p>
    <w:p w14:paraId="5BD2D5C9" w14:textId="3C635B6C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nie usunął nieprawidłowości stwierdzonych w trakcie kontroli, które nie  dotyczą zwrotu wydatków niekwalifikowalnych;</w:t>
      </w:r>
    </w:p>
    <w:p w14:paraId="42605D9B" w14:textId="4AB71407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 xml:space="preserve">Beneficjent nie dopełnił obowiązków informacyjno-promocyjnych oraz związanych z ochroną danych osobowych i ochroną praw autorskich produktów </w:t>
      </w:r>
      <w:r w:rsidR="00371ACA">
        <w:rPr>
          <w:rFonts w:ascii="Tahoma" w:eastAsia="Tahoma" w:hAnsi="Tahoma" w:cs="Tahoma"/>
          <w:spacing w:val="-1"/>
        </w:rPr>
        <w:t>wytworzonych</w:t>
      </w:r>
      <w:r w:rsidRPr="002B396B">
        <w:rPr>
          <w:rFonts w:ascii="Tahoma" w:eastAsia="Tahoma" w:hAnsi="Tahoma" w:cs="Tahoma"/>
          <w:spacing w:val="-1"/>
        </w:rPr>
        <w:t xml:space="preserve"> w ramach Projektu lub wypełnia je niezgodnie z przepisami prawa;</w:t>
      </w:r>
    </w:p>
    <w:p w14:paraId="05F3D822" w14:textId="6C88298E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nie wprowadza danych do systemu</w:t>
      </w:r>
      <w:r w:rsidR="00371ACA">
        <w:rPr>
          <w:rFonts w:ascii="Tahoma" w:eastAsia="Tahoma" w:hAnsi="Tahoma" w:cs="Tahoma"/>
          <w:spacing w:val="-1"/>
        </w:rPr>
        <w:t xml:space="preserve"> teleinformatycznego SL2014 lub</w:t>
      </w:r>
      <w:r w:rsidRPr="002B396B">
        <w:rPr>
          <w:rFonts w:ascii="Tahoma" w:eastAsia="Tahoma" w:hAnsi="Tahoma" w:cs="Tahoma"/>
          <w:spacing w:val="-1"/>
        </w:rPr>
        <w:t xml:space="preserve"> wprowadza te dane z błędami lub ze znacznym opóźnieniem;</w:t>
      </w:r>
    </w:p>
    <w:p w14:paraId="76B73523" w14:textId="3EAF24B2" w:rsidR="002B396B" w:rsidRPr="002B396B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zarządza Projektem niezgodnie z ustaloną we Wniosku strukturą zarządzania;</w:t>
      </w:r>
    </w:p>
    <w:p w14:paraId="555305F6" w14:textId="601FA118" w:rsidR="002B396B" w:rsidRPr="00371ACA" w:rsidRDefault="002B396B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2B396B">
        <w:rPr>
          <w:rFonts w:ascii="Tahoma" w:eastAsia="Tahoma" w:hAnsi="Tahoma" w:cs="Tahoma"/>
          <w:spacing w:val="-1"/>
        </w:rPr>
        <w:t>Beneficjent nie dopełnia obowiązku zamieszczania na stronie internetowej projektu,                   o ile taka istnieje, lub nie przekazuje do IZ szczegółowego harmonogramu udzielania wsparcia.</w:t>
      </w:r>
    </w:p>
    <w:p w14:paraId="47D01A63" w14:textId="65523673" w:rsidR="009C3B24" w:rsidRPr="001A21E8" w:rsidRDefault="009C3B24" w:rsidP="000E6590">
      <w:pPr>
        <w:pStyle w:val="Akapitzlist"/>
        <w:numPr>
          <w:ilvl w:val="0"/>
          <w:numId w:val="7"/>
        </w:num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Wydatki w ramach Projektu na zakup środków trwałych oraz wydatki w ramach cross-</w:t>
      </w:r>
      <w:proofErr w:type="spellStart"/>
      <w:r w:rsidRPr="001A21E8">
        <w:rPr>
          <w:rFonts w:ascii="Tahoma" w:eastAsia="Tahoma" w:hAnsi="Tahoma" w:cs="Tahoma"/>
          <w:spacing w:val="-4"/>
        </w:rPr>
        <w:t>financingu</w:t>
      </w:r>
      <w:proofErr w:type="spellEnd"/>
      <w:r w:rsidRPr="001A21E8">
        <w:rPr>
          <w:rFonts w:ascii="Tahoma" w:eastAsia="Tahoma" w:hAnsi="Tahoma" w:cs="Tahoma"/>
          <w:spacing w:val="-4"/>
        </w:rPr>
        <w:t xml:space="preserve">, </w:t>
      </w:r>
      <w:r w:rsidRPr="001A21E8">
        <w:rPr>
          <w:rFonts w:ascii="Tahoma" w:eastAsia="Tahoma" w:hAnsi="Tahoma" w:cs="Tahoma"/>
          <w:spacing w:val="-4"/>
        </w:rPr>
        <w:br/>
        <w:t xml:space="preserve">o których mowa w </w:t>
      </w:r>
      <w:r w:rsidRPr="00FF2B69">
        <w:rPr>
          <w:rFonts w:ascii="Tahoma" w:eastAsia="Tahoma" w:hAnsi="Tahoma" w:cs="Tahoma"/>
          <w:i/>
          <w:spacing w:val="-4"/>
        </w:rPr>
        <w:t>Wytycznych w zakresie kwalifikowalności</w:t>
      </w:r>
      <w:r w:rsidR="000655BF" w:rsidRPr="001A21E8">
        <w:rPr>
          <w:rFonts w:ascii="Tahoma" w:eastAsia="Tahoma" w:hAnsi="Tahoma" w:cs="Tahoma"/>
          <w:spacing w:val="-4"/>
        </w:rPr>
        <w:t>,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146453" w:rsidRPr="001A21E8">
        <w:rPr>
          <w:rFonts w:ascii="Tahoma" w:eastAsia="Tahoma" w:hAnsi="Tahoma" w:cs="Tahoma"/>
          <w:spacing w:val="-4"/>
        </w:rPr>
        <w:t xml:space="preserve">na dzień </w:t>
      </w:r>
      <w:r w:rsidR="004A3849">
        <w:rPr>
          <w:rFonts w:ascii="Tahoma" w:eastAsia="Tahoma" w:hAnsi="Tahoma" w:cs="Tahoma"/>
          <w:spacing w:val="-4"/>
        </w:rPr>
        <w:t xml:space="preserve">podjęcia </w:t>
      </w:r>
      <w:r w:rsidR="00146453" w:rsidRPr="001A21E8">
        <w:rPr>
          <w:rFonts w:ascii="Tahoma" w:eastAsia="Tahoma" w:hAnsi="Tahoma" w:cs="Tahoma"/>
          <w:spacing w:val="-4"/>
        </w:rPr>
        <w:t>niniejszej Decyzji</w:t>
      </w:r>
      <w:r w:rsidR="000655BF" w:rsidRPr="001A21E8">
        <w:rPr>
          <w:rFonts w:ascii="Tahoma" w:eastAsia="Tahoma" w:hAnsi="Tahoma" w:cs="Tahoma"/>
          <w:spacing w:val="-4"/>
        </w:rPr>
        <w:t>,</w:t>
      </w:r>
      <w:r w:rsidR="00146453"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ią łącznie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%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 i</w:t>
      </w:r>
      <w:r w:rsidRPr="001A21E8">
        <w:rPr>
          <w:rFonts w:ascii="Tahoma" w:eastAsia="Tahoma" w:hAnsi="Tahoma" w:cs="Tahoma"/>
          <w:spacing w:val="-4"/>
        </w:rPr>
        <w:t xml:space="preserve"> nie mogą przekroczyć </w:t>
      </w:r>
      <w:r w:rsidR="00C70AED" w:rsidRPr="001A21E8">
        <w:rPr>
          <w:rFonts w:ascii="Tahoma" w:eastAsia="Tahoma" w:hAnsi="Tahoma" w:cs="Tahoma"/>
          <w:spacing w:val="-4"/>
        </w:rPr>
        <w:t xml:space="preserve">… </w:t>
      </w:r>
      <w:r w:rsidRPr="001A21E8">
        <w:rPr>
          <w:rFonts w:ascii="Tahoma" w:eastAsia="Tahoma" w:hAnsi="Tahoma" w:cs="Tahoma"/>
          <w:spacing w:val="-4"/>
        </w:rPr>
        <w:t xml:space="preserve">% poniesionych wydatków kwalifikowalnych Projektu. </w:t>
      </w:r>
      <w:r w:rsidR="00DE13B4" w:rsidRPr="00DE13B4">
        <w:rPr>
          <w:rFonts w:ascii="Tahoma" w:eastAsia="Tahoma" w:hAnsi="Tahoma" w:cs="Tahoma"/>
          <w:spacing w:val="-4"/>
        </w:rPr>
        <w:t>Wydatki poniesione na zakup środków trwałych oraz cross-</w:t>
      </w:r>
      <w:proofErr w:type="spellStart"/>
      <w:r w:rsidR="00DE13B4" w:rsidRPr="00DE13B4">
        <w:rPr>
          <w:rFonts w:ascii="Tahoma" w:eastAsia="Tahoma" w:hAnsi="Tahoma" w:cs="Tahoma"/>
          <w:spacing w:val="-4"/>
        </w:rPr>
        <w:t>financing</w:t>
      </w:r>
      <w:proofErr w:type="spellEnd"/>
      <w:r w:rsidR="00DE13B4" w:rsidRPr="00DE13B4">
        <w:rPr>
          <w:rFonts w:ascii="Tahoma" w:eastAsia="Tahoma" w:hAnsi="Tahoma" w:cs="Tahoma"/>
          <w:spacing w:val="-4"/>
        </w:rPr>
        <w:t xml:space="preserve"> powyżej dopuszczalnych limitów (kwot) tych kategorii, określonych w zatwierdzonym wniosku o dofinasowanie, są niekwalifikowalne.</w:t>
      </w:r>
    </w:p>
    <w:p w14:paraId="159119F0" w14:textId="61E090D4" w:rsidR="00942F4E" w:rsidRPr="001A21E8" w:rsidRDefault="00521B86" w:rsidP="000E6590">
      <w:pPr>
        <w:pStyle w:val="Akapitzlist"/>
        <w:numPr>
          <w:ilvl w:val="0"/>
          <w:numId w:val="7"/>
        </w:numPr>
        <w:tabs>
          <w:tab w:val="left" w:pos="9072"/>
        </w:tabs>
        <w:spacing w:line="276" w:lineRule="auto"/>
        <w:ind w:left="426" w:right="14" w:hanging="426"/>
        <w:jc w:val="both"/>
      </w:pP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mogą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ob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5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rów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sług,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0F6A6D" w:rsidRPr="001A21E8">
        <w:rPr>
          <w:rFonts w:ascii="Tahoma" w:eastAsia="Tahoma" w:hAnsi="Tahoma" w:cs="Tahoma"/>
          <w:spacing w:val="44"/>
        </w:rPr>
        <w:t xml:space="preserve"> </w:t>
      </w:r>
      <w:r w:rsidRPr="008652AC">
        <w:rPr>
          <w:rFonts w:ascii="Tahoma" w:eastAsia="Tahoma" w:hAnsi="Tahoma" w:cs="Tahoma"/>
        </w:rPr>
        <w:t>ze</w:t>
      </w:r>
      <w:r w:rsidR="00610491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rów</w:t>
      </w:r>
      <w:r w:rsidR="00C76745" w:rsidRPr="001A21E8">
        <w:rPr>
          <w:rStyle w:val="Odwoanieprzypisudolnego"/>
          <w:rFonts w:ascii="Tahoma" w:eastAsia="Tahoma" w:hAnsi="Tahoma" w:cs="Tahoma"/>
        </w:rPr>
        <w:footnoteReference w:id="11"/>
      </w:r>
      <w:r w:rsidRPr="001A21E8">
        <w:rPr>
          <w:rFonts w:ascii="Tahoma" w:eastAsia="Tahoma" w:hAnsi="Tahoma" w:cs="Tahoma"/>
          <w:spacing w:val="-20"/>
        </w:rPr>
        <w:t xml:space="preserve"> 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dcz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ik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4A3849">
        <w:rPr>
          <w:rFonts w:ascii="Tahoma" w:eastAsia="Tahoma" w:hAnsi="Tahoma" w:cs="Tahoma"/>
          <w:spacing w:val="-2"/>
        </w:rPr>
        <w:t xml:space="preserve">niniejszej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.</w:t>
      </w:r>
      <w:r w:rsidR="0035333E">
        <w:rPr>
          <w:rStyle w:val="Odwoanieprzypisudolnego"/>
          <w:rFonts w:ascii="Tahoma" w:eastAsia="Tahoma" w:hAnsi="Tahoma" w:cs="Tahoma"/>
        </w:rPr>
        <w:footnoteReference w:id="12"/>
      </w:r>
    </w:p>
    <w:p w14:paraId="7A9CDB15" w14:textId="77777777" w:rsidR="004307E6" w:rsidRPr="001A21E8" w:rsidRDefault="004307E6" w:rsidP="00242E9B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E8DBF18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  <w:position w:val="9"/>
          <w:sz w:val="13"/>
          <w:szCs w:val="13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6</w:t>
      </w:r>
      <w:r w:rsidR="007172E9" w:rsidRPr="001A21E8">
        <w:rPr>
          <w:rFonts w:ascii="Tahoma" w:eastAsia="Tahoma" w:hAnsi="Tahoma" w:cs="Tahoma"/>
          <w:spacing w:val="2"/>
          <w:w w:val="99"/>
        </w:rPr>
        <w:t>.</w:t>
      </w:r>
    </w:p>
    <w:p w14:paraId="4EE8EF55" w14:textId="77777777" w:rsidR="007172E9" w:rsidRPr="00112BCA" w:rsidRDefault="00E918FA" w:rsidP="000E6590">
      <w:pPr>
        <w:pStyle w:val="Akapitzlist"/>
        <w:numPr>
          <w:ilvl w:val="0"/>
          <w:numId w:val="1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 xml:space="preserve">Beneficjent zobowiązuje się do monitorowania i osiągnięcia wskaźników zgodnie z </w:t>
      </w:r>
      <w:r w:rsidRPr="00112BCA">
        <w:rPr>
          <w:rFonts w:ascii="Tahoma" w:eastAsia="Tahoma" w:hAnsi="Tahoma" w:cs="Tahoma"/>
          <w:i/>
        </w:rPr>
        <w:t xml:space="preserve">Wytycznymi </w:t>
      </w:r>
      <w:r w:rsidRPr="00112BCA">
        <w:rPr>
          <w:rFonts w:ascii="Tahoma" w:eastAsia="Tahoma" w:hAnsi="Tahoma" w:cs="Tahoma"/>
          <w:i/>
        </w:rPr>
        <w:br/>
        <w:t>w zakresie monitorowania postępu rzeczowego realizacji programów operacyjnych na lata 2014-2020</w:t>
      </w:r>
      <w:r w:rsidRPr="00112BCA">
        <w:rPr>
          <w:rFonts w:ascii="Tahoma" w:eastAsia="Tahoma" w:hAnsi="Tahoma" w:cs="Tahoma"/>
        </w:rPr>
        <w:t xml:space="preserve"> oraz </w:t>
      </w:r>
      <w:r w:rsidRPr="00112BCA">
        <w:rPr>
          <w:rFonts w:ascii="Tahoma" w:eastAsia="Tahoma" w:hAnsi="Tahoma" w:cs="Tahoma"/>
          <w:i/>
        </w:rPr>
        <w:t>Wytycznymi w zakresie warunków gromadzenia i przekazywania danych w postaci elektronicznej na lata 2014-2020</w:t>
      </w:r>
      <w:r w:rsidR="00DE18BA">
        <w:rPr>
          <w:rFonts w:ascii="Tahoma" w:eastAsia="Tahoma" w:hAnsi="Tahoma" w:cs="Tahoma"/>
        </w:rPr>
        <w:t>.</w:t>
      </w:r>
    </w:p>
    <w:p w14:paraId="59327435" w14:textId="77777777" w:rsidR="0035333E" w:rsidRDefault="0035333E" w:rsidP="000E6590">
      <w:pPr>
        <w:pStyle w:val="Akapitzlist"/>
        <w:numPr>
          <w:ilvl w:val="0"/>
          <w:numId w:val="1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333E">
        <w:rPr>
          <w:rFonts w:ascii="Tahoma" w:eastAsia="Tahoma" w:hAnsi="Tahoma" w:cs="Tahoma"/>
        </w:rPr>
        <w:t xml:space="preserve">Postęp realizacji wskaźników monitorowany jest w SL2014 na każdym etapie realizacji projektu. Beneficjent jest zobowiązany każdorazowo udostępnić dokumentację potwierdzającą </w:t>
      </w:r>
      <w:r>
        <w:rPr>
          <w:rFonts w:ascii="Tahoma" w:eastAsia="Tahoma" w:hAnsi="Tahoma" w:cs="Tahoma"/>
        </w:rPr>
        <w:t>stopień osiągnięcia</w:t>
      </w:r>
      <w:r w:rsidRPr="0035333E">
        <w:rPr>
          <w:rFonts w:ascii="Tahoma" w:eastAsia="Tahoma" w:hAnsi="Tahoma" w:cs="Tahoma"/>
        </w:rPr>
        <w:t xml:space="preserve"> wskaźników, w szczególności podczas kontroli prowadzonych w ramach projektu.</w:t>
      </w:r>
    </w:p>
    <w:p w14:paraId="7FA0F768" w14:textId="77777777" w:rsidR="00752132" w:rsidRPr="0035333E" w:rsidRDefault="00752132" w:rsidP="000E6590">
      <w:pPr>
        <w:pStyle w:val="Akapitzlist"/>
        <w:numPr>
          <w:ilvl w:val="0"/>
          <w:numId w:val="1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Beneficjent zobowiąże uczestników Projektu do dostarczenia w momencie przystąpienia do projektu, oświadczeń o niekorzystaniu z tego samego typu wsparcia w innych projektach współfinansowanych przez Unię Europejską w ramach Europejskiego Funduszu Społecznego.</w:t>
      </w:r>
    </w:p>
    <w:p w14:paraId="5D404F09" w14:textId="77777777" w:rsidR="009752AA" w:rsidRPr="0035333E" w:rsidRDefault="009752AA" w:rsidP="000E6590">
      <w:pPr>
        <w:pStyle w:val="Akapitzlist"/>
        <w:numPr>
          <w:ilvl w:val="0"/>
          <w:numId w:val="1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333E">
        <w:rPr>
          <w:rFonts w:ascii="Tahoma" w:eastAsia="Tahoma" w:hAnsi="Tahoma" w:cs="Tahoma"/>
        </w:rPr>
        <w:t>Beneficjent zobowiązuje się do pomiaru efektywności społeczn</w:t>
      </w:r>
      <w:r w:rsidR="00752132">
        <w:rPr>
          <w:rFonts w:ascii="Tahoma" w:eastAsia="Tahoma" w:hAnsi="Tahoma" w:cs="Tahoma"/>
        </w:rPr>
        <w:t>ej i efektywności zatrudnieniowej</w:t>
      </w:r>
      <w:r w:rsidRPr="0035333E">
        <w:rPr>
          <w:rFonts w:ascii="Tahoma" w:eastAsia="Tahoma" w:hAnsi="Tahoma" w:cs="Tahoma"/>
        </w:rPr>
        <w:t xml:space="preserve"> oraz do przedstawienia w trakcie rozliczania projektu </w:t>
      </w:r>
      <w:r w:rsidR="00190D0B">
        <w:rPr>
          <w:rFonts w:ascii="Tahoma" w:eastAsia="Tahoma" w:hAnsi="Tahoma" w:cs="Tahoma"/>
        </w:rPr>
        <w:t>a także w</w:t>
      </w:r>
      <w:r w:rsidR="00190D0B" w:rsidRPr="0035333E">
        <w:rPr>
          <w:rFonts w:ascii="Tahoma" w:eastAsia="Tahoma" w:hAnsi="Tahoma" w:cs="Tahoma"/>
        </w:rPr>
        <w:t xml:space="preserve"> </w:t>
      </w:r>
      <w:r w:rsidRPr="0035333E">
        <w:rPr>
          <w:rFonts w:ascii="Tahoma" w:eastAsia="Tahoma" w:hAnsi="Tahoma" w:cs="Tahoma"/>
        </w:rPr>
        <w:t xml:space="preserve">okresie jego trwałości informacji niezbędnych do weryfikacji tego kryterium na zasadach określonych w </w:t>
      </w:r>
      <w:r w:rsidR="00752132" w:rsidRPr="00752132">
        <w:rPr>
          <w:rFonts w:ascii="Tahoma" w:eastAsia="Tahoma" w:hAnsi="Tahoma" w:cs="Tahoma"/>
          <w:i/>
        </w:rPr>
        <w:t>R</w:t>
      </w:r>
      <w:r w:rsidR="00FC7ABB" w:rsidRPr="00752132">
        <w:rPr>
          <w:rFonts w:ascii="Tahoma" w:eastAsia="Tahoma" w:hAnsi="Tahoma" w:cs="Tahoma"/>
          <w:i/>
        </w:rPr>
        <w:t>egulamin</w:t>
      </w:r>
      <w:r w:rsidR="00190D0B" w:rsidRPr="00752132">
        <w:rPr>
          <w:rFonts w:ascii="Tahoma" w:eastAsia="Tahoma" w:hAnsi="Tahoma" w:cs="Tahoma"/>
          <w:i/>
        </w:rPr>
        <w:t>ie</w:t>
      </w:r>
      <w:r w:rsidR="00FC7ABB" w:rsidRPr="00752132">
        <w:rPr>
          <w:rFonts w:ascii="Tahoma" w:eastAsia="Tahoma" w:hAnsi="Tahoma" w:cs="Tahoma"/>
          <w:i/>
        </w:rPr>
        <w:t xml:space="preserve"> </w:t>
      </w:r>
      <w:r w:rsidR="00752132" w:rsidRPr="00752132">
        <w:rPr>
          <w:rFonts w:ascii="Tahoma" w:eastAsia="Tahoma" w:hAnsi="Tahoma" w:cs="Tahoma"/>
          <w:i/>
        </w:rPr>
        <w:t>K</w:t>
      </w:r>
      <w:r w:rsidR="00FC7ABB" w:rsidRPr="00752132">
        <w:rPr>
          <w:rFonts w:ascii="Tahoma" w:eastAsia="Tahoma" w:hAnsi="Tahoma" w:cs="Tahoma"/>
          <w:i/>
        </w:rPr>
        <w:t>onkursu</w:t>
      </w:r>
      <w:r w:rsidR="00FC7ABB" w:rsidRPr="0035333E">
        <w:rPr>
          <w:rFonts w:ascii="Tahoma" w:eastAsia="Tahoma" w:hAnsi="Tahoma" w:cs="Tahoma"/>
        </w:rPr>
        <w:t>.</w:t>
      </w:r>
      <w:r w:rsidR="00FC7ABB">
        <w:rPr>
          <w:rStyle w:val="Odwoanieprzypisudolnego"/>
          <w:rFonts w:ascii="Tahoma" w:eastAsia="Tahoma" w:hAnsi="Tahoma" w:cs="Tahoma"/>
        </w:rPr>
        <w:footnoteReference w:id="13"/>
      </w:r>
      <w:r w:rsidRPr="0035333E">
        <w:rPr>
          <w:rFonts w:ascii="Tahoma" w:eastAsia="Tahoma" w:hAnsi="Tahoma" w:cs="Tahoma"/>
        </w:rPr>
        <w:t xml:space="preserve"> </w:t>
      </w:r>
    </w:p>
    <w:p w14:paraId="0724E8A9" w14:textId="77777777" w:rsidR="009752AA" w:rsidRPr="009752AA" w:rsidRDefault="009752AA" w:rsidP="000E6590">
      <w:pPr>
        <w:pStyle w:val="Akapitzlist"/>
        <w:numPr>
          <w:ilvl w:val="0"/>
          <w:numId w:val="1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752AA">
        <w:rPr>
          <w:rFonts w:ascii="Tahoma" w:eastAsia="Tahoma" w:hAnsi="Tahoma" w:cs="Tahoma"/>
        </w:rPr>
        <w:t xml:space="preserve">Beneficjent zobowiąże uczestników Projektu, na etapie ich rekrutacji do Projektu, do przekazania informacji dotyczących ich sytuacji po zakończeniu udziału w Projekcie zgodnie z zakresem danych określonych w </w:t>
      </w:r>
      <w:r w:rsidRPr="00FF2B69">
        <w:rPr>
          <w:rFonts w:ascii="Tahoma" w:eastAsia="Tahoma" w:hAnsi="Tahoma" w:cs="Tahoma"/>
          <w:i/>
        </w:rPr>
        <w:t>Wytycznych w zakresie monitorowania postępu rzeczowego i realizacji programów operacyjnych na lata 2014-2020</w:t>
      </w:r>
      <w:r w:rsidRPr="009752AA">
        <w:rPr>
          <w:rFonts w:ascii="Tahoma" w:eastAsia="Tahoma" w:hAnsi="Tahoma" w:cs="Tahoma"/>
        </w:rPr>
        <w:t xml:space="preserve"> (dotyczy wskaźników rezultatu bezpośredniego - do 4 tygodni od zakończenia udziału oraz rezultatu długoterminowego – po upływie co najmniej 4 tygodni po opuszczeniu przez uczestnika projektu do 6 m-</w:t>
      </w:r>
      <w:proofErr w:type="spellStart"/>
      <w:r w:rsidRPr="009752AA">
        <w:rPr>
          <w:rFonts w:ascii="Tahoma" w:eastAsia="Tahoma" w:hAnsi="Tahoma" w:cs="Tahoma"/>
        </w:rPr>
        <w:t>cy</w:t>
      </w:r>
      <w:proofErr w:type="spellEnd"/>
      <w:r w:rsidRPr="009752AA">
        <w:rPr>
          <w:rFonts w:ascii="Tahoma" w:eastAsia="Tahoma" w:hAnsi="Tahoma" w:cs="Tahoma"/>
        </w:rPr>
        <w:t xml:space="preserve"> lub w okresie dłuższym w zależności od specyfiki wsparci</w:t>
      </w:r>
      <w:r w:rsidR="00FC7ABB">
        <w:rPr>
          <w:rFonts w:ascii="Tahoma" w:eastAsia="Tahoma" w:hAnsi="Tahoma" w:cs="Tahoma"/>
        </w:rPr>
        <w:t>a i oczekiwanej zmiany)</w:t>
      </w:r>
      <w:r w:rsidR="00FC7ABB">
        <w:rPr>
          <w:rStyle w:val="Odwoanieprzypisudolnego"/>
          <w:rFonts w:ascii="Tahoma" w:eastAsia="Tahoma" w:hAnsi="Tahoma" w:cs="Tahoma"/>
        </w:rPr>
        <w:footnoteReference w:id="14"/>
      </w:r>
      <w:r w:rsidRPr="009752AA">
        <w:rPr>
          <w:rFonts w:ascii="Tahoma" w:eastAsia="Tahoma" w:hAnsi="Tahoma" w:cs="Tahoma"/>
        </w:rPr>
        <w:t>.</w:t>
      </w:r>
    </w:p>
    <w:p w14:paraId="2DFE4D73" w14:textId="77777777" w:rsidR="009752AA" w:rsidRDefault="009752AA" w:rsidP="000E6590">
      <w:pPr>
        <w:pStyle w:val="Akapitzlist"/>
        <w:numPr>
          <w:ilvl w:val="0"/>
          <w:numId w:val="17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752AA">
        <w:rPr>
          <w:rFonts w:ascii="Tahoma" w:eastAsia="Tahoma" w:hAnsi="Tahoma" w:cs="Tahoma"/>
        </w:rPr>
        <w:t xml:space="preserve">Beneficjent zobowiąże uczestników Projektu na etapie ich rekrutacji do Projektu, do dostarczenia dokumentów potwierdzających osiągnięcie efektywności zatrudnieniowej </w:t>
      </w:r>
      <w:r w:rsidR="00752132">
        <w:rPr>
          <w:rFonts w:ascii="Tahoma" w:eastAsia="Tahoma" w:hAnsi="Tahoma" w:cs="Tahoma"/>
        </w:rPr>
        <w:t xml:space="preserve">i efektywności społecznej </w:t>
      </w:r>
      <w:r w:rsidRPr="009752AA">
        <w:rPr>
          <w:rFonts w:ascii="Tahoma" w:eastAsia="Tahoma" w:hAnsi="Tahoma" w:cs="Tahoma"/>
        </w:rPr>
        <w:t xml:space="preserve">lub społeczno-zatrudnieniowej po zakończeniu udziału w Projekcie (do 3 miesięcy od zakończenia udziału </w:t>
      </w:r>
      <w:r w:rsidR="00FC7ABB">
        <w:rPr>
          <w:rFonts w:ascii="Tahoma" w:eastAsia="Tahoma" w:hAnsi="Tahoma" w:cs="Tahoma"/>
        </w:rPr>
        <w:t>w projekcie</w:t>
      </w:r>
      <w:r w:rsidR="00FC7ABB">
        <w:rPr>
          <w:rStyle w:val="Odwoanieprzypisudolnego"/>
          <w:rFonts w:ascii="Tahoma" w:eastAsia="Tahoma" w:hAnsi="Tahoma" w:cs="Tahoma"/>
        </w:rPr>
        <w:footnoteReference w:id="15"/>
      </w:r>
      <w:r w:rsidR="00FC7ABB">
        <w:rPr>
          <w:rFonts w:ascii="Tahoma" w:eastAsia="Tahoma" w:hAnsi="Tahoma" w:cs="Tahoma"/>
        </w:rPr>
        <w:t>)</w:t>
      </w:r>
      <w:r w:rsidR="00FC7ABB">
        <w:rPr>
          <w:rStyle w:val="Odwoanieprzypisudolnego"/>
          <w:rFonts w:ascii="Tahoma" w:eastAsia="Tahoma" w:hAnsi="Tahoma" w:cs="Tahoma"/>
        </w:rPr>
        <w:footnoteReference w:id="16"/>
      </w:r>
      <w:r w:rsidRPr="009752AA">
        <w:rPr>
          <w:rFonts w:ascii="Tahoma" w:eastAsia="Tahoma" w:hAnsi="Tahoma" w:cs="Tahoma"/>
        </w:rPr>
        <w:t>.</w:t>
      </w:r>
    </w:p>
    <w:p w14:paraId="0FEDF525" w14:textId="77777777" w:rsidR="00752132" w:rsidRPr="00752132" w:rsidRDefault="00752132" w:rsidP="000E6590">
      <w:pPr>
        <w:numPr>
          <w:ilvl w:val="0"/>
          <w:numId w:val="17"/>
        </w:numPr>
        <w:spacing w:line="276" w:lineRule="auto"/>
        <w:ind w:right="12" w:hanging="441"/>
        <w:contextualSpacing/>
        <w:jc w:val="both"/>
        <w:rPr>
          <w:rFonts w:ascii="Tahoma" w:eastAsia="Tahoma" w:hAnsi="Tahoma" w:cs="Tahoma"/>
        </w:rPr>
      </w:pPr>
      <w:r w:rsidRPr="00752132">
        <w:rPr>
          <w:rFonts w:ascii="Tahoma" w:eastAsia="Tahoma" w:hAnsi="Tahoma" w:cs="Tahoma"/>
        </w:rPr>
        <w:t xml:space="preserve">Beneficjent zobowiązuje się do monitorowania i osiągnięcia wskaźników zgodnie z </w:t>
      </w:r>
      <w:r w:rsidRPr="00752132">
        <w:rPr>
          <w:rFonts w:ascii="Tahoma" w:eastAsia="Tahoma" w:hAnsi="Tahoma" w:cs="Tahoma"/>
          <w:i/>
        </w:rPr>
        <w:t xml:space="preserve">Wytycznymi </w:t>
      </w:r>
      <w:r w:rsidRPr="00752132">
        <w:rPr>
          <w:rFonts w:ascii="Tahoma" w:eastAsia="Tahoma" w:hAnsi="Tahoma" w:cs="Tahoma"/>
          <w:i/>
        </w:rPr>
        <w:br/>
        <w:t xml:space="preserve">w zakresie realizacji przedsięwzięć w obszarze włączenia społecznego i zwalczania ubóstwa </w:t>
      </w:r>
      <w:r w:rsidRPr="00752132">
        <w:rPr>
          <w:rFonts w:ascii="Tahoma" w:eastAsia="Tahoma" w:hAnsi="Tahoma" w:cs="Tahoma"/>
          <w:i/>
        </w:rPr>
        <w:br/>
        <w:t>z wykorzystaniem środków Europejskiego Funduszu Społecznego i Europejskiego Funduszu Rozwoju Regionalnego na lata 2014-2020.</w:t>
      </w:r>
      <w:r w:rsidRPr="00752132">
        <w:rPr>
          <w:rFonts w:ascii="Tahoma" w:eastAsia="Tahoma" w:hAnsi="Tahoma" w:cs="Tahoma"/>
          <w:i/>
          <w:vertAlign w:val="superscript"/>
        </w:rPr>
        <w:footnoteReference w:id="17"/>
      </w:r>
    </w:p>
    <w:p w14:paraId="6C0A2A22" w14:textId="77777777" w:rsidR="00B0231E" w:rsidRDefault="00752132" w:rsidP="000E6590">
      <w:pPr>
        <w:numPr>
          <w:ilvl w:val="0"/>
          <w:numId w:val="41"/>
        </w:numPr>
        <w:spacing w:line="276" w:lineRule="auto"/>
        <w:ind w:right="12"/>
        <w:contextualSpacing/>
        <w:jc w:val="both"/>
        <w:rPr>
          <w:rFonts w:ascii="Tahoma" w:eastAsia="Tahoma" w:hAnsi="Tahoma" w:cs="Tahoma"/>
        </w:rPr>
      </w:pPr>
      <w:r w:rsidRPr="00752132">
        <w:rPr>
          <w:rFonts w:ascii="Tahoma" w:eastAsia="Tahoma" w:hAnsi="Tahoma" w:cs="Tahoma"/>
        </w:rPr>
        <w:t>nazwa wskaźnika……………………..</w:t>
      </w:r>
    </w:p>
    <w:p w14:paraId="016C5A99" w14:textId="2F414B45" w:rsidR="00B0231E" w:rsidRDefault="00752132" w:rsidP="00B0231E">
      <w:pPr>
        <w:spacing w:line="276" w:lineRule="auto"/>
        <w:ind w:left="801" w:right="12"/>
        <w:contextualSpacing/>
        <w:jc w:val="both"/>
        <w:rPr>
          <w:rFonts w:ascii="Tahoma" w:eastAsia="Tahoma" w:hAnsi="Tahoma" w:cs="Tahoma"/>
        </w:rPr>
      </w:pPr>
      <w:r w:rsidRPr="00B0231E">
        <w:rPr>
          <w:rFonts w:ascii="Tahoma" w:eastAsia="Tahoma" w:hAnsi="Tahoma" w:cs="Tahoma"/>
        </w:rPr>
        <w:t>wartość docelowa……………………….</w:t>
      </w:r>
    </w:p>
    <w:p w14:paraId="341E6FBF" w14:textId="77777777" w:rsidR="00752132" w:rsidRDefault="00752132" w:rsidP="000E6590">
      <w:pPr>
        <w:numPr>
          <w:ilvl w:val="0"/>
          <w:numId w:val="41"/>
        </w:numPr>
        <w:spacing w:line="276" w:lineRule="auto"/>
        <w:ind w:right="12"/>
        <w:contextualSpacing/>
        <w:jc w:val="both"/>
        <w:rPr>
          <w:rFonts w:ascii="Tahoma" w:eastAsia="Tahoma" w:hAnsi="Tahoma" w:cs="Tahoma"/>
        </w:rPr>
      </w:pPr>
      <w:r w:rsidRPr="00B0231E">
        <w:rPr>
          <w:rFonts w:ascii="Tahoma" w:eastAsia="Tahoma" w:hAnsi="Tahoma" w:cs="Tahoma"/>
        </w:rPr>
        <w:t>nazwa wskaźnika………………………….</w:t>
      </w:r>
    </w:p>
    <w:p w14:paraId="0EB1C63C" w14:textId="77777777" w:rsidR="00752132" w:rsidRPr="00B0231E" w:rsidRDefault="00752132" w:rsidP="00B0231E">
      <w:pPr>
        <w:spacing w:line="276" w:lineRule="auto"/>
        <w:ind w:left="801" w:right="12"/>
        <w:contextualSpacing/>
        <w:jc w:val="both"/>
        <w:rPr>
          <w:rFonts w:ascii="Tahoma" w:eastAsia="Tahoma" w:hAnsi="Tahoma" w:cs="Tahoma"/>
        </w:rPr>
      </w:pPr>
      <w:r w:rsidRPr="00B0231E">
        <w:rPr>
          <w:rFonts w:ascii="Tahoma" w:eastAsia="Tahoma" w:hAnsi="Tahoma" w:cs="Tahoma"/>
        </w:rPr>
        <w:t>wartość docelowa………………………….</w:t>
      </w:r>
    </w:p>
    <w:p w14:paraId="550EA916" w14:textId="77777777" w:rsidR="00752132" w:rsidRDefault="00752132" w:rsidP="000E6590">
      <w:pPr>
        <w:numPr>
          <w:ilvl w:val="0"/>
          <w:numId w:val="17"/>
        </w:numPr>
        <w:spacing w:line="276" w:lineRule="auto"/>
        <w:ind w:right="12" w:hanging="441"/>
        <w:contextualSpacing/>
        <w:jc w:val="both"/>
        <w:rPr>
          <w:rFonts w:ascii="Tahoma" w:eastAsia="Tahoma" w:hAnsi="Tahoma" w:cs="Tahoma"/>
        </w:rPr>
      </w:pPr>
      <w:r w:rsidRPr="00752132">
        <w:rPr>
          <w:rFonts w:ascii="Tahoma" w:eastAsia="Tahoma" w:hAnsi="Tahoma" w:cs="Tahoma"/>
        </w:rPr>
        <w:t xml:space="preserve">Beneficjent zobowiązuje się do monitorowania jakości staży i praktyk zgodnie z </w:t>
      </w:r>
      <w:r w:rsidRPr="00752132">
        <w:rPr>
          <w:rFonts w:ascii="Tahoma" w:eastAsia="Tahoma" w:hAnsi="Tahoma" w:cs="Tahoma"/>
          <w:i/>
        </w:rPr>
        <w:t xml:space="preserve">Wytycznymi </w:t>
      </w:r>
      <w:r w:rsidRPr="00752132">
        <w:rPr>
          <w:rFonts w:ascii="Tahoma" w:eastAsia="Tahoma" w:hAnsi="Tahoma" w:cs="Tahoma"/>
          <w:i/>
        </w:rPr>
        <w:br/>
        <w:t xml:space="preserve">w zakresie realizacji przedsięwzięć z udziałem środków Europejskiego Funduszu Społecznego </w:t>
      </w:r>
      <w:r w:rsidRPr="00752132">
        <w:rPr>
          <w:rFonts w:ascii="Tahoma" w:eastAsia="Tahoma" w:hAnsi="Tahoma" w:cs="Tahoma"/>
          <w:i/>
        </w:rPr>
        <w:br/>
        <w:t>w obszarze edukacji na lata 2014-2020</w:t>
      </w:r>
      <w:r w:rsidRPr="00752132">
        <w:rPr>
          <w:rFonts w:ascii="Tahoma" w:eastAsia="Tahoma" w:hAnsi="Tahoma" w:cs="Tahoma"/>
        </w:rPr>
        <w:t>.</w:t>
      </w:r>
      <w:r w:rsidR="000B4DBB" w:rsidRPr="000B4DBB">
        <w:t xml:space="preserve"> </w:t>
      </w:r>
      <w:r w:rsidR="000B4DBB" w:rsidRPr="000B4DBB">
        <w:rPr>
          <w:rFonts w:ascii="Tahoma" w:eastAsia="Tahoma" w:hAnsi="Tahoma" w:cs="Tahoma"/>
        </w:rPr>
        <w:t xml:space="preserve">Wymagana jakość staży i praktyk sprawdzana będzie </w:t>
      </w:r>
      <w:r w:rsidR="000B4DBB">
        <w:rPr>
          <w:rFonts w:ascii="Tahoma" w:eastAsia="Tahoma" w:hAnsi="Tahoma" w:cs="Tahoma"/>
        </w:rPr>
        <w:br/>
      </w:r>
      <w:r w:rsidR="000B4DBB" w:rsidRPr="000B4DBB">
        <w:rPr>
          <w:rFonts w:ascii="Tahoma" w:eastAsia="Tahoma" w:hAnsi="Tahoma" w:cs="Tahoma"/>
        </w:rPr>
        <w:t>w trakcie kontroli na miejscu u Beneficjenta</w:t>
      </w:r>
      <w:r w:rsidR="000B4DBB">
        <w:rPr>
          <w:rFonts w:ascii="Tahoma" w:eastAsia="Tahoma" w:hAnsi="Tahoma" w:cs="Tahoma"/>
        </w:rPr>
        <w:t>.</w:t>
      </w:r>
      <w:r w:rsidRPr="00752132">
        <w:rPr>
          <w:rFonts w:ascii="Tahoma" w:eastAsia="Tahoma" w:hAnsi="Tahoma" w:cs="Tahoma"/>
          <w:vertAlign w:val="superscript"/>
        </w:rPr>
        <w:footnoteReference w:id="18"/>
      </w:r>
    </w:p>
    <w:p w14:paraId="664D294F" w14:textId="5CD14B6B" w:rsidR="00EC1D55" w:rsidRDefault="00EC1D55" w:rsidP="000E6590">
      <w:pPr>
        <w:numPr>
          <w:ilvl w:val="0"/>
          <w:numId w:val="17"/>
        </w:numPr>
        <w:spacing w:line="276" w:lineRule="auto"/>
        <w:ind w:right="12" w:hanging="441"/>
        <w:contextualSpacing/>
        <w:jc w:val="both"/>
        <w:rPr>
          <w:rFonts w:ascii="Tahoma" w:eastAsia="Tahoma" w:hAnsi="Tahoma" w:cs="Tahoma"/>
        </w:rPr>
      </w:pPr>
      <w:r w:rsidRPr="00EC1D55">
        <w:rPr>
          <w:rFonts w:ascii="Tahoma" w:eastAsia="Tahoma" w:hAnsi="Tahoma" w:cs="Tahoma"/>
        </w:rPr>
        <w:t xml:space="preserve">Beneficjent realizujący projekt jest zobowiązany do przestrzegania wymogów wynikających </w:t>
      </w:r>
      <w:r>
        <w:rPr>
          <w:rFonts w:ascii="Tahoma" w:eastAsia="Tahoma" w:hAnsi="Tahoma" w:cs="Tahoma"/>
        </w:rPr>
        <w:br/>
      </w:r>
      <w:r w:rsidRPr="00EC1D55">
        <w:rPr>
          <w:rFonts w:ascii="Tahoma" w:eastAsia="Tahoma" w:hAnsi="Tahoma" w:cs="Tahoma"/>
        </w:rPr>
        <w:t>z Wytycznych w zakresie realizacji przedsięwzięć z udziałem środków Europejskiego Funduszu Społecznego w obszarze zdrowia na lata 2014-2020</w:t>
      </w:r>
      <w:r w:rsidR="006544DC">
        <w:rPr>
          <w:rStyle w:val="Odwoanieprzypisudolnego"/>
          <w:rFonts w:ascii="Tahoma" w:eastAsia="Tahoma" w:hAnsi="Tahoma" w:cs="Tahoma"/>
        </w:rPr>
        <w:footnoteReference w:id="19"/>
      </w:r>
      <w:r w:rsidRPr="00EC1D55">
        <w:rPr>
          <w:rFonts w:ascii="Tahoma" w:eastAsia="Tahoma" w:hAnsi="Tahoma" w:cs="Tahoma"/>
        </w:rPr>
        <w:t>.</w:t>
      </w:r>
    </w:p>
    <w:p w14:paraId="158E44D7" w14:textId="60002136" w:rsidR="00490DB8" w:rsidRPr="00490DB8" w:rsidRDefault="00490DB8" w:rsidP="000E6590">
      <w:pPr>
        <w:numPr>
          <w:ilvl w:val="0"/>
          <w:numId w:val="17"/>
        </w:numPr>
        <w:spacing w:line="276" w:lineRule="auto"/>
        <w:ind w:right="12" w:hanging="441"/>
        <w:contextualSpacing/>
        <w:jc w:val="both"/>
        <w:rPr>
          <w:rFonts w:ascii="Tahoma" w:eastAsia="Tahoma" w:hAnsi="Tahoma" w:cs="Tahoma"/>
        </w:rPr>
      </w:pPr>
      <w:r w:rsidRPr="00490DB8">
        <w:rPr>
          <w:rFonts w:ascii="Tahoma" w:eastAsia="Tahoma" w:hAnsi="Tahoma" w:cs="Tahoma"/>
        </w:rPr>
        <w:t xml:space="preserve">Beneficjent realizujący projekt z udziałem środków Europejskiego Funduszu Społecznego </w:t>
      </w:r>
      <w:r>
        <w:rPr>
          <w:rFonts w:ascii="Tahoma" w:eastAsia="Tahoma" w:hAnsi="Tahoma" w:cs="Tahoma"/>
        </w:rPr>
        <w:br/>
      </w:r>
      <w:r w:rsidRPr="00490DB8">
        <w:rPr>
          <w:rFonts w:ascii="Tahoma" w:eastAsia="Tahoma" w:hAnsi="Tahoma" w:cs="Tahoma"/>
        </w:rPr>
        <w:t>w obszarze zdrowia, zobowiązany jest w terminie do dwóch miesięcy od zakończenia realizacji projektu do sporządzenia i przekazania do IZ „Raportu końcowego z realizacji programu polityki zdrowotnej”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(Dz. U. 2017 poz. 2476)</w:t>
      </w:r>
      <w:r w:rsidR="0050712D">
        <w:rPr>
          <w:rStyle w:val="Odwoanieprzypisudolnego"/>
          <w:rFonts w:ascii="Tahoma" w:eastAsia="Tahoma" w:hAnsi="Tahoma" w:cs="Tahoma"/>
        </w:rPr>
        <w:footnoteReference w:id="20"/>
      </w:r>
      <w:r w:rsidRPr="00490DB8">
        <w:rPr>
          <w:rFonts w:ascii="Tahoma" w:eastAsia="Tahoma" w:hAnsi="Tahoma" w:cs="Tahoma"/>
        </w:rPr>
        <w:t>.</w:t>
      </w:r>
    </w:p>
    <w:p w14:paraId="1F531C60" w14:textId="77777777" w:rsidR="00EC1D55" w:rsidRPr="00752132" w:rsidRDefault="00EC1D55" w:rsidP="0050712D">
      <w:pPr>
        <w:spacing w:line="276" w:lineRule="auto"/>
        <w:ind w:right="12"/>
        <w:contextualSpacing/>
        <w:jc w:val="both"/>
        <w:rPr>
          <w:rFonts w:ascii="Tahoma" w:eastAsia="Tahoma" w:hAnsi="Tahoma" w:cs="Tahoma"/>
        </w:rPr>
      </w:pPr>
    </w:p>
    <w:p w14:paraId="0B287884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w w:val="99"/>
        </w:rPr>
        <w:t>.</w:t>
      </w:r>
    </w:p>
    <w:p w14:paraId="2AA41288" w14:textId="77777777" w:rsidR="00960DC6" w:rsidRPr="001A21E8" w:rsidRDefault="0003135B" w:rsidP="000E6590">
      <w:pPr>
        <w:pStyle w:val="Akapitzlist"/>
        <w:numPr>
          <w:ilvl w:val="0"/>
          <w:numId w:val="16"/>
        </w:numPr>
        <w:tabs>
          <w:tab w:val="clear" w:pos="360"/>
          <w:tab w:val="num" w:pos="426"/>
          <w:tab w:val="left" w:pos="9072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A21E8">
        <w:rPr>
          <w:rFonts w:ascii="Tahoma" w:eastAsia="Tahoma" w:hAnsi="Tahoma" w:cs="Tahoma"/>
          <w:spacing w:val="-1"/>
        </w:rPr>
        <w:t>Beneficjent zobowiązuje się do realizacji projektu w sposób, który zapewni osiągnięcie i utrzymanie celów, w tym wskaźników produktu i rezultatu zakładanych we wniosku w trakcie realizacji oraz</w:t>
      </w:r>
      <w:r w:rsidR="007524DA">
        <w:rPr>
          <w:rFonts w:ascii="Tahoma" w:eastAsia="Tahoma" w:hAnsi="Tahoma" w:cs="Tahoma"/>
          <w:spacing w:val="-1"/>
        </w:rPr>
        <w:br/>
      </w:r>
      <w:r w:rsidR="00960DC6" w:rsidRPr="001A21E8">
        <w:rPr>
          <w:rFonts w:ascii="Tahoma" w:eastAsia="Tahoma" w:hAnsi="Tahoma" w:cs="Tahoma"/>
          <w:spacing w:val="-1"/>
        </w:rPr>
        <w:t xml:space="preserve">w okresie trwałości projektu. </w:t>
      </w:r>
      <w:r w:rsidR="00AC520B" w:rsidRPr="001A21E8">
        <w:rPr>
          <w:rFonts w:ascii="Tahoma" w:eastAsia="Tahoma" w:hAnsi="Tahoma" w:cs="Tahoma"/>
          <w:spacing w:val="-1"/>
        </w:rPr>
        <w:t>Zobowiązuje się</w:t>
      </w:r>
      <w:r w:rsidR="00960DC6" w:rsidRPr="001A21E8">
        <w:rPr>
          <w:rFonts w:ascii="Tahoma" w:hAnsi="Tahoma" w:cs="Tahoma"/>
          <w:lang w:eastAsia="pl-PL"/>
        </w:rPr>
        <w:t xml:space="preserve"> również </w:t>
      </w:r>
      <w:r w:rsidR="00AC520B" w:rsidRPr="001A21E8">
        <w:rPr>
          <w:rFonts w:ascii="Tahoma" w:hAnsi="Tahoma" w:cs="Tahoma"/>
          <w:lang w:eastAsia="pl-PL"/>
        </w:rPr>
        <w:t>do</w:t>
      </w:r>
      <w:r w:rsidR="00960DC6" w:rsidRPr="001A21E8">
        <w:rPr>
          <w:rFonts w:ascii="Tahoma" w:hAnsi="Tahoma" w:cs="Tahoma"/>
          <w:b/>
          <w:lang w:eastAsia="pl-PL"/>
        </w:rPr>
        <w:t xml:space="preserve"> </w:t>
      </w:r>
      <w:r w:rsidR="00963EE0" w:rsidRPr="001A21E8">
        <w:rPr>
          <w:rFonts w:ascii="Tahoma" w:hAnsi="Tahoma" w:cs="Tahoma"/>
          <w:lang w:eastAsia="pl-PL"/>
        </w:rPr>
        <w:t>realizacj</w:t>
      </w:r>
      <w:r w:rsidR="00AC520B" w:rsidRPr="001A21E8">
        <w:rPr>
          <w:rFonts w:ascii="Tahoma" w:hAnsi="Tahoma" w:cs="Tahoma"/>
          <w:lang w:eastAsia="pl-PL"/>
        </w:rPr>
        <w:t>i</w:t>
      </w:r>
      <w:r w:rsidR="00963EE0" w:rsidRPr="001A21E8">
        <w:rPr>
          <w:rFonts w:ascii="Tahoma" w:hAnsi="Tahoma" w:cs="Tahoma"/>
          <w:lang w:eastAsia="pl-PL"/>
        </w:rPr>
        <w:t xml:space="preserve"> projektu zgodnie z w</w:t>
      </w:r>
      <w:r w:rsidR="00960DC6" w:rsidRPr="001A21E8">
        <w:rPr>
          <w:rFonts w:ascii="Tahoma" w:hAnsi="Tahoma" w:cs="Tahoma"/>
          <w:lang w:eastAsia="pl-PL"/>
        </w:rPr>
        <w:t xml:space="preserve">nioskiem, </w:t>
      </w:r>
      <w:r w:rsidR="008E1A68" w:rsidRPr="001A21E8">
        <w:rPr>
          <w:rFonts w:ascii="Tahoma" w:hAnsi="Tahoma" w:cs="Tahoma"/>
          <w:lang w:eastAsia="pl-PL"/>
        </w:rPr>
        <w:br/>
      </w:r>
      <w:r w:rsidR="00960DC6" w:rsidRPr="001A21E8">
        <w:rPr>
          <w:rFonts w:ascii="Tahoma" w:hAnsi="Tahoma" w:cs="Tahoma"/>
          <w:lang w:eastAsia="pl-PL"/>
        </w:rPr>
        <w:t>w tym:</w:t>
      </w:r>
    </w:p>
    <w:p w14:paraId="7367B62F" w14:textId="77777777" w:rsidR="00960DC6" w:rsidRDefault="00963EE0" w:rsidP="000E6590">
      <w:pPr>
        <w:numPr>
          <w:ilvl w:val="1"/>
          <w:numId w:val="15"/>
        </w:numPr>
        <w:tabs>
          <w:tab w:val="clear" w:pos="680"/>
          <w:tab w:val="left" w:pos="142"/>
          <w:tab w:val="num" w:pos="851"/>
          <w:tab w:val="num" w:pos="993"/>
          <w:tab w:val="left" w:pos="9072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realizacj</w:t>
      </w:r>
      <w:r w:rsidR="00AC520B" w:rsidRPr="001A21E8">
        <w:rPr>
          <w:rFonts w:ascii="Tahoma" w:eastAsia="Calibri" w:hAnsi="Tahoma" w:cs="Tahoma"/>
        </w:rPr>
        <w:t>i</w:t>
      </w:r>
      <w:r w:rsidRPr="001A21E8">
        <w:rPr>
          <w:rFonts w:ascii="Tahoma" w:eastAsia="Calibri" w:hAnsi="Tahoma" w:cs="Tahoma"/>
        </w:rPr>
        <w:t xml:space="preserve"> p</w:t>
      </w:r>
      <w:r w:rsidR="00960DC6" w:rsidRPr="001A21E8">
        <w:rPr>
          <w:rFonts w:ascii="Tahoma" w:eastAsia="Calibri" w:hAnsi="Tahoma" w:cs="Tahoma"/>
        </w:rPr>
        <w:t xml:space="preserve">rojektu w oparciu o harmonogram realizacji projektu określony we </w:t>
      </w:r>
      <w:r w:rsidRPr="001A21E8">
        <w:rPr>
          <w:rFonts w:ascii="Tahoma" w:eastAsia="Calibri" w:hAnsi="Tahoma" w:cs="Tahoma"/>
        </w:rPr>
        <w:t>w</w:t>
      </w:r>
      <w:r w:rsidR="00960DC6" w:rsidRPr="001A21E8">
        <w:rPr>
          <w:rFonts w:ascii="Tahoma" w:eastAsia="Calibri" w:hAnsi="Tahoma" w:cs="Tahoma"/>
        </w:rPr>
        <w:t>niosku;</w:t>
      </w:r>
    </w:p>
    <w:p w14:paraId="6CC50D8D" w14:textId="77777777" w:rsidR="00960DC6" w:rsidRPr="00FC6E1C" w:rsidRDefault="00963EE0" w:rsidP="000E6590">
      <w:pPr>
        <w:numPr>
          <w:ilvl w:val="1"/>
          <w:numId w:val="15"/>
        </w:numPr>
        <w:tabs>
          <w:tab w:val="clear" w:pos="680"/>
          <w:tab w:val="left" w:pos="9072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FC6E1C">
        <w:rPr>
          <w:rFonts w:ascii="Tahoma" w:eastAsia="Calibri" w:hAnsi="Tahoma" w:cs="Tahoma"/>
        </w:rPr>
        <w:t>zapewnieni</w:t>
      </w:r>
      <w:r w:rsidR="00AC520B" w:rsidRPr="00FC6E1C">
        <w:rPr>
          <w:rFonts w:ascii="Tahoma" w:eastAsia="Calibri" w:hAnsi="Tahoma" w:cs="Tahoma"/>
        </w:rPr>
        <w:t>a</w:t>
      </w:r>
      <w:r w:rsidRPr="00FC6E1C">
        <w:rPr>
          <w:rFonts w:ascii="Tahoma" w:eastAsia="Calibri" w:hAnsi="Tahoma" w:cs="Tahoma"/>
        </w:rPr>
        <w:t xml:space="preserve"> realizacji p</w:t>
      </w:r>
      <w:r w:rsidR="00960DC6" w:rsidRPr="00FC6E1C">
        <w:rPr>
          <w:rFonts w:ascii="Tahoma" w:eastAsia="Calibri" w:hAnsi="Tahoma" w:cs="Tahoma"/>
        </w:rPr>
        <w:t>rojektu przez personel projektu posiada</w:t>
      </w:r>
      <w:r w:rsidRPr="00FC6E1C">
        <w:rPr>
          <w:rFonts w:ascii="Tahoma" w:eastAsia="Calibri" w:hAnsi="Tahoma" w:cs="Tahoma"/>
        </w:rPr>
        <w:t xml:space="preserve">jący kwalifikacje określone </w:t>
      </w:r>
      <w:r w:rsidR="00FC6E1C">
        <w:rPr>
          <w:rFonts w:ascii="Tahoma" w:eastAsia="Calibri" w:hAnsi="Tahoma" w:cs="Tahoma"/>
        </w:rPr>
        <w:br/>
      </w:r>
      <w:r w:rsidRPr="00FC6E1C">
        <w:rPr>
          <w:rFonts w:ascii="Tahoma" w:eastAsia="Calibri" w:hAnsi="Tahoma" w:cs="Tahoma"/>
        </w:rPr>
        <w:t>we w</w:t>
      </w:r>
      <w:r w:rsidR="00960DC6" w:rsidRPr="00FC6E1C">
        <w:rPr>
          <w:rFonts w:ascii="Tahoma" w:eastAsia="Calibri" w:hAnsi="Tahoma" w:cs="Tahoma"/>
        </w:rPr>
        <w:t>niosku;</w:t>
      </w:r>
    </w:p>
    <w:p w14:paraId="5EA5CA64" w14:textId="77777777" w:rsidR="00960DC6" w:rsidRPr="001A21E8" w:rsidRDefault="00963EE0" w:rsidP="000E6590">
      <w:pPr>
        <w:numPr>
          <w:ilvl w:val="1"/>
          <w:numId w:val="15"/>
        </w:numPr>
        <w:tabs>
          <w:tab w:val="clear" w:pos="680"/>
          <w:tab w:val="left" w:pos="142"/>
          <w:tab w:val="num" w:pos="851"/>
          <w:tab w:val="num" w:pos="993"/>
          <w:tab w:val="left" w:pos="9072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zachowani</w:t>
      </w:r>
      <w:r w:rsidR="00AC520B" w:rsidRPr="001A21E8">
        <w:rPr>
          <w:rFonts w:ascii="Tahoma" w:eastAsia="Calibri" w:hAnsi="Tahoma" w:cs="Tahoma"/>
        </w:rPr>
        <w:t>a</w:t>
      </w:r>
      <w:r w:rsidRPr="001A21E8">
        <w:rPr>
          <w:rFonts w:ascii="Tahoma" w:eastAsia="Calibri" w:hAnsi="Tahoma" w:cs="Tahoma"/>
        </w:rPr>
        <w:t xml:space="preserve"> trwałości p</w:t>
      </w:r>
      <w:r w:rsidR="00960DC6" w:rsidRPr="001A21E8">
        <w:rPr>
          <w:rFonts w:ascii="Tahoma" w:eastAsia="Calibri" w:hAnsi="Tahoma" w:cs="Tahoma"/>
        </w:rPr>
        <w:t xml:space="preserve">rojektu lub </w:t>
      </w:r>
      <w:r w:rsidR="00B96815" w:rsidRPr="001A21E8">
        <w:rPr>
          <w:rFonts w:ascii="Tahoma" w:eastAsia="Calibri" w:hAnsi="Tahoma" w:cs="Tahoma"/>
        </w:rPr>
        <w:t>wskaźników,</w:t>
      </w:r>
      <w:r w:rsidR="00960DC6" w:rsidRPr="001A21E8">
        <w:rPr>
          <w:rFonts w:ascii="Tahoma" w:eastAsia="Calibri" w:hAnsi="Tahoma" w:cs="Tahoma"/>
        </w:rPr>
        <w:t xml:space="preserve"> o ile tak przewiduje </w:t>
      </w:r>
      <w:r w:rsidR="00B96815" w:rsidRPr="001A21E8">
        <w:rPr>
          <w:rFonts w:ascii="Tahoma" w:eastAsia="Calibri" w:hAnsi="Tahoma" w:cs="Tahoma"/>
        </w:rPr>
        <w:t xml:space="preserve">właściwy Regulamin </w:t>
      </w:r>
      <w:r w:rsidR="00BB5A67" w:rsidRPr="001A21E8">
        <w:rPr>
          <w:rFonts w:ascii="Tahoma" w:eastAsia="Calibri" w:hAnsi="Tahoma" w:cs="Tahoma"/>
        </w:rPr>
        <w:t>K</w:t>
      </w:r>
      <w:r w:rsidR="00B96815" w:rsidRPr="001A21E8">
        <w:rPr>
          <w:rFonts w:ascii="Tahoma" w:eastAsia="Calibri" w:hAnsi="Tahoma" w:cs="Tahoma"/>
        </w:rPr>
        <w:t>onkursu</w:t>
      </w:r>
      <w:r w:rsidR="00960DC6" w:rsidRPr="001A21E8">
        <w:rPr>
          <w:rFonts w:ascii="Tahoma" w:eastAsia="Calibri" w:hAnsi="Tahoma" w:cs="Tahoma"/>
        </w:rPr>
        <w:t>;</w:t>
      </w:r>
    </w:p>
    <w:p w14:paraId="19523506" w14:textId="77777777" w:rsidR="00960DC6" w:rsidRPr="00112BCA" w:rsidRDefault="00E918FA" w:rsidP="000E6590">
      <w:pPr>
        <w:numPr>
          <w:ilvl w:val="1"/>
          <w:numId w:val="15"/>
        </w:numPr>
        <w:tabs>
          <w:tab w:val="clear" w:pos="680"/>
          <w:tab w:val="left" w:pos="142"/>
          <w:tab w:val="num" w:pos="851"/>
          <w:tab w:val="num" w:pos="993"/>
          <w:tab w:val="left" w:pos="9072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12BCA">
        <w:rPr>
          <w:rFonts w:ascii="Tahoma" w:eastAsia="Calibri" w:hAnsi="Tahoma" w:cs="Tahoma"/>
        </w:rPr>
        <w:t>zbierania danych osobowych nt. uczestników projektu (o</w:t>
      </w:r>
      <w:r w:rsidR="008652AC">
        <w:rPr>
          <w:rFonts w:ascii="Tahoma" w:eastAsia="Calibri" w:hAnsi="Tahoma" w:cs="Tahoma"/>
        </w:rPr>
        <w:t>sób lub podmiotów) w SL</w:t>
      </w:r>
      <w:r w:rsidRPr="00112BCA">
        <w:rPr>
          <w:rFonts w:ascii="Tahoma" w:eastAsia="Calibri" w:hAnsi="Tahoma" w:cs="Tahoma"/>
        </w:rPr>
        <w:t>2014</w:t>
      </w:r>
      <w:r w:rsidR="00DE18BA">
        <w:rPr>
          <w:rFonts w:ascii="Tahoma" w:eastAsia="Calibri" w:hAnsi="Tahoma" w:cs="Tahoma"/>
        </w:rPr>
        <w:t xml:space="preserve"> zgodnie z</w:t>
      </w:r>
      <w:r w:rsidRPr="00112BCA">
        <w:rPr>
          <w:rFonts w:ascii="Tahoma" w:eastAsia="Calibri" w:hAnsi="Tahoma" w:cs="Tahoma"/>
        </w:rPr>
        <w:t xml:space="preserve"> </w:t>
      </w:r>
      <w:r w:rsidR="00DE18BA" w:rsidRPr="00FF2B69">
        <w:rPr>
          <w:rFonts w:ascii="Tahoma" w:eastAsia="Calibri" w:hAnsi="Tahoma" w:cs="Tahoma"/>
          <w:i/>
        </w:rPr>
        <w:t xml:space="preserve">Wytycznymi </w:t>
      </w:r>
      <w:r w:rsidRPr="00FF2B69">
        <w:rPr>
          <w:rFonts w:ascii="Tahoma" w:eastAsia="Calibri" w:hAnsi="Tahoma" w:cs="Tahoma"/>
          <w:i/>
        </w:rPr>
        <w:t>w zakresie monitorowania postępu rzeczowego realizacji programów operacyjnych na lata 2014-2020</w:t>
      </w:r>
      <w:r w:rsidR="00960DC6" w:rsidRPr="00112BCA">
        <w:rPr>
          <w:rFonts w:ascii="Tahoma" w:eastAsia="Calibri" w:hAnsi="Tahoma" w:cs="Tahoma"/>
        </w:rPr>
        <w:t>;</w:t>
      </w:r>
    </w:p>
    <w:p w14:paraId="01C8E0BB" w14:textId="77777777" w:rsidR="00960DC6" w:rsidRPr="001A21E8" w:rsidRDefault="00960DC6" w:rsidP="000E6590">
      <w:pPr>
        <w:numPr>
          <w:ilvl w:val="1"/>
          <w:numId w:val="15"/>
        </w:numPr>
        <w:tabs>
          <w:tab w:val="clear" w:pos="680"/>
          <w:tab w:val="left" w:pos="142"/>
          <w:tab w:val="num" w:pos="851"/>
          <w:tab w:val="num" w:pos="993"/>
          <w:tab w:val="left" w:pos="9072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przetwarzani</w:t>
      </w:r>
      <w:r w:rsidR="00AC520B" w:rsidRPr="001A21E8">
        <w:rPr>
          <w:rFonts w:ascii="Tahoma" w:eastAsia="Calibri" w:hAnsi="Tahoma" w:cs="Tahoma"/>
        </w:rPr>
        <w:t>a</w:t>
      </w:r>
      <w:r w:rsidRPr="001A21E8">
        <w:rPr>
          <w:rFonts w:ascii="Tahoma" w:eastAsia="Calibri" w:hAnsi="Tahoma" w:cs="Tahoma"/>
        </w:rPr>
        <w:t xml:space="preserve"> danych osobowych zgodnie z ustawą o ochronie danych osobowych;</w:t>
      </w:r>
    </w:p>
    <w:p w14:paraId="1262063B" w14:textId="4AC61767" w:rsidR="00960DC6" w:rsidRPr="007B25BA" w:rsidRDefault="00960DC6" w:rsidP="000E6590">
      <w:pPr>
        <w:numPr>
          <w:ilvl w:val="1"/>
          <w:numId w:val="15"/>
        </w:numPr>
        <w:tabs>
          <w:tab w:val="clear" w:pos="680"/>
          <w:tab w:val="left" w:pos="142"/>
          <w:tab w:val="num" w:pos="851"/>
          <w:tab w:val="num" w:pos="993"/>
          <w:tab w:val="left" w:pos="9072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A21E8">
        <w:rPr>
          <w:rFonts w:ascii="Tahoma" w:eastAsia="Calibri" w:hAnsi="Tahoma" w:cs="Tahoma"/>
        </w:rPr>
        <w:t>zapewnieni</w:t>
      </w:r>
      <w:r w:rsidR="00AC520B" w:rsidRPr="001A21E8">
        <w:rPr>
          <w:rFonts w:ascii="Tahoma" w:eastAsia="Calibri" w:hAnsi="Tahoma" w:cs="Tahoma"/>
        </w:rPr>
        <w:t>a</w:t>
      </w:r>
      <w:r w:rsidRPr="001A21E8">
        <w:rPr>
          <w:rFonts w:ascii="Tahoma" w:eastAsia="Calibri" w:hAnsi="Tahoma" w:cs="Tahoma"/>
        </w:rPr>
        <w:t xml:space="preserve"> stosowania zasady równości szans i niedyskryminacji a także równości szans kobiet</w:t>
      </w:r>
      <w:r w:rsidR="008652AC">
        <w:rPr>
          <w:rFonts w:ascii="Tahoma" w:eastAsia="Calibri" w:hAnsi="Tahoma" w:cs="Tahoma"/>
        </w:rPr>
        <w:t xml:space="preserve"> </w:t>
      </w:r>
      <w:r w:rsidRPr="007B25BA">
        <w:rPr>
          <w:rFonts w:ascii="Tahoma" w:eastAsia="Calibri" w:hAnsi="Tahoma" w:cs="Tahoma"/>
        </w:rPr>
        <w:t xml:space="preserve">i mężczyzn, zgodnie z </w:t>
      </w:r>
      <w:r w:rsidRPr="00FF2B69">
        <w:rPr>
          <w:rFonts w:ascii="Tahoma" w:eastAsia="Calibri" w:hAnsi="Tahoma" w:cs="Tahoma"/>
          <w:i/>
        </w:rPr>
        <w:t xml:space="preserve">Wytycznymi w zakresie realizacji zasady równości szans </w:t>
      </w:r>
      <w:r w:rsidR="00303B77" w:rsidRPr="00FF2B69">
        <w:rPr>
          <w:rFonts w:ascii="Tahoma" w:eastAsia="Calibri" w:hAnsi="Tahoma" w:cs="Tahoma"/>
          <w:i/>
        </w:rPr>
        <w:br/>
      </w:r>
      <w:r w:rsidRPr="00FF2B69">
        <w:rPr>
          <w:rFonts w:ascii="Tahoma" w:eastAsia="Calibri" w:hAnsi="Tahoma" w:cs="Tahoma"/>
          <w:i/>
        </w:rPr>
        <w:t>i niedyskryminacji, w tym dostępności dla osób</w:t>
      </w:r>
      <w:r w:rsidR="00841514" w:rsidRPr="00FF2B69">
        <w:rPr>
          <w:rFonts w:ascii="Tahoma" w:eastAsia="Calibri" w:hAnsi="Tahoma" w:cs="Tahoma"/>
          <w:i/>
        </w:rPr>
        <w:t xml:space="preserve"> </w:t>
      </w:r>
      <w:r w:rsidRPr="00FF2B69">
        <w:rPr>
          <w:rFonts w:ascii="Tahoma" w:eastAsia="Calibri" w:hAnsi="Tahoma" w:cs="Tahoma"/>
          <w:i/>
        </w:rPr>
        <w:t>z niepełnosprawnościami oraz zasady równości szans kobiet i mężczyzn w ramach funduszy unijnych na lata 2014-2020</w:t>
      </w:r>
      <w:r w:rsidR="000B63DA" w:rsidRPr="007B25BA">
        <w:rPr>
          <w:rFonts w:ascii="Tahoma" w:eastAsia="Calibri" w:hAnsi="Tahoma" w:cs="Tahoma"/>
        </w:rPr>
        <w:t>,</w:t>
      </w:r>
      <w:r w:rsidRPr="007B25BA">
        <w:rPr>
          <w:rFonts w:ascii="Tahoma" w:eastAsia="Calibri" w:hAnsi="Tahoma" w:cs="Tahoma"/>
        </w:rPr>
        <w:t xml:space="preserve"> zamieszczonymi na stronie internetowej I</w:t>
      </w:r>
      <w:r w:rsidR="00963EE0" w:rsidRPr="007B25BA">
        <w:rPr>
          <w:rFonts w:ascii="Tahoma" w:eastAsia="Calibri" w:hAnsi="Tahoma" w:cs="Tahoma"/>
        </w:rPr>
        <w:t>Z</w:t>
      </w:r>
      <w:r w:rsidRPr="007B25BA">
        <w:rPr>
          <w:rFonts w:ascii="Tahoma" w:eastAsia="Calibri" w:hAnsi="Tahoma" w:cs="Tahoma"/>
        </w:rPr>
        <w:t>.</w:t>
      </w:r>
    </w:p>
    <w:p w14:paraId="5595C3ED" w14:textId="1DFFD470" w:rsidR="00960DC6" w:rsidRPr="001A21E8" w:rsidRDefault="00960DC6" w:rsidP="000E6590">
      <w:pPr>
        <w:pStyle w:val="Akapitzlist"/>
        <w:numPr>
          <w:ilvl w:val="0"/>
          <w:numId w:val="15"/>
        </w:numPr>
        <w:tabs>
          <w:tab w:val="clear" w:pos="360"/>
          <w:tab w:val="num" w:pos="426"/>
          <w:tab w:val="left" w:pos="9072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A21E8">
        <w:rPr>
          <w:rFonts w:ascii="Tahoma" w:hAnsi="Tahoma" w:cs="Tahoma"/>
          <w:lang w:eastAsia="pl-PL"/>
        </w:rPr>
        <w:t xml:space="preserve">W przypadku dokonania zmian w </w:t>
      </w:r>
      <w:r w:rsidR="00AC520B" w:rsidRPr="001A21E8">
        <w:rPr>
          <w:rFonts w:ascii="Tahoma" w:hAnsi="Tahoma" w:cs="Tahoma"/>
          <w:lang w:eastAsia="pl-PL"/>
        </w:rPr>
        <w:t>p</w:t>
      </w:r>
      <w:r w:rsidRPr="001A21E8">
        <w:rPr>
          <w:rFonts w:ascii="Tahoma" w:hAnsi="Tahoma" w:cs="Tahoma"/>
          <w:lang w:eastAsia="pl-PL"/>
        </w:rPr>
        <w:t>rojekcie</w:t>
      </w:r>
      <w:r w:rsidR="0035333E">
        <w:rPr>
          <w:rFonts w:ascii="Tahoma" w:hAnsi="Tahoma" w:cs="Tahoma"/>
          <w:lang w:eastAsia="pl-PL"/>
        </w:rPr>
        <w:t xml:space="preserve">, o których mowa w </w:t>
      </w:r>
      <w:r w:rsidR="0035333E" w:rsidRPr="0035333E">
        <w:rPr>
          <w:rFonts w:ascii="Tahoma" w:hAnsi="Tahoma" w:cs="Tahoma"/>
          <w:lang w:eastAsia="pl-PL"/>
        </w:rPr>
        <w:t>§</w:t>
      </w:r>
      <w:r w:rsidR="0035333E">
        <w:rPr>
          <w:rFonts w:ascii="Tahoma" w:hAnsi="Tahoma" w:cs="Tahoma"/>
          <w:lang w:eastAsia="pl-PL"/>
        </w:rPr>
        <w:t xml:space="preserve"> 3</w:t>
      </w:r>
      <w:r w:rsidR="00887652">
        <w:rPr>
          <w:rFonts w:ascii="Tahoma" w:hAnsi="Tahoma" w:cs="Tahoma"/>
          <w:lang w:eastAsia="pl-PL"/>
        </w:rPr>
        <w:t>1</w:t>
      </w:r>
      <w:r w:rsidR="0035333E">
        <w:rPr>
          <w:rFonts w:ascii="Tahoma" w:hAnsi="Tahoma" w:cs="Tahoma"/>
          <w:lang w:eastAsia="pl-PL"/>
        </w:rPr>
        <w:t xml:space="preserve"> </w:t>
      </w:r>
      <w:r w:rsidR="00C40A71">
        <w:rPr>
          <w:rFonts w:ascii="Tahoma" w:hAnsi="Tahoma" w:cs="Tahoma"/>
          <w:lang w:eastAsia="pl-PL"/>
        </w:rPr>
        <w:t>Decyzji</w:t>
      </w:r>
      <w:r w:rsidRPr="001A21E8">
        <w:rPr>
          <w:rFonts w:ascii="Tahoma" w:hAnsi="Tahoma" w:cs="Tahoma"/>
          <w:lang w:eastAsia="pl-PL"/>
        </w:rPr>
        <w:t xml:space="preserve"> Beneficjent odpowiada za realizację </w:t>
      </w:r>
      <w:r w:rsidR="00963EE0" w:rsidRPr="001A21E8">
        <w:rPr>
          <w:rFonts w:ascii="Tahoma" w:hAnsi="Tahoma" w:cs="Tahoma"/>
          <w:lang w:eastAsia="pl-PL"/>
        </w:rPr>
        <w:t>p</w:t>
      </w:r>
      <w:r w:rsidRPr="001A21E8">
        <w:rPr>
          <w:rFonts w:ascii="Tahoma" w:hAnsi="Tahoma" w:cs="Tahoma"/>
          <w:lang w:eastAsia="pl-PL"/>
        </w:rPr>
        <w:t>rojektu zgodnie</w:t>
      </w:r>
      <w:r w:rsidR="0035333E">
        <w:rPr>
          <w:rFonts w:ascii="Tahoma" w:hAnsi="Tahoma" w:cs="Tahoma"/>
          <w:lang w:eastAsia="pl-PL"/>
        </w:rPr>
        <w:t xml:space="preserve"> </w:t>
      </w:r>
      <w:r w:rsidR="00963EE0" w:rsidRPr="001A21E8">
        <w:rPr>
          <w:rFonts w:ascii="Tahoma" w:hAnsi="Tahoma" w:cs="Tahoma"/>
          <w:lang w:eastAsia="pl-PL"/>
        </w:rPr>
        <w:t>z aktualnym w</w:t>
      </w:r>
      <w:r w:rsidRPr="001A21E8">
        <w:rPr>
          <w:rFonts w:ascii="Tahoma" w:hAnsi="Tahoma" w:cs="Tahoma"/>
          <w:lang w:eastAsia="pl-PL"/>
        </w:rPr>
        <w:t>nioskiem</w:t>
      </w:r>
      <w:r w:rsidR="00A52926" w:rsidRPr="001A21E8">
        <w:rPr>
          <w:rFonts w:ascii="Tahoma" w:hAnsi="Tahoma" w:cs="Tahoma"/>
          <w:lang w:eastAsia="pl-PL"/>
        </w:rPr>
        <w:t xml:space="preserve"> (zatwierdzonym przez IZ)</w:t>
      </w:r>
      <w:r w:rsidRPr="001A21E8">
        <w:rPr>
          <w:rFonts w:ascii="Tahoma" w:hAnsi="Tahoma" w:cs="Tahoma"/>
          <w:lang w:eastAsia="pl-PL"/>
        </w:rPr>
        <w:t>.</w:t>
      </w:r>
    </w:p>
    <w:p w14:paraId="6D8A384E" w14:textId="43C68805" w:rsidR="00960DC6" w:rsidRPr="001A21E8" w:rsidRDefault="00960DC6" w:rsidP="000E6590">
      <w:pPr>
        <w:pStyle w:val="Akapitzlist"/>
        <w:numPr>
          <w:ilvl w:val="0"/>
          <w:numId w:val="1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Calibri" w:hAnsi="Tahoma" w:cs="Tahoma"/>
        </w:rPr>
        <w:t>Beneficjent zobowiązuje się niezwłocznie i pisemnie poinformować I</w:t>
      </w:r>
      <w:r w:rsidR="001C6973" w:rsidRPr="001A21E8">
        <w:rPr>
          <w:rFonts w:ascii="Tahoma" w:eastAsia="Calibri" w:hAnsi="Tahoma" w:cs="Tahoma"/>
        </w:rPr>
        <w:t>Z</w:t>
      </w:r>
      <w:r w:rsidRPr="001A21E8">
        <w:rPr>
          <w:rFonts w:ascii="Tahoma" w:eastAsia="Calibri" w:hAnsi="Tahoma" w:cs="Tahoma"/>
        </w:rPr>
        <w:t xml:space="preserve"> o problemach w realizacji </w:t>
      </w:r>
      <w:r w:rsidR="001C6973" w:rsidRPr="001A21E8">
        <w:rPr>
          <w:rFonts w:ascii="Tahoma" w:eastAsia="Calibri" w:hAnsi="Tahoma" w:cs="Tahoma"/>
        </w:rPr>
        <w:t>p</w:t>
      </w:r>
      <w:r w:rsidRPr="001A21E8">
        <w:rPr>
          <w:rFonts w:ascii="Tahoma" w:eastAsia="Calibri" w:hAnsi="Tahoma" w:cs="Tahoma"/>
        </w:rPr>
        <w:t>rojektu, w</w:t>
      </w:r>
      <w:r w:rsidR="007B25BA">
        <w:rPr>
          <w:rFonts w:ascii="Tahoma" w:eastAsia="Calibri" w:hAnsi="Tahoma" w:cs="Tahoma"/>
        </w:rPr>
        <w:t xml:space="preserve"> </w:t>
      </w:r>
      <w:r w:rsidRPr="001A21E8">
        <w:rPr>
          <w:rFonts w:ascii="Tahoma" w:eastAsia="Calibri" w:hAnsi="Tahoma" w:cs="Tahoma"/>
        </w:rPr>
        <w:t>szczególności o zamiarze zaprzestania jego realizacji.</w:t>
      </w:r>
    </w:p>
    <w:p w14:paraId="6A9F070A" w14:textId="77777777" w:rsidR="00C17E71" w:rsidRPr="001A21E8" w:rsidRDefault="0003135B" w:rsidP="000E6590">
      <w:pPr>
        <w:pStyle w:val="Akapitzlist"/>
        <w:numPr>
          <w:ilvl w:val="0"/>
          <w:numId w:val="1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A21E8">
        <w:rPr>
          <w:rFonts w:ascii="Tahoma" w:eastAsia="Tahoma" w:hAnsi="Tahoma" w:cs="Tahoma"/>
          <w:spacing w:val="-1"/>
        </w:rPr>
        <w:t>Na wezwanie IZ Beneficjent zobowiązuje się do przedstawienia dokumentów/oświadczeń związanych z realizacją</w:t>
      </w:r>
      <w:r w:rsidR="00BB5A67" w:rsidRPr="001A21E8">
        <w:rPr>
          <w:rFonts w:ascii="Tahoma" w:eastAsia="Tahoma" w:hAnsi="Tahoma" w:cs="Tahoma"/>
          <w:spacing w:val="-1"/>
        </w:rPr>
        <w:t xml:space="preserve"> projektu.</w:t>
      </w:r>
    </w:p>
    <w:p w14:paraId="71DDEA77" w14:textId="347D1A8A" w:rsidR="00006C15" w:rsidRPr="00983EAC" w:rsidRDefault="00006C15" w:rsidP="000E6590">
      <w:pPr>
        <w:pStyle w:val="Akapitzlist"/>
        <w:numPr>
          <w:ilvl w:val="0"/>
          <w:numId w:val="1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983EAC">
        <w:rPr>
          <w:rFonts w:ascii="Tahoma" w:eastAsia="Tahoma" w:hAnsi="Tahoma" w:cs="Tahoma"/>
          <w:spacing w:val="-1"/>
        </w:rPr>
        <w:t xml:space="preserve">Beneficjent zobowiązuje się do informowania właściwych terytorialnie </w:t>
      </w:r>
      <w:r w:rsidR="009B4586" w:rsidRPr="00983EAC">
        <w:rPr>
          <w:rFonts w:ascii="Tahoma" w:eastAsia="Tahoma" w:hAnsi="Tahoma" w:cs="Tahoma"/>
          <w:spacing w:val="-1"/>
        </w:rPr>
        <w:t xml:space="preserve">ośrodków pomocy społecznej </w:t>
      </w:r>
      <w:r w:rsidR="009B4586" w:rsidRPr="00983EAC">
        <w:rPr>
          <w:rFonts w:ascii="Tahoma" w:eastAsia="Tahoma" w:hAnsi="Tahoma" w:cs="Tahoma"/>
          <w:spacing w:val="-1"/>
        </w:rPr>
        <w:br/>
        <w:t>i powiatowych centrów pomocy rodzinie</w:t>
      </w:r>
      <w:r w:rsidRPr="00983EAC">
        <w:rPr>
          <w:rFonts w:ascii="Tahoma" w:eastAsia="Tahoma" w:hAnsi="Tahoma" w:cs="Tahoma"/>
          <w:spacing w:val="-1"/>
        </w:rPr>
        <w:t xml:space="preserve"> </w:t>
      </w:r>
      <w:r w:rsidR="00F717F7" w:rsidRPr="001A21E8">
        <w:rPr>
          <w:rFonts w:ascii="Tahoma" w:eastAsia="Tahoma" w:hAnsi="Tahoma" w:cs="Tahoma"/>
          <w:spacing w:val="-1"/>
        </w:rPr>
        <w:t>oraz organizacje partnerskie regionalne i lokalne, o których mowa w Programie Operacyjnym Pomoc Żywnościowa 2014-2020</w:t>
      </w:r>
      <w:r w:rsidR="00F717F7" w:rsidRPr="001A21E8">
        <w:rPr>
          <w:rStyle w:val="Odwoanieprzypisudolnego"/>
          <w:rFonts w:ascii="Tahoma" w:eastAsia="Tahoma" w:hAnsi="Tahoma" w:cs="Tahoma"/>
          <w:spacing w:val="-1"/>
        </w:rPr>
        <w:footnoteReference w:id="21"/>
      </w:r>
      <w:r w:rsidR="00F717F7" w:rsidRPr="001A21E8">
        <w:rPr>
          <w:rFonts w:ascii="Tahoma" w:eastAsia="Tahoma" w:hAnsi="Tahoma" w:cs="Tahoma"/>
          <w:spacing w:val="-1"/>
        </w:rPr>
        <w:t xml:space="preserve"> </w:t>
      </w:r>
      <w:r w:rsidRPr="00983EAC">
        <w:rPr>
          <w:rFonts w:ascii="Tahoma" w:eastAsia="Tahoma" w:hAnsi="Tahoma" w:cs="Tahoma"/>
          <w:spacing w:val="-1"/>
        </w:rPr>
        <w:t xml:space="preserve">o </w:t>
      </w:r>
      <w:r w:rsidR="000B4DBB" w:rsidRPr="000B4DBB">
        <w:rPr>
          <w:rFonts w:ascii="Tahoma" w:eastAsia="Tahoma" w:hAnsi="Tahoma" w:cs="Tahoma"/>
          <w:spacing w:val="-1"/>
        </w:rPr>
        <w:t>realizowanym projekcie, prowadzonej rekrutacji oraz otrzymanych formach wsparcia</w:t>
      </w:r>
      <w:r w:rsidR="00F717F7" w:rsidRPr="001A21E8">
        <w:rPr>
          <w:rFonts w:ascii="Tahoma" w:eastAsia="Tahoma" w:hAnsi="Tahoma" w:cs="Tahoma"/>
          <w:spacing w:val="-1"/>
        </w:rPr>
        <w:t>.</w:t>
      </w:r>
      <w:r w:rsidR="00F717F7" w:rsidRPr="001A21E8">
        <w:rPr>
          <w:rStyle w:val="Odwoanieprzypisudolnego"/>
          <w:rFonts w:ascii="Tahoma" w:eastAsia="Tahoma" w:hAnsi="Tahoma" w:cs="Tahoma"/>
          <w:spacing w:val="-1"/>
        </w:rPr>
        <w:footnoteReference w:id="22"/>
      </w:r>
    </w:p>
    <w:p w14:paraId="6D9B09EC" w14:textId="77777777" w:rsidR="00960DC6" w:rsidRPr="001A21E8" w:rsidRDefault="00960DC6" w:rsidP="00242E9B">
      <w:pPr>
        <w:pStyle w:val="Akapitzlist"/>
        <w:tabs>
          <w:tab w:val="left" w:pos="9072"/>
        </w:tabs>
        <w:spacing w:line="276" w:lineRule="auto"/>
        <w:ind w:left="0" w:right="14"/>
        <w:jc w:val="both"/>
        <w:rPr>
          <w:rFonts w:ascii="Tahoma" w:eastAsia="Tahoma" w:hAnsi="Tahoma" w:cs="Tahoma"/>
          <w:spacing w:val="-1"/>
        </w:rPr>
      </w:pPr>
    </w:p>
    <w:p w14:paraId="4B1B26C8" w14:textId="77777777" w:rsidR="009C5061" w:rsidRDefault="009C5061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br w:type="page"/>
      </w:r>
    </w:p>
    <w:p w14:paraId="6FD8A5C8" w14:textId="1CCEF85F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="004307E6" w:rsidRPr="001A21E8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8</w:t>
      </w:r>
      <w:r w:rsidRPr="001A21E8">
        <w:rPr>
          <w:rFonts w:ascii="Tahoma" w:eastAsia="Tahoma" w:hAnsi="Tahoma" w:cs="Tahoma"/>
          <w:w w:val="99"/>
        </w:rPr>
        <w:t>.</w:t>
      </w:r>
    </w:p>
    <w:p w14:paraId="655CDE05" w14:textId="77777777" w:rsidR="00942F4E" w:rsidRPr="00303B77" w:rsidRDefault="00280ADA" w:rsidP="000E6590">
      <w:pPr>
        <w:pStyle w:val="Akapitzlist"/>
        <w:numPr>
          <w:ilvl w:val="0"/>
          <w:numId w:val="1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03B77">
        <w:rPr>
          <w:rFonts w:ascii="Tahoma" w:eastAsia="Tahoma" w:hAnsi="Tahoma" w:cs="Tahoma"/>
        </w:rPr>
        <w:t>IZ</w:t>
      </w:r>
      <w:r w:rsidRPr="00303B77">
        <w:rPr>
          <w:rFonts w:ascii="Tahoma" w:eastAsia="Tahoma" w:hAnsi="Tahoma" w:cs="Tahoma"/>
          <w:spacing w:val="31"/>
        </w:rPr>
        <w:t xml:space="preserve"> </w:t>
      </w:r>
      <w:r w:rsidRPr="00303B77">
        <w:rPr>
          <w:rFonts w:ascii="Tahoma" w:eastAsia="Tahoma" w:hAnsi="Tahoma" w:cs="Tahoma"/>
          <w:spacing w:val="-1"/>
        </w:rPr>
        <w:t>n</w:t>
      </w:r>
      <w:r w:rsidRPr="00303B77">
        <w:rPr>
          <w:rFonts w:ascii="Tahoma" w:eastAsia="Tahoma" w:hAnsi="Tahoma" w:cs="Tahoma"/>
        </w:rPr>
        <w:t>ie</w:t>
      </w:r>
      <w:r w:rsidRPr="00303B77">
        <w:rPr>
          <w:rFonts w:ascii="Tahoma" w:eastAsia="Tahoma" w:hAnsi="Tahoma" w:cs="Tahoma"/>
          <w:spacing w:val="32"/>
        </w:rPr>
        <w:t xml:space="preserve"> </w:t>
      </w:r>
      <w:r w:rsidRPr="00303B77">
        <w:rPr>
          <w:rFonts w:ascii="Tahoma" w:eastAsia="Tahoma" w:hAnsi="Tahoma" w:cs="Tahoma"/>
        </w:rPr>
        <w:t>po</w:t>
      </w:r>
      <w:r w:rsidRPr="00303B77">
        <w:rPr>
          <w:rFonts w:ascii="Tahoma" w:eastAsia="Tahoma" w:hAnsi="Tahoma" w:cs="Tahoma"/>
          <w:spacing w:val="-1"/>
        </w:rPr>
        <w:t>n</w:t>
      </w:r>
      <w:r w:rsidRPr="00303B77">
        <w:rPr>
          <w:rFonts w:ascii="Tahoma" w:eastAsia="Tahoma" w:hAnsi="Tahoma" w:cs="Tahoma"/>
        </w:rPr>
        <w:t>o</w:t>
      </w:r>
      <w:r w:rsidRPr="00303B77">
        <w:rPr>
          <w:rFonts w:ascii="Tahoma" w:eastAsia="Tahoma" w:hAnsi="Tahoma" w:cs="Tahoma"/>
          <w:spacing w:val="2"/>
        </w:rPr>
        <w:t>s</w:t>
      </w:r>
      <w:r w:rsidRPr="00303B77">
        <w:rPr>
          <w:rFonts w:ascii="Tahoma" w:eastAsia="Tahoma" w:hAnsi="Tahoma" w:cs="Tahoma"/>
        </w:rPr>
        <w:t>i</w:t>
      </w:r>
      <w:r w:rsidRPr="00303B77">
        <w:rPr>
          <w:rFonts w:ascii="Tahoma" w:eastAsia="Tahoma" w:hAnsi="Tahoma" w:cs="Tahoma"/>
          <w:spacing w:val="28"/>
        </w:rPr>
        <w:t xml:space="preserve"> </w:t>
      </w:r>
      <w:r w:rsidRPr="00303B77">
        <w:rPr>
          <w:rFonts w:ascii="Tahoma" w:eastAsia="Tahoma" w:hAnsi="Tahoma" w:cs="Tahoma"/>
        </w:rPr>
        <w:t>odpo</w:t>
      </w:r>
      <w:r w:rsidRPr="00303B77">
        <w:rPr>
          <w:rFonts w:ascii="Tahoma" w:eastAsia="Tahoma" w:hAnsi="Tahoma" w:cs="Tahoma"/>
          <w:spacing w:val="1"/>
        </w:rPr>
        <w:t>w</w:t>
      </w:r>
      <w:r w:rsidRPr="00303B77">
        <w:rPr>
          <w:rFonts w:ascii="Tahoma" w:eastAsia="Tahoma" w:hAnsi="Tahoma" w:cs="Tahoma"/>
        </w:rPr>
        <w:t>i</w:t>
      </w:r>
      <w:r w:rsidRPr="00303B77">
        <w:rPr>
          <w:rFonts w:ascii="Tahoma" w:eastAsia="Tahoma" w:hAnsi="Tahoma" w:cs="Tahoma"/>
          <w:spacing w:val="1"/>
        </w:rPr>
        <w:t>e</w:t>
      </w:r>
      <w:r w:rsidRPr="00303B77">
        <w:rPr>
          <w:rFonts w:ascii="Tahoma" w:eastAsia="Tahoma" w:hAnsi="Tahoma" w:cs="Tahoma"/>
        </w:rPr>
        <w:t>dzi</w:t>
      </w:r>
      <w:r w:rsidRPr="00303B77">
        <w:rPr>
          <w:rFonts w:ascii="Tahoma" w:eastAsia="Tahoma" w:hAnsi="Tahoma" w:cs="Tahoma"/>
          <w:spacing w:val="1"/>
        </w:rPr>
        <w:t>a</w:t>
      </w:r>
      <w:r w:rsidRPr="00303B77">
        <w:rPr>
          <w:rFonts w:ascii="Tahoma" w:eastAsia="Tahoma" w:hAnsi="Tahoma" w:cs="Tahoma"/>
        </w:rPr>
        <w:t>l</w:t>
      </w:r>
      <w:r w:rsidRPr="00303B77">
        <w:rPr>
          <w:rFonts w:ascii="Tahoma" w:eastAsia="Tahoma" w:hAnsi="Tahoma" w:cs="Tahoma"/>
          <w:spacing w:val="-1"/>
        </w:rPr>
        <w:t>n</w:t>
      </w:r>
      <w:r w:rsidRPr="00303B77">
        <w:rPr>
          <w:rFonts w:ascii="Tahoma" w:eastAsia="Tahoma" w:hAnsi="Tahoma" w:cs="Tahoma"/>
        </w:rPr>
        <w:t>oś</w:t>
      </w:r>
      <w:r w:rsidRPr="00303B77">
        <w:rPr>
          <w:rFonts w:ascii="Tahoma" w:eastAsia="Tahoma" w:hAnsi="Tahoma" w:cs="Tahoma"/>
          <w:spacing w:val="-1"/>
        </w:rPr>
        <w:t>c</w:t>
      </w:r>
      <w:r w:rsidRPr="00303B77">
        <w:rPr>
          <w:rFonts w:ascii="Tahoma" w:eastAsia="Tahoma" w:hAnsi="Tahoma" w:cs="Tahoma"/>
        </w:rPr>
        <w:t>i</w:t>
      </w:r>
      <w:r w:rsidRPr="00303B77">
        <w:rPr>
          <w:rFonts w:ascii="Tahoma" w:eastAsia="Tahoma" w:hAnsi="Tahoma" w:cs="Tahoma"/>
          <w:spacing w:val="18"/>
        </w:rPr>
        <w:t xml:space="preserve"> </w:t>
      </w:r>
      <w:r w:rsidRPr="00303B77">
        <w:rPr>
          <w:rFonts w:ascii="Tahoma" w:eastAsia="Tahoma" w:hAnsi="Tahoma" w:cs="Tahoma"/>
          <w:spacing w:val="1"/>
        </w:rPr>
        <w:t>w</w:t>
      </w:r>
      <w:r w:rsidRPr="00303B77">
        <w:rPr>
          <w:rFonts w:ascii="Tahoma" w:eastAsia="Tahoma" w:hAnsi="Tahoma" w:cs="Tahoma"/>
        </w:rPr>
        <w:t>ob</w:t>
      </w:r>
      <w:r w:rsidRPr="00303B77">
        <w:rPr>
          <w:rFonts w:ascii="Tahoma" w:eastAsia="Tahoma" w:hAnsi="Tahoma" w:cs="Tahoma"/>
          <w:spacing w:val="3"/>
        </w:rPr>
        <w:t>e</w:t>
      </w:r>
      <w:r w:rsidRPr="00303B77">
        <w:rPr>
          <w:rFonts w:ascii="Tahoma" w:eastAsia="Tahoma" w:hAnsi="Tahoma" w:cs="Tahoma"/>
        </w:rPr>
        <w:t>c</w:t>
      </w:r>
      <w:r w:rsidRPr="00303B77">
        <w:rPr>
          <w:rFonts w:ascii="Tahoma" w:eastAsia="Tahoma" w:hAnsi="Tahoma" w:cs="Tahoma"/>
          <w:spacing w:val="27"/>
        </w:rPr>
        <w:t xml:space="preserve"> </w:t>
      </w:r>
      <w:r w:rsidRPr="00303B77">
        <w:rPr>
          <w:rFonts w:ascii="Tahoma" w:eastAsia="Tahoma" w:hAnsi="Tahoma" w:cs="Tahoma"/>
        </w:rPr>
        <w:t>osób</w:t>
      </w:r>
      <w:r w:rsidRPr="00303B77">
        <w:rPr>
          <w:rFonts w:ascii="Tahoma" w:eastAsia="Tahoma" w:hAnsi="Tahoma" w:cs="Tahoma"/>
          <w:spacing w:val="29"/>
        </w:rPr>
        <w:t xml:space="preserve"> </w:t>
      </w:r>
      <w:r w:rsidRPr="00303B77">
        <w:rPr>
          <w:rFonts w:ascii="Tahoma" w:eastAsia="Tahoma" w:hAnsi="Tahoma" w:cs="Tahoma"/>
        </w:rPr>
        <w:t>trz</w:t>
      </w:r>
      <w:r w:rsidRPr="00303B77">
        <w:rPr>
          <w:rFonts w:ascii="Tahoma" w:eastAsia="Tahoma" w:hAnsi="Tahoma" w:cs="Tahoma"/>
          <w:spacing w:val="1"/>
        </w:rPr>
        <w:t>e</w:t>
      </w:r>
      <w:r w:rsidRPr="00303B77">
        <w:rPr>
          <w:rFonts w:ascii="Tahoma" w:eastAsia="Tahoma" w:hAnsi="Tahoma" w:cs="Tahoma"/>
          <w:spacing w:val="-1"/>
        </w:rPr>
        <w:t>c</w:t>
      </w:r>
      <w:r w:rsidRPr="00303B77">
        <w:rPr>
          <w:rFonts w:ascii="Tahoma" w:eastAsia="Tahoma" w:hAnsi="Tahoma" w:cs="Tahoma"/>
        </w:rPr>
        <w:t>i</w:t>
      </w:r>
      <w:r w:rsidRPr="00303B77">
        <w:rPr>
          <w:rFonts w:ascii="Tahoma" w:eastAsia="Tahoma" w:hAnsi="Tahoma" w:cs="Tahoma"/>
          <w:spacing w:val="-1"/>
        </w:rPr>
        <w:t>c</w:t>
      </w:r>
      <w:r w:rsidRPr="00303B77">
        <w:rPr>
          <w:rFonts w:ascii="Tahoma" w:eastAsia="Tahoma" w:hAnsi="Tahoma" w:cs="Tahoma"/>
        </w:rPr>
        <w:t>h</w:t>
      </w:r>
      <w:r w:rsidRPr="00303B77">
        <w:rPr>
          <w:rFonts w:ascii="Tahoma" w:eastAsia="Tahoma" w:hAnsi="Tahoma" w:cs="Tahoma"/>
          <w:spacing w:val="28"/>
        </w:rPr>
        <w:t xml:space="preserve"> </w:t>
      </w:r>
      <w:r w:rsidRPr="00303B77">
        <w:rPr>
          <w:rFonts w:ascii="Tahoma" w:eastAsia="Tahoma" w:hAnsi="Tahoma" w:cs="Tahoma"/>
        </w:rPr>
        <w:t>za</w:t>
      </w:r>
      <w:r w:rsidRPr="00303B77">
        <w:rPr>
          <w:rFonts w:ascii="Tahoma" w:eastAsia="Tahoma" w:hAnsi="Tahoma" w:cs="Tahoma"/>
          <w:spacing w:val="32"/>
        </w:rPr>
        <w:t xml:space="preserve"> </w:t>
      </w:r>
      <w:r w:rsidRPr="00303B77">
        <w:rPr>
          <w:rFonts w:ascii="Tahoma" w:eastAsia="Tahoma" w:hAnsi="Tahoma" w:cs="Tahoma"/>
        </w:rPr>
        <w:t>sz</w:t>
      </w:r>
      <w:r w:rsidRPr="00303B77">
        <w:rPr>
          <w:rFonts w:ascii="Tahoma" w:eastAsia="Tahoma" w:hAnsi="Tahoma" w:cs="Tahoma"/>
          <w:spacing w:val="-3"/>
        </w:rPr>
        <w:t>k</w:t>
      </w:r>
      <w:r w:rsidRPr="00303B77">
        <w:rPr>
          <w:rFonts w:ascii="Tahoma" w:eastAsia="Tahoma" w:hAnsi="Tahoma" w:cs="Tahoma"/>
        </w:rPr>
        <w:t>ody</w:t>
      </w:r>
      <w:r w:rsidRPr="00303B77">
        <w:rPr>
          <w:rFonts w:ascii="Tahoma" w:eastAsia="Tahoma" w:hAnsi="Tahoma" w:cs="Tahoma"/>
          <w:spacing w:val="26"/>
        </w:rPr>
        <w:t xml:space="preserve"> </w:t>
      </w:r>
      <w:r w:rsidRPr="00303B77">
        <w:rPr>
          <w:rFonts w:ascii="Tahoma" w:eastAsia="Tahoma" w:hAnsi="Tahoma" w:cs="Tahoma"/>
          <w:spacing w:val="5"/>
        </w:rPr>
        <w:t>p</w:t>
      </w:r>
      <w:r w:rsidRPr="00303B77">
        <w:rPr>
          <w:rFonts w:ascii="Tahoma" w:eastAsia="Tahoma" w:hAnsi="Tahoma" w:cs="Tahoma"/>
        </w:rPr>
        <w:t>o</w:t>
      </w:r>
      <w:r w:rsidRPr="00303B77">
        <w:rPr>
          <w:rFonts w:ascii="Tahoma" w:eastAsia="Tahoma" w:hAnsi="Tahoma" w:cs="Tahoma"/>
          <w:spacing w:val="1"/>
        </w:rPr>
        <w:t>w</w:t>
      </w:r>
      <w:r w:rsidRPr="00303B77">
        <w:rPr>
          <w:rFonts w:ascii="Tahoma" w:eastAsia="Tahoma" w:hAnsi="Tahoma" w:cs="Tahoma"/>
        </w:rPr>
        <w:t>st</w:t>
      </w:r>
      <w:r w:rsidRPr="00303B77">
        <w:rPr>
          <w:rFonts w:ascii="Tahoma" w:eastAsia="Tahoma" w:hAnsi="Tahoma" w:cs="Tahoma"/>
          <w:spacing w:val="1"/>
        </w:rPr>
        <w:t>a</w:t>
      </w:r>
      <w:r w:rsidRPr="00303B77">
        <w:rPr>
          <w:rFonts w:ascii="Tahoma" w:eastAsia="Tahoma" w:hAnsi="Tahoma" w:cs="Tahoma"/>
        </w:rPr>
        <w:t>łe</w:t>
      </w:r>
      <w:r w:rsidRPr="00303B77">
        <w:rPr>
          <w:rFonts w:ascii="Tahoma" w:eastAsia="Tahoma" w:hAnsi="Tahoma" w:cs="Tahoma"/>
          <w:spacing w:val="27"/>
        </w:rPr>
        <w:t xml:space="preserve"> </w:t>
      </w:r>
      <w:r w:rsidRPr="00303B77">
        <w:rPr>
          <w:rFonts w:ascii="Tahoma" w:eastAsia="Tahoma" w:hAnsi="Tahoma" w:cs="Tahoma"/>
        </w:rPr>
        <w:t>w</w:t>
      </w:r>
      <w:r w:rsidRPr="00303B77">
        <w:rPr>
          <w:rFonts w:ascii="Tahoma" w:eastAsia="Tahoma" w:hAnsi="Tahoma" w:cs="Tahoma"/>
          <w:spacing w:val="1"/>
        </w:rPr>
        <w:t xml:space="preserve"> </w:t>
      </w:r>
      <w:r w:rsidRPr="00303B77">
        <w:rPr>
          <w:rFonts w:ascii="Tahoma" w:eastAsia="Tahoma" w:hAnsi="Tahoma" w:cs="Tahoma"/>
        </w:rPr>
        <w:t>z</w:t>
      </w:r>
      <w:r w:rsidRPr="00303B77">
        <w:rPr>
          <w:rFonts w:ascii="Tahoma" w:eastAsia="Tahoma" w:hAnsi="Tahoma" w:cs="Tahoma"/>
          <w:spacing w:val="1"/>
        </w:rPr>
        <w:t>w</w:t>
      </w:r>
      <w:r w:rsidRPr="00303B77">
        <w:rPr>
          <w:rFonts w:ascii="Tahoma" w:eastAsia="Tahoma" w:hAnsi="Tahoma" w:cs="Tahoma"/>
        </w:rPr>
        <w:t>i</w:t>
      </w:r>
      <w:r w:rsidRPr="00303B77">
        <w:rPr>
          <w:rFonts w:ascii="Tahoma" w:eastAsia="Tahoma" w:hAnsi="Tahoma" w:cs="Tahoma"/>
          <w:spacing w:val="1"/>
        </w:rPr>
        <w:t>ą</w:t>
      </w:r>
      <w:r w:rsidRPr="00303B77">
        <w:rPr>
          <w:rFonts w:ascii="Tahoma" w:eastAsia="Tahoma" w:hAnsi="Tahoma" w:cs="Tahoma"/>
        </w:rPr>
        <w:t>zku</w:t>
      </w:r>
      <w:r w:rsidRPr="00303B77">
        <w:rPr>
          <w:rFonts w:ascii="Tahoma" w:eastAsia="Tahoma" w:hAnsi="Tahoma" w:cs="Tahoma"/>
          <w:spacing w:val="26"/>
        </w:rPr>
        <w:t xml:space="preserve"> </w:t>
      </w:r>
      <w:r w:rsidRPr="00303B77">
        <w:rPr>
          <w:rFonts w:ascii="Tahoma" w:eastAsia="Tahoma" w:hAnsi="Tahoma" w:cs="Tahoma"/>
        </w:rPr>
        <w:t>z</w:t>
      </w:r>
      <w:r w:rsidRPr="00303B77">
        <w:rPr>
          <w:rFonts w:ascii="Tahoma" w:eastAsia="Tahoma" w:hAnsi="Tahoma" w:cs="Tahoma"/>
          <w:spacing w:val="33"/>
        </w:rPr>
        <w:t xml:space="preserve"> </w:t>
      </w:r>
      <w:r w:rsidRPr="00303B77">
        <w:rPr>
          <w:rFonts w:ascii="Tahoma" w:eastAsia="Tahoma" w:hAnsi="Tahoma" w:cs="Tahoma"/>
        </w:rPr>
        <w:t>realizacją</w:t>
      </w:r>
      <w:r w:rsidR="00303B77">
        <w:rPr>
          <w:rFonts w:ascii="Tahoma" w:eastAsia="Tahoma" w:hAnsi="Tahoma" w:cs="Tahoma"/>
          <w:w w:val="99"/>
        </w:rPr>
        <w:t xml:space="preserve"> </w:t>
      </w:r>
      <w:r w:rsidRPr="00303B77">
        <w:rPr>
          <w:rFonts w:ascii="Tahoma" w:eastAsia="Tahoma" w:hAnsi="Tahoma" w:cs="Tahoma"/>
          <w:position w:val="-1"/>
        </w:rPr>
        <w:t>pro</w:t>
      </w:r>
      <w:r w:rsidRPr="00303B77">
        <w:rPr>
          <w:rFonts w:ascii="Tahoma" w:eastAsia="Tahoma" w:hAnsi="Tahoma" w:cs="Tahoma"/>
          <w:spacing w:val="-1"/>
          <w:position w:val="-1"/>
        </w:rPr>
        <w:t>j</w:t>
      </w:r>
      <w:r w:rsidRPr="00303B77">
        <w:rPr>
          <w:rFonts w:ascii="Tahoma" w:eastAsia="Tahoma" w:hAnsi="Tahoma" w:cs="Tahoma"/>
          <w:spacing w:val="1"/>
          <w:position w:val="-1"/>
        </w:rPr>
        <w:t>e</w:t>
      </w:r>
      <w:r w:rsidRPr="00303B77">
        <w:rPr>
          <w:rFonts w:ascii="Tahoma" w:eastAsia="Tahoma" w:hAnsi="Tahoma" w:cs="Tahoma"/>
          <w:spacing w:val="-1"/>
          <w:position w:val="-1"/>
        </w:rPr>
        <w:t>k</w:t>
      </w:r>
      <w:r w:rsidRPr="00303B77">
        <w:rPr>
          <w:rFonts w:ascii="Tahoma" w:eastAsia="Tahoma" w:hAnsi="Tahoma" w:cs="Tahoma"/>
          <w:position w:val="-1"/>
        </w:rPr>
        <w:t>t</w:t>
      </w:r>
      <w:r w:rsidRPr="00303B77">
        <w:rPr>
          <w:rFonts w:ascii="Tahoma" w:eastAsia="Tahoma" w:hAnsi="Tahoma" w:cs="Tahoma"/>
          <w:spacing w:val="-1"/>
          <w:position w:val="-1"/>
        </w:rPr>
        <w:t>u</w:t>
      </w:r>
      <w:r w:rsidRPr="00303B77">
        <w:rPr>
          <w:rFonts w:ascii="Tahoma" w:eastAsia="Tahoma" w:hAnsi="Tahoma" w:cs="Tahoma"/>
          <w:position w:val="-1"/>
        </w:rPr>
        <w:t>.</w:t>
      </w:r>
    </w:p>
    <w:p w14:paraId="36BE431A" w14:textId="77777777" w:rsidR="00F3144E" w:rsidRPr="001A21E8" w:rsidRDefault="00F3144E" w:rsidP="000E6590">
      <w:pPr>
        <w:pStyle w:val="Akapitzlist"/>
        <w:numPr>
          <w:ilvl w:val="0"/>
          <w:numId w:val="14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tu w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śla 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rów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c 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ób 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za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e </w:t>
      </w:r>
      <w:r w:rsidR="007B25BA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ni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.</w:t>
      </w:r>
      <w:r w:rsidR="009A07FD" w:rsidRPr="001A21E8">
        <w:rPr>
          <w:rStyle w:val="Odwoanieprzypisudolnego"/>
          <w:rFonts w:ascii="Tahoma" w:eastAsia="Tahoma" w:hAnsi="Tahoma" w:cs="Tahoma"/>
        </w:rPr>
        <w:footnoteReference w:id="23"/>
      </w:r>
    </w:p>
    <w:p w14:paraId="3C211BC1" w14:textId="77777777" w:rsidR="00942F4E" w:rsidRPr="001A21E8" w:rsidRDefault="00F3144E" w:rsidP="000E6590">
      <w:pPr>
        <w:pStyle w:val="Akapitzlist"/>
        <w:numPr>
          <w:ilvl w:val="0"/>
          <w:numId w:val="14"/>
        </w:numPr>
        <w:tabs>
          <w:tab w:val="left" w:pos="9072"/>
        </w:tabs>
        <w:spacing w:line="276" w:lineRule="auto"/>
        <w:ind w:left="426" w:right="14" w:hanging="426"/>
        <w:jc w:val="both"/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a/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="009A07FD" w:rsidRPr="001A21E8">
        <w:rPr>
          <w:rStyle w:val="Odwoanieprzypisudolnego"/>
          <w:rFonts w:ascii="Tahoma" w:eastAsia="Tahoma" w:hAnsi="Tahoma" w:cs="Tahoma"/>
        </w:rPr>
        <w:footnoteReference w:id="24"/>
      </w:r>
    </w:p>
    <w:p w14:paraId="5D3296C0" w14:textId="77777777" w:rsidR="00501D2F" w:rsidRDefault="00501D2F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b/>
          <w:spacing w:val="-1"/>
        </w:rPr>
      </w:pPr>
    </w:p>
    <w:p w14:paraId="78CE2335" w14:textId="77777777" w:rsidR="00501D2F" w:rsidRPr="00501D2F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b/>
          <w:spacing w:val="1"/>
          <w:w w:val="99"/>
        </w:rPr>
      </w:pPr>
      <w:r w:rsidRPr="001A21E8">
        <w:rPr>
          <w:rFonts w:ascii="Tahoma" w:eastAsia="Tahoma" w:hAnsi="Tahoma" w:cs="Tahoma"/>
          <w:b/>
          <w:spacing w:val="-1"/>
        </w:rPr>
        <w:t>R</w:t>
      </w:r>
      <w:r w:rsidRPr="001A21E8">
        <w:rPr>
          <w:rFonts w:ascii="Tahoma" w:eastAsia="Tahoma" w:hAnsi="Tahoma" w:cs="Tahoma"/>
          <w:b/>
        </w:rPr>
        <w:t>ozlic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an</w:t>
      </w:r>
      <w:r w:rsidRPr="001A21E8">
        <w:rPr>
          <w:rFonts w:ascii="Tahoma" w:eastAsia="Tahoma" w:hAnsi="Tahoma" w:cs="Tahoma"/>
          <w:b/>
          <w:spacing w:val="2"/>
        </w:rPr>
        <w:t>i</w:t>
      </w:r>
      <w:r w:rsidRPr="001A21E8">
        <w:rPr>
          <w:rFonts w:ascii="Tahoma" w:eastAsia="Tahoma" w:hAnsi="Tahoma" w:cs="Tahoma"/>
          <w:b/>
        </w:rPr>
        <w:t>e</w:t>
      </w:r>
      <w:r w:rsidRPr="001A21E8">
        <w:rPr>
          <w:rFonts w:ascii="Tahoma" w:eastAsia="Tahoma" w:hAnsi="Tahoma" w:cs="Tahoma"/>
          <w:b/>
          <w:spacing w:val="-13"/>
        </w:rPr>
        <w:t xml:space="preserve"> </w:t>
      </w:r>
      <w:r w:rsidRPr="001A21E8">
        <w:rPr>
          <w:rFonts w:ascii="Tahoma" w:eastAsia="Tahoma" w:hAnsi="Tahoma" w:cs="Tahoma"/>
          <w:b/>
        </w:rPr>
        <w:t xml:space="preserve">i </w:t>
      </w:r>
      <w:r w:rsidRPr="00303B77">
        <w:rPr>
          <w:rFonts w:ascii="Tahoma" w:eastAsia="Tahoma" w:hAnsi="Tahoma" w:cs="Tahoma"/>
          <w:b/>
        </w:rPr>
        <w:t>płatności</w:t>
      </w:r>
    </w:p>
    <w:p w14:paraId="172991D5" w14:textId="77777777" w:rsidR="00942F4E" w:rsidRPr="001A21E8" w:rsidRDefault="00280ADA" w:rsidP="00242E9B">
      <w:pPr>
        <w:tabs>
          <w:tab w:val="left" w:pos="4962"/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="004307E6" w:rsidRPr="001A21E8">
        <w:rPr>
          <w:rFonts w:ascii="Tahoma" w:eastAsia="Tahoma" w:hAnsi="Tahoma" w:cs="Tahoma"/>
        </w:rPr>
        <w:t xml:space="preserve"> </w:t>
      </w:r>
      <w:r w:rsidR="00E67406"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w w:val="99"/>
        </w:rPr>
        <w:t>.</w:t>
      </w:r>
    </w:p>
    <w:p w14:paraId="30CC494F" w14:textId="77777777" w:rsidR="001A21E8" w:rsidRPr="001A21E8" w:rsidRDefault="00280ADA" w:rsidP="00242E9B">
      <w:pPr>
        <w:pStyle w:val="Akapitzlist"/>
        <w:numPr>
          <w:ilvl w:val="0"/>
          <w:numId w:val="1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do 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bni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="00610491" w:rsidRPr="001A21E8">
        <w:rPr>
          <w:rFonts w:ascii="Tahoma" w:eastAsia="Tahoma" w:hAnsi="Tahoma" w:cs="Tahoma"/>
        </w:rPr>
        <w:t xml:space="preserve"> </w:t>
      </w:r>
      <w:r w:rsidR="008652AC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sposób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4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by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była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poszcz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em</w:t>
      </w:r>
      <w:r w:rsidR="00156B74" w:rsidRPr="001A21E8">
        <w:rPr>
          <w:rFonts w:ascii="Tahoma" w:eastAsia="Tahoma" w:hAnsi="Tahoma" w:cs="Tahoma"/>
          <w:spacing w:val="1"/>
        </w:rPr>
        <w:t>, z wyłączeniem kosztów pośrednich, o których mowa w § 5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10"/>
        </w:rPr>
        <w:t xml:space="preserve"> </w:t>
      </w:r>
    </w:p>
    <w:p w14:paraId="282526A1" w14:textId="77777777" w:rsidR="00942F4E" w:rsidRPr="001A21E8" w:rsidRDefault="00280ADA" w:rsidP="00242E9B">
      <w:pPr>
        <w:pStyle w:val="Akapitzlist"/>
        <w:numPr>
          <w:ilvl w:val="0"/>
          <w:numId w:val="1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itoro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ncj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="00557D96"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9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</w:p>
    <w:p w14:paraId="3447BA8B" w14:textId="77777777" w:rsidR="00942F4E" w:rsidRPr="001A21E8" w:rsidRDefault="0035333E" w:rsidP="00242E9B">
      <w:pPr>
        <w:pStyle w:val="Akapitzlist"/>
        <w:numPr>
          <w:ilvl w:val="0"/>
          <w:numId w:val="1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>
        <w:rPr>
          <w:rFonts w:ascii="Tahoma" w:eastAsia="Tahoma" w:hAnsi="Tahoma" w:cs="Tahoma"/>
          <w:spacing w:val="1"/>
        </w:rPr>
        <w:t>Obowiązk</w:t>
      </w:r>
      <w:r>
        <w:rPr>
          <w:rFonts w:ascii="Tahoma" w:eastAsia="Tahoma" w:hAnsi="Tahoma" w:cs="Tahoma"/>
          <w:spacing w:val="-1"/>
        </w:rPr>
        <w:t>i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-8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ch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1</w:t>
      </w:r>
      <w:r>
        <w:rPr>
          <w:rFonts w:ascii="Tahoma" w:eastAsia="Tahoma" w:hAnsi="Tahoma" w:cs="Tahoma"/>
          <w:spacing w:val="3"/>
        </w:rPr>
        <w:t xml:space="preserve"> </w:t>
      </w:r>
      <w:r>
        <w:rPr>
          <w:rFonts w:ascii="Tahoma" w:eastAsia="Tahoma" w:hAnsi="Tahoma" w:cs="Tahoma"/>
        </w:rPr>
        <w:t xml:space="preserve">i </w:t>
      </w:r>
      <w:r w:rsidR="00280ADA" w:rsidRPr="001A21E8">
        <w:rPr>
          <w:rFonts w:ascii="Tahoma" w:eastAsia="Tahoma" w:hAnsi="Tahoma" w:cs="Tahoma"/>
        </w:rPr>
        <w:t>2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żd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go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4"/>
        </w:rPr>
        <w:t>P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er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-8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sie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A94C0E">
        <w:rPr>
          <w:rFonts w:ascii="Tahoma" w:eastAsia="Tahoma" w:hAnsi="Tahoma" w:cs="Tahoma"/>
          <w:spacing w:val="-3"/>
        </w:rPr>
        <w:t xml:space="preserve">tej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pro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,</w:t>
      </w:r>
      <w:r w:rsidR="007B25BA">
        <w:rPr>
          <w:rFonts w:ascii="Tahoma" w:eastAsia="Tahoma" w:hAnsi="Tahoma" w:cs="Tahoma"/>
        </w:rPr>
        <w:br/>
      </w:r>
      <w:r w:rsidR="00280ADA" w:rsidRPr="00567286">
        <w:rPr>
          <w:rFonts w:ascii="Tahoma" w:eastAsia="Tahoma" w:hAnsi="Tahoma" w:cs="Tahoma"/>
        </w:rPr>
        <w:t>za</w:t>
      </w:r>
      <w:r w:rsidR="00443780"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-1"/>
          <w:position w:val="-1"/>
        </w:rPr>
        <w:t>k</w:t>
      </w:r>
      <w:r w:rsidR="00280ADA" w:rsidRPr="001A21E8">
        <w:rPr>
          <w:rFonts w:ascii="Tahoma" w:eastAsia="Tahoma" w:hAnsi="Tahoma" w:cs="Tahoma"/>
          <w:position w:val="-1"/>
        </w:rPr>
        <w:t>tór</w:t>
      </w:r>
      <w:r w:rsidR="00280ADA" w:rsidRPr="001A21E8">
        <w:rPr>
          <w:rFonts w:ascii="Tahoma" w:eastAsia="Tahoma" w:hAnsi="Tahoma" w:cs="Tahoma"/>
          <w:spacing w:val="1"/>
          <w:position w:val="-1"/>
        </w:rPr>
        <w:t>e</w:t>
      </w:r>
      <w:r w:rsidR="00280ADA" w:rsidRPr="001A21E8">
        <w:rPr>
          <w:rFonts w:ascii="Tahoma" w:eastAsia="Tahoma" w:hAnsi="Tahoma" w:cs="Tahoma"/>
          <w:position w:val="-1"/>
        </w:rPr>
        <w:t>j</w:t>
      </w:r>
      <w:r w:rsidR="00280ADA" w:rsidRPr="001A21E8">
        <w:rPr>
          <w:rFonts w:ascii="Tahoma" w:eastAsia="Tahoma" w:hAnsi="Tahoma" w:cs="Tahoma"/>
          <w:spacing w:val="-6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r</w:t>
      </w:r>
      <w:r w:rsidR="00280ADA" w:rsidRPr="001A21E8">
        <w:rPr>
          <w:rFonts w:ascii="Tahoma" w:eastAsia="Tahoma" w:hAnsi="Tahoma" w:cs="Tahoma"/>
          <w:spacing w:val="1"/>
          <w:position w:val="-1"/>
        </w:rPr>
        <w:t>ea</w:t>
      </w:r>
      <w:r w:rsidR="00280ADA" w:rsidRPr="001A21E8">
        <w:rPr>
          <w:rFonts w:ascii="Tahoma" w:eastAsia="Tahoma" w:hAnsi="Tahoma" w:cs="Tahoma"/>
          <w:position w:val="-1"/>
        </w:rPr>
        <w:t>liz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spacing w:val="-1"/>
          <w:position w:val="-1"/>
        </w:rPr>
        <w:t>cj</w:t>
      </w:r>
      <w:r w:rsidR="00280ADA" w:rsidRPr="001A21E8">
        <w:rPr>
          <w:rFonts w:ascii="Tahoma" w:eastAsia="Tahoma" w:hAnsi="Tahoma" w:cs="Tahoma"/>
          <w:position w:val="-1"/>
        </w:rPr>
        <w:t>ę</w:t>
      </w:r>
      <w:r w:rsidR="00280ADA"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odpo</w:t>
      </w:r>
      <w:r w:rsidR="00280ADA" w:rsidRPr="001A21E8">
        <w:rPr>
          <w:rFonts w:ascii="Tahoma" w:eastAsia="Tahoma" w:hAnsi="Tahoma" w:cs="Tahoma"/>
          <w:spacing w:val="1"/>
          <w:position w:val="-1"/>
        </w:rPr>
        <w:t>w</w:t>
      </w:r>
      <w:r w:rsidR="00280ADA" w:rsidRPr="001A21E8">
        <w:rPr>
          <w:rFonts w:ascii="Tahoma" w:eastAsia="Tahoma" w:hAnsi="Tahoma" w:cs="Tahoma"/>
          <w:position w:val="-1"/>
        </w:rPr>
        <w:t>i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d</w:t>
      </w:r>
      <w:r w:rsidR="00280ADA" w:rsidRPr="001A21E8">
        <w:rPr>
          <w:rFonts w:ascii="Tahoma" w:eastAsia="Tahoma" w:hAnsi="Tahoma" w:cs="Tahoma"/>
          <w:spacing w:val="6"/>
          <w:position w:val="-1"/>
        </w:rPr>
        <w:t>a</w:t>
      </w:r>
      <w:r>
        <w:rPr>
          <w:rFonts w:ascii="Tahoma" w:eastAsia="Tahoma" w:hAnsi="Tahoma" w:cs="Tahoma"/>
          <w:spacing w:val="6"/>
          <w:position w:val="-1"/>
        </w:rPr>
        <w:t xml:space="preserve"> dany Partner</w:t>
      </w:r>
      <w:r w:rsidR="00454A7F" w:rsidRPr="001A21E8">
        <w:rPr>
          <w:rFonts w:ascii="Tahoma" w:eastAsia="Tahoma" w:hAnsi="Tahoma" w:cs="Tahoma"/>
          <w:position w:val="-1"/>
        </w:rPr>
        <w:t>.</w:t>
      </w:r>
      <w:r w:rsidR="009A07FD" w:rsidRPr="001A21E8">
        <w:rPr>
          <w:rStyle w:val="Odwoanieprzypisudolnego"/>
          <w:rFonts w:ascii="Tahoma" w:eastAsia="Tahoma" w:hAnsi="Tahoma" w:cs="Tahoma"/>
          <w:position w:val="-1"/>
        </w:rPr>
        <w:footnoteReference w:id="25"/>
      </w:r>
    </w:p>
    <w:p w14:paraId="3ECC27FC" w14:textId="0E953958" w:rsidR="00CC0AB0" w:rsidRPr="001A21E8" w:rsidRDefault="00CC0AB0" w:rsidP="00242E9B">
      <w:pPr>
        <w:pStyle w:val="Akapitzlist"/>
        <w:numPr>
          <w:ilvl w:val="0"/>
          <w:numId w:val="1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jest zobowiązany do takiego opis</w:t>
      </w:r>
      <w:r w:rsidR="004D601D" w:rsidRPr="001A21E8">
        <w:rPr>
          <w:rFonts w:ascii="Tahoma" w:eastAsia="Tahoma" w:hAnsi="Tahoma" w:cs="Tahoma"/>
        </w:rPr>
        <w:t>ywania dokumentacji księgowej projektu, o której mowa w ust.1, aby widoczny był</w:t>
      </w:r>
      <w:r w:rsidR="0048265E">
        <w:rPr>
          <w:rFonts w:ascii="Tahoma" w:eastAsia="Tahoma" w:hAnsi="Tahoma" w:cs="Tahoma"/>
        </w:rPr>
        <w:t xml:space="preserve"> jej</w:t>
      </w:r>
      <w:r w:rsidR="004D601D" w:rsidRPr="001A21E8">
        <w:rPr>
          <w:rFonts w:ascii="Tahoma" w:eastAsia="Tahoma" w:hAnsi="Tahoma" w:cs="Tahoma"/>
        </w:rPr>
        <w:t xml:space="preserve"> związek z projektem.</w:t>
      </w:r>
    </w:p>
    <w:p w14:paraId="3926BEF2" w14:textId="77777777" w:rsidR="00FF2B69" w:rsidRDefault="00FF2B69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1E781FEF" w14:textId="77777777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303B77">
        <w:rPr>
          <w:rFonts w:ascii="Tahoma" w:eastAsia="Tahoma" w:hAnsi="Tahoma" w:cs="Tahoma"/>
        </w:rPr>
        <w:t xml:space="preserve">§ </w:t>
      </w:r>
      <w:r w:rsidR="00E67406" w:rsidRPr="00303B77">
        <w:rPr>
          <w:rFonts w:ascii="Tahoma" w:eastAsia="Tahoma" w:hAnsi="Tahoma" w:cs="Tahoma"/>
        </w:rPr>
        <w:t>10</w:t>
      </w:r>
      <w:r w:rsidRPr="001A21E8">
        <w:rPr>
          <w:rFonts w:ascii="Tahoma" w:eastAsia="Tahoma" w:hAnsi="Tahoma" w:cs="Tahoma"/>
          <w:w w:val="99"/>
        </w:rPr>
        <w:t>.</w:t>
      </w:r>
    </w:p>
    <w:p w14:paraId="016DDB63" w14:textId="325D034E" w:rsidR="00942F4E" w:rsidRPr="007B25BA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="00E85F2F" w:rsidRPr="001A21E8">
        <w:rPr>
          <w:rFonts w:ascii="Tahoma" w:eastAsia="Tahoma" w:hAnsi="Tahoma" w:cs="Tahoma"/>
          <w:spacing w:val="-1"/>
        </w:rPr>
        <w:t xml:space="preserve"> n</w:t>
      </w:r>
      <w:r w:rsidR="00E85F2F" w:rsidRPr="001A21E8">
        <w:rPr>
          <w:rFonts w:ascii="Tahoma" w:eastAsia="Tahoma" w:hAnsi="Tahoma" w:cs="Tahoma"/>
        </w:rPr>
        <w:t>a</w:t>
      </w:r>
      <w:r w:rsidR="00E85F2F" w:rsidRPr="001A21E8">
        <w:rPr>
          <w:rFonts w:ascii="Tahoma" w:eastAsia="Tahoma" w:hAnsi="Tahoma" w:cs="Tahoma"/>
          <w:spacing w:val="-1"/>
        </w:rPr>
        <w:t xml:space="preserve"> </w:t>
      </w:r>
      <w:r w:rsidR="00E85F2F" w:rsidRPr="001A21E8">
        <w:rPr>
          <w:rFonts w:ascii="Tahoma" w:eastAsia="Tahoma" w:hAnsi="Tahoma" w:cs="Tahoma"/>
        </w:rPr>
        <w:t>r</w:t>
      </w:r>
      <w:r w:rsidR="00E85F2F" w:rsidRPr="001A21E8">
        <w:rPr>
          <w:rFonts w:ascii="Tahoma" w:eastAsia="Tahoma" w:hAnsi="Tahoma" w:cs="Tahoma"/>
          <w:spacing w:val="1"/>
        </w:rPr>
        <w:t>ea</w:t>
      </w:r>
      <w:r w:rsidR="00E85F2F" w:rsidRPr="001A21E8">
        <w:rPr>
          <w:rFonts w:ascii="Tahoma" w:eastAsia="Tahoma" w:hAnsi="Tahoma" w:cs="Tahoma"/>
        </w:rPr>
        <w:t>liz</w:t>
      </w:r>
      <w:r w:rsidR="00E85F2F" w:rsidRPr="001A21E8">
        <w:rPr>
          <w:rFonts w:ascii="Tahoma" w:eastAsia="Tahoma" w:hAnsi="Tahoma" w:cs="Tahoma"/>
          <w:spacing w:val="1"/>
        </w:rPr>
        <w:t>a</w:t>
      </w:r>
      <w:r w:rsidR="00E85F2F" w:rsidRPr="001A21E8">
        <w:rPr>
          <w:rFonts w:ascii="Tahoma" w:eastAsia="Tahoma" w:hAnsi="Tahoma" w:cs="Tahoma"/>
          <w:spacing w:val="-1"/>
        </w:rPr>
        <w:t>cj</w:t>
      </w:r>
      <w:r w:rsidR="00E85F2F" w:rsidRPr="001A21E8">
        <w:rPr>
          <w:rFonts w:ascii="Tahoma" w:eastAsia="Tahoma" w:hAnsi="Tahoma" w:cs="Tahoma"/>
        </w:rPr>
        <w:t>ę</w:t>
      </w:r>
      <w:r w:rsidR="00E85F2F" w:rsidRPr="001A21E8">
        <w:rPr>
          <w:rFonts w:ascii="Tahoma" w:eastAsia="Tahoma" w:hAnsi="Tahoma" w:cs="Tahoma"/>
          <w:spacing w:val="-5"/>
        </w:rPr>
        <w:t xml:space="preserve"> </w:t>
      </w:r>
      <w:r w:rsidR="00E85F2F" w:rsidRPr="001A21E8">
        <w:rPr>
          <w:rFonts w:ascii="Tahoma" w:eastAsia="Tahoma" w:hAnsi="Tahoma" w:cs="Tahoma"/>
          <w:spacing w:val="4"/>
        </w:rPr>
        <w:t>p</w:t>
      </w:r>
      <w:r w:rsidR="00E85F2F" w:rsidRPr="001A21E8">
        <w:rPr>
          <w:rFonts w:ascii="Tahoma" w:eastAsia="Tahoma" w:hAnsi="Tahoma" w:cs="Tahoma"/>
        </w:rPr>
        <w:t>ro</w:t>
      </w:r>
      <w:r w:rsidR="00E85F2F" w:rsidRPr="001A21E8">
        <w:rPr>
          <w:rFonts w:ascii="Tahoma" w:eastAsia="Tahoma" w:hAnsi="Tahoma" w:cs="Tahoma"/>
          <w:spacing w:val="-1"/>
        </w:rPr>
        <w:t>j</w:t>
      </w:r>
      <w:r w:rsidR="00E85F2F" w:rsidRPr="001A21E8">
        <w:rPr>
          <w:rFonts w:ascii="Tahoma" w:eastAsia="Tahoma" w:hAnsi="Tahoma" w:cs="Tahoma"/>
          <w:spacing w:val="1"/>
        </w:rPr>
        <w:t>e</w:t>
      </w:r>
      <w:r w:rsidR="00E85F2F" w:rsidRPr="001A21E8">
        <w:rPr>
          <w:rFonts w:ascii="Tahoma" w:eastAsia="Tahoma" w:hAnsi="Tahoma" w:cs="Tahoma"/>
          <w:spacing w:val="-1"/>
        </w:rPr>
        <w:t>k</w:t>
      </w:r>
      <w:r w:rsidR="00E85F2F"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216AFE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z</w:t>
      </w:r>
      <w:r w:rsidR="009A07FD" w:rsidRPr="001A21E8">
        <w:rPr>
          <w:rFonts w:ascii="Tahoma" w:eastAsia="Tahoma" w:hAnsi="Tahoma" w:cs="Tahoma"/>
          <w:spacing w:val="1"/>
        </w:rPr>
        <w:br/>
      </w:r>
      <w:r w:rsidRPr="004616E6">
        <w:rPr>
          <w:rFonts w:ascii="Tahoma" w:eastAsia="Tahoma" w:hAnsi="Tahoma" w:cs="Tahoma"/>
        </w:rPr>
        <w:t xml:space="preserve">w </w:t>
      </w:r>
      <w:r w:rsidRPr="004616E6">
        <w:rPr>
          <w:rFonts w:ascii="Tahoma" w:eastAsia="Tahoma" w:hAnsi="Tahoma" w:cs="Tahoma"/>
          <w:spacing w:val="1"/>
        </w:rPr>
        <w:t>w</w:t>
      </w:r>
      <w:r w:rsidRPr="004616E6">
        <w:rPr>
          <w:rFonts w:ascii="Tahoma" w:eastAsia="Tahoma" w:hAnsi="Tahoma" w:cs="Tahoma"/>
          <w:spacing w:val="-1"/>
        </w:rPr>
        <w:t>y</w:t>
      </w:r>
      <w:r w:rsidRPr="004616E6">
        <w:rPr>
          <w:rFonts w:ascii="Tahoma" w:eastAsia="Tahoma" w:hAnsi="Tahoma" w:cs="Tahoma"/>
        </w:rPr>
        <w:t>s</w:t>
      </w:r>
      <w:r w:rsidRPr="004616E6">
        <w:rPr>
          <w:rFonts w:ascii="Tahoma" w:eastAsia="Tahoma" w:hAnsi="Tahoma" w:cs="Tahoma"/>
          <w:spacing w:val="2"/>
        </w:rPr>
        <w:t>o</w:t>
      </w:r>
      <w:r w:rsidRPr="004616E6">
        <w:rPr>
          <w:rFonts w:ascii="Tahoma" w:eastAsia="Tahoma" w:hAnsi="Tahoma" w:cs="Tahoma"/>
          <w:spacing w:val="-3"/>
        </w:rPr>
        <w:t>k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2"/>
        </w:rPr>
        <w:t>ś</w:t>
      </w:r>
      <w:r w:rsidRPr="004616E6">
        <w:rPr>
          <w:rFonts w:ascii="Tahoma" w:eastAsia="Tahoma" w:hAnsi="Tahoma" w:cs="Tahoma"/>
          <w:spacing w:val="-1"/>
        </w:rPr>
        <w:t>c</w:t>
      </w:r>
      <w:r w:rsidRPr="004616E6">
        <w:rPr>
          <w:rFonts w:ascii="Tahoma" w:eastAsia="Tahoma" w:hAnsi="Tahoma" w:cs="Tahoma"/>
        </w:rPr>
        <w:t xml:space="preserve">i </w:t>
      </w:r>
      <w:r w:rsidRPr="004616E6">
        <w:rPr>
          <w:rFonts w:ascii="Tahoma" w:eastAsia="Tahoma" w:hAnsi="Tahoma" w:cs="Tahoma"/>
          <w:spacing w:val="2"/>
        </w:rPr>
        <w:t>o</w:t>
      </w:r>
      <w:r w:rsidRPr="004616E6">
        <w:rPr>
          <w:rFonts w:ascii="Tahoma" w:eastAsia="Tahoma" w:hAnsi="Tahoma" w:cs="Tahoma"/>
          <w:spacing w:val="-1"/>
        </w:rPr>
        <w:t>k</w:t>
      </w:r>
      <w:r w:rsidRPr="004616E6">
        <w:rPr>
          <w:rFonts w:ascii="Tahoma" w:eastAsia="Tahoma" w:hAnsi="Tahoma" w:cs="Tahoma"/>
        </w:rPr>
        <w:t>r</w:t>
      </w:r>
      <w:r w:rsidRPr="004616E6">
        <w:rPr>
          <w:rFonts w:ascii="Tahoma" w:eastAsia="Tahoma" w:hAnsi="Tahoma" w:cs="Tahoma"/>
          <w:spacing w:val="1"/>
        </w:rPr>
        <w:t>e</w:t>
      </w:r>
      <w:r w:rsidRPr="004616E6">
        <w:rPr>
          <w:rFonts w:ascii="Tahoma" w:eastAsia="Tahoma" w:hAnsi="Tahoma" w:cs="Tahoma"/>
        </w:rPr>
        <w:t>ślo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  <w:spacing w:val="1"/>
        </w:rPr>
        <w:t>e</w:t>
      </w:r>
      <w:r w:rsidRPr="004616E6">
        <w:rPr>
          <w:rFonts w:ascii="Tahoma" w:eastAsia="Tahoma" w:hAnsi="Tahoma" w:cs="Tahoma"/>
        </w:rPr>
        <w:t>j w</w:t>
      </w:r>
      <w:r w:rsidRPr="004616E6">
        <w:rPr>
          <w:rFonts w:ascii="Tahoma" w:eastAsia="Tahoma" w:hAnsi="Tahoma" w:cs="Tahoma"/>
          <w:spacing w:val="2"/>
        </w:rPr>
        <w:t xml:space="preserve"> </w:t>
      </w:r>
      <w:r w:rsidRPr="004616E6">
        <w:rPr>
          <w:rFonts w:ascii="Tahoma" w:eastAsia="Tahoma" w:hAnsi="Tahoma" w:cs="Tahoma"/>
          <w:spacing w:val="-1"/>
        </w:rPr>
        <w:t>h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</w:rPr>
        <w:t>r</w:t>
      </w:r>
      <w:r w:rsidRPr="004616E6">
        <w:rPr>
          <w:rFonts w:ascii="Tahoma" w:eastAsia="Tahoma" w:hAnsi="Tahoma" w:cs="Tahoma"/>
          <w:spacing w:val="1"/>
        </w:rPr>
        <w:t>m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>og</w:t>
      </w:r>
      <w:r w:rsidRPr="004616E6">
        <w:rPr>
          <w:rFonts w:ascii="Tahoma" w:eastAsia="Tahoma" w:hAnsi="Tahoma" w:cs="Tahoma"/>
          <w:spacing w:val="-2"/>
        </w:rPr>
        <w:t>r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</w:rPr>
        <w:t>mie</w:t>
      </w:r>
      <w:r w:rsidRPr="004616E6">
        <w:rPr>
          <w:rFonts w:ascii="Tahoma" w:eastAsia="Tahoma" w:hAnsi="Tahoma" w:cs="Tahoma"/>
          <w:spacing w:val="58"/>
        </w:rPr>
        <w:t xml:space="preserve"> </w:t>
      </w:r>
      <w:r w:rsidRPr="004616E6">
        <w:rPr>
          <w:rFonts w:ascii="Tahoma" w:eastAsia="Tahoma" w:hAnsi="Tahoma" w:cs="Tahoma"/>
        </w:rPr>
        <w:t>p</w:t>
      </w:r>
      <w:r w:rsidRPr="004616E6">
        <w:rPr>
          <w:rFonts w:ascii="Tahoma" w:eastAsia="Tahoma" w:hAnsi="Tahoma" w:cs="Tahoma"/>
          <w:spacing w:val="1"/>
        </w:rPr>
        <w:t>ła</w:t>
      </w:r>
      <w:r w:rsidRPr="004616E6">
        <w:rPr>
          <w:rFonts w:ascii="Tahoma" w:eastAsia="Tahoma" w:hAnsi="Tahoma" w:cs="Tahoma"/>
        </w:rPr>
        <w:t>t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2"/>
        </w:rPr>
        <w:t>ś</w:t>
      </w:r>
      <w:r w:rsidRPr="004616E6">
        <w:rPr>
          <w:rFonts w:ascii="Tahoma" w:eastAsia="Tahoma" w:hAnsi="Tahoma" w:cs="Tahoma"/>
          <w:spacing w:val="-1"/>
        </w:rPr>
        <w:t>c</w:t>
      </w:r>
      <w:r w:rsidRPr="004616E6">
        <w:rPr>
          <w:rFonts w:ascii="Tahoma" w:eastAsia="Tahoma" w:hAnsi="Tahoma" w:cs="Tahoma"/>
        </w:rPr>
        <w:t>i st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>o</w:t>
      </w:r>
      <w:r w:rsidRPr="004616E6">
        <w:rPr>
          <w:rFonts w:ascii="Tahoma" w:eastAsia="Tahoma" w:hAnsi="Tahoma" w:cs="Tahoma"/>
          <w:spacing w:val="1"/>
        </w:rPr>
        <w:t>w</w:t>
      </w:r>
      <w:r w:rsidRPr="004616E6">
        <w:rPr>
          <w:rFonts w:ascii="Tahoma" w:eastAsia="Tahoma" w:hAnsi="Tahoma" w:cs="Tahoma"/>
        </w:rPr>
        <w:t>i</w:t>
      </w:r>
      <w:r w:rsidRPr="004616E6">
        <w:rPr>
          <w:rFonts w:ascii="Tahoma" w:eastAsia="Tahoma" w:hAnsi="Tahoma" w:cs="Tahoma"/>
          <w:spacing w:val="1"/>
        </w:rPr>
        <w:t>ą</w:t>
      </w:r>
      <w:r w:rsidRPr="004616E6">
        <w:rPr>
          <w:rFonts w:ascii="Tahoma" w:eastAsia="Tahoma" w:hAnsi="Tahoma" w:cs="Tahoma"/>
          <w:spacing w:val="2"/>
        </w:rPr>
        <w:t>c</w:t>
      </w:r>
      <w:r w:rsidRPr="004616E6">
        <w:rPr>
          <w:rFonts w:ascii="Tahoma" w:eastAsia="Tahoma" w:hAnsi="Tahoma" w:cs="Tahoma"/>
          <w:spacing w:val="-1"/>
        </w:rPr>
        <w:t>y</w:t>
      </w:r>
      <w:r w:rsidRPr="004616E6">
        <w:rPr>
          <w:rFonts w:ascii="Tahoma" w:eastAsia="Tahoma" w:hAnsi="Tahoma" w:cs="Tahoma"/>
        </w:rPr>
        <w:t>m</w:t>
      </w:r>
      <w:r w:rsidRPr="004616E6">
        <w:rPr>
          <w:rFonts w:ascii="Tahoma" w:eastAsia="Tahoma" w:hAnsi="Tahoma" w:cs="Tahoma"/>
          <w:spacing w:val="61"/>
        </w:rPr>
        <w:t xml:space="preserve"> </w:t>
      </w:r>
      <w:r w:rsidRPr="004616E6">
        <w:rPr>
          <w:rFonts w:ascii="Tahoma" w:eastAsia="Tahoma" w:hAnsi="Tahoma" w:cs="Tahoma"/>
        </w:rPr>
        <w:t>z</w:t>
      </w:r>
      <w:r w:rsidRPr="004616E6">
        <w:rPr>
          <w:rFonts w:ascii="Tahoma" w:eastAsia="Tahoma" w:hAnsi="Tahoma" w:cs="Tahoma"/>
          <w:spacing w:val="1"/>
        </w:rPr>
        <w:t>a</w:t>
      </w:r>
      <w:r w:rsidRPr="004616E6">
        <w:rPr>
          <w:rFonts w:ascii="Tahoma" w:eastAsia="Tahoma" w:hAnsi="Tahoma" w:cs="Tahoma"/>
        </w:rPr>
        <w:t>ł</w:t>
      </w:r>
      <w:r w:rsidRPr="004616E6">
        <w:rPr>
          <w:rFonts w:ascii="Tahoma" w:eastAsia="Tahoma" w:hAnsi="Tahoma" w:cs="Tahoma"/>
          <w:spacing w:val="1"/>
        </w:rPr>
        <w:t>ą</w:t>
      </w:r>
      <w:r w:rsidRPr="004616E6">
        <w:rPr>
          <w:rFonts w:ascii="Tahoma" w:eastAsia="Tahoma" w:hAnsi="Tahoma" w:cs="Tahoma"/>
          <w:spacing w:val="-1"/>
        </w:rPr>
        <w:t>c</w:t>
      </w:r>
      <w:r w:rsidRPr="004616E6">
        <w:rPr>
          <w:rFonts w:ascii="Tahoma" w:eastAsia="Tahoma" w:hAnsi="Tahoma" w:cs="Tahoma"/>
        </w:rPr>
        <w:t>z</w:t>
      </w:r>
      <w:r w:rsidRPr="004616E6">
        <w:rPr>
          <w:rFonts w:ascii="Tahoma" w:eastAsia="Tahoma" w:hAnsi="Tahoma" w:cs="Tahoma"/>
          <w:spacing w:val="2"/>
        </w:rPr>
        <w:t>n</w:t>
      </w:r>
      <w:r w:rsidRPr="004616E6">
        <w:rPr>
          <w:rFonts w:ascii="Tahoma" w:eastAsia="Tahoma" w:hAnsi="Tahoma" w:cs="Tahoma"/>
        </w:rPr>
        <w:t xml:space="preserve">ik </w:t>
      </w:r>
      <w:r w:rsidRPr="004616E6">
        <w:rPr>
          <w:rFonts w:ascii="Tahoma" w:eastAsia="Tahoma" w:hAnsi="Tahoma" w:cs="Tahoma"/>
          <w:spacing w:val="-1"/>
        </w:rPr>
        <w:t>n</w:t>
      </w:r>
      <w:r w:rsidRPr="004616E6">
        <w:rPr>
          <w:rFonts w:ascii="Tahoma" w:eastAsia="Tahoma" w:hAnsi="Tahoma" w:cs="Tahoma"/>
        </w:rPr>
        <w:t xml:space="preserve">r 2 do </w:t>
      </w:r>
      <w:r w:rsidR="00D15C17" w:rsidRPr="007B25BA">
        <w:rPr>
          <w:rFonts w:ascii="Tahoma" w:eastAsia="Tahoma" w:hAnsi="Tahoma" w:cs="Tahoma"/>
          <w:spacing w:val="-1"/>
        </w:rPr>
        <w:t>Decyzji</w:t>
      </w:r>
      <w:r w:rsidRPr="004616E6">
        <w:rPr>
          <w:rFonts w:ascii="Tahoma" w:eastAsia="Tahoma" w:hAnsi="Tahoma" w:cs="Tahoma"/>
        </w:rPr>
        <w:t>,</w:t>
      </w:r>
      <w:r w:rsidR="007B25BA">
        <w:rPr>
          <w:rFonts w:ascii="Tahoma" w:eastAsia="Tahoma" w:hAnsi="Tahoma" w:cs="Tahoma"/>
        </w:rPr>
        <w:br/>
      </w:r>
      <w:r w:rsidRPr="007B25BA">
        <w:rPr>
          <w:rFonts w:ascii="Tahoma" w:eastAsia="Tahoma" w:hAnsi="Tahoma" w:cs="Tahoma"/>
          <w:position w:val="-1"/>
        </w:rPr>
        <w:t>z</w:t>
      </w:r>
      <w:r w:rsidRPr="007B25BA">
        <w:rPr>
          <w:rFonts w:ascii="Tahoma" w:eastAsia="Tahoma" w:hAnsi="Tahoma" w:cs="Tahoma"/>
          <w:spacing w:val="-1"/>
          <w:position w:val="-1"/>
        </w:rPr>
        <w:t xml:space="preserve"> </w:t>
      </w:r>
      <w:r w:rsidRPr="007B25BA">
        <w:rPr>
          <w:rFonts w:ascii="Tahoma" w:eastAsia="Tahoma" w:hAnsi="Tahoma" w:cs="Tahoma"/>
          <w:spacing w:val="1"/>
          <w:position w:val="-1"/>
        </w:rPr>
        <w:t>za</w:t>
      </w:r>
      <w:r w:rsidRPr="007B25BA">
        <w:rPr>
          <w:rFonts w:ascii="Tahoma" w:eastAsia="Tahoma" w:hAnsi="Tahoma" w:cs="Tahoma"/>
          <w:position w:val="-1"/>
        </w:rPr>
        <w:t>strz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position w:val="-1"/>
        </w:rPr>
        <w:t>ż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spacing w:val="-1"/>
          <w:position w:val="-1"/>
        </w:rPr>
        <w:t>n</w:t>
      </w:r>
      <w:r w:rsidRPr="007B25BA">
        <w:rPr>
          <w:rFonts w:ascii="Tahoma" w:eastAsia="Tahoma" w:hAnsi="Tahoma" w:cs="Tahoma"/>
          <w:position w:val="-1"/>
        </w:rPr>
        <w:t>i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position w:val="-1"/>
        </w:rPr>
        <w:t>m</w:t>
      </w:r>
      <w:r w:rsidRPr="007B25BA">
        <w:rPr>
          <w:rFonts w:ascii="Tahoma" w:eastAsia="Tahoma" w:hAnsi="Tahoma" w:cs="Tahoma"/>
          <w:spacing w:val="-12"/>
          <w:position w:val="-1"/>
        </w:rPr>
        <w:t xml:space="preserve"> </w:t>
      </w:r>
      <w:r w:rsidRPr="007B25BA">
        <w:rPr>
          <w:rFonts w:ascii="Tahoma" w:eastAsia="Tahoma" w:hAnsi="Tahoma" w:cs="Tahoma"/>
          <w:spacing w:val="-1"/>
          <w:position w:val="-1"/>
        </w:rPr>
        <w:t>u</w:t>
      </w:r>
      <w:r w:rsidRPr="007B25BA">
        <w:rPr>
          <w:rFonts w:ascii="Tahoma" w:eastAsia="Tahoma" w:hAnsi="Tahoma" w:cs="Tahoma"/>
          <w:spacing w:val="2"/>
          <w:position w:val="-1"/>
        </w:rPr>
        <w:t>s</w:t>
      </w:r>
      <w:r w:rsidRPr="007B25BA">
        <w:rPr>
          <w:rFonts w:ascii="Tahoma" w:eastAsia="Tahoma" w:hAnsi="Tahoma" w:cs="Tahoma"/>
          <w:position w:val="-1"/>
        </w:rPr>
        <w:t>t.</w:t>
      </w:r>
      <w:r w:rsidRPr="007B25BA">
        <w:rPr>
          <w:rFonts w:ascii="Tahoma" w:eastAsia="Tahoma" w:hAnsi="Tahoma" w:cs="Tahoma"/>
          <w:spacing w:val="-3"/>
          <w:position w:val="-1"/>
        </w:rPr>
        <w:t xml:space="preserve"> </w:t>
      </w:r>
      <w:r w:rsidR="00CF6C53">
        <w:rPr>
          <w:rFonts w:ascii="Tahoma" w:eastAsia="Tahoma" w:hAnsi="Tahoma" w:cs="Tahoma"/>
          <w:spacing w:val="-3"/>
          <w:position w:val="-1"/>
        </w:rPr>
        <w:t>7</w:t>
      </w:r>
      <w:r w:rsidR="0035333E" w:rsidRPr="007B25BA">
        <w:rPr>
          <w:rFonts w:ascii="Tahoma" w:eastAsia="Tahoma" w:hAnsi="Tahoma" w:cs="Tahoma"/>
          <w:spacing w:val="1"/>
          <w:position w:val="-1"/>
        </w:rPr>
        <w:t xml:space="preserve"> </w:t>
      </w:r>
      <w:r w:rsidRPr="007B25BA">
        <w:rPr>
          <w:rFonts w:ascii="Tahoma" w:eastAsia="Tahoma" w:hAnsi="Tahoma" w:cs="Tahoma"/>
          <w:spacing w:val="-1"/>
          <w:position w:val="-1"/>
        </w:rPr>
        <w:t>n</w:t>
      </w:r>
      <w:r w:rsidRPr="007B25BA">
        <w:rPr>
          <w:rFonts w:ascii="Tahoma" w:eastAsia="Tahoma" w:hAnsi="Tahoma" w:cs="Tahoma"/>
          <w:position w:val="-1"/>
        </w:rPr>
        <w:t>i</w:t>
      </w:r>
      <w:r w:rsidRPr="007B25BA">
        <w:rPr>
          <w:rFonts w:ascii="Tahoma" w:eastAsia="Tahoma" w:hAnsi="Tahoma" w:cs="Tahoma"/>
          <w:spacing w:val="-1"/>
          <w:position w:val="-1"/>
        </w:rPr>
        <w:t>n</w:t>
      </w:r>
      <w:r w:rsidRPr="007B25BA">
        <w:rPr>
          <w:rFonts w:ascii="Tahoma" w:eastAsia="Tahoma" w:hAnsi="Tahoma" w:cs="Tahoma"/>
          <w:position w:val="-1"/>
        </w:rPr>
        <w:t>i</w:t>
      </w:r>
      <w:r w:rsidRPr="007B25BA">
        <w:rPr>
          <w:rFonts w:ascii="Tahoma" w:eastAsia="Tahoma" w:hAnsi="Tahoma" w:cs="Tahoma"/>
          <w:spacing w:val="3"/>
          <w:position w:val="-1"/>
        </w:rPr>
        <w:t>e</w:t>
      </w:r>
      <w:r w:rsidRPr="007B25BA">
        <w:rPr>
          <w:rFonts w:ascii="Tahoma" w:eastAsia="Tahoma" w:hAnsi="Tahoma" w:cs="Tahoma"/>
          <w:spacing w:val="-1"/>
          <w:position w:val="-1"/>
        </w:rPr>
        <w:t>j</w:t>
      </w:r>
      <w:r w:rsidRPr="007B25BA">
        <w:rPr>
          <w:rFonts w:ascii="Tahoma" w:eastAsia="Tahoma" w:hAnsi="Tahoma" w:cs="Tahoma"/>
          <w:position w:val="-1"/>
        </w:rPr>
        <w:t>sz</w:t>
      </w:r>
      <w:r w:rsidRPr="007B25BA">
        <w:rPr>
          <w:rFonts w:ascii="Tahoma" w:eastAsia="Tahoma" w:hAnsi="Tahoma" w:cs="Tahoma"/>
          <w:spacing w:val="1"/>
          <w:position w:val="-1"/>
        </w:rPr>
        <w:t>e</w:t>
      </w:r>
      <w:r w:rsidRPr="007B25BA">
        <w:rPr>
          <w:rFonts w:ascii="Tahoma" w:eastAsia="Tahoma" w:hAnsi="Tahoma" w:cs="Tahoma"/>
          <w:position w:val="-1"/>
        </w:rPr>
        <w:t>go</w:t>
      </w:r>
      <w:r w:rsidRPr="007B25BA">
        <w:rPr>
          <w:rFonts w:ascii="Tahoma" w:eastAsia="Tahoma" w:hAnsi="Tahoma" w:cs="Tahoma"/>
          <w:spacing w:val="-10"/>
          <w:position w:val="-1"/>
        </w:rPr>
        <w:t xml:space="preserve"> </w:t>
      </w:r>
      <w:r w:rsidRPr="007B25BA">
        <w:rPr>
          <w:rFonts w:ascii="Tahoma" w:eastAsia="Tahoma" w:hAnsi="Tahoma" w:cs="Tahoma"/>
          <w:position w:val="-1"/>
        </w:rPr>
        <w:t>p</w:t>
      </w:r>
      <w:r w:rsidRPr="007B25BA">
        <w:rPr>
          <w:rFonts w:ascii="Tahoma" w:eastAsia="Tahoma" w:hAnsi="Tahoma" w:cs="Tahoma"/>
          <w:spacing w:val="1"/>
          <w:position w:val="-1"/>
        </w:rPr>
        <w:t>a</w:t>
      </w:r>
      <w:r w:rsidRPr="007B25BA">
        <w:rPr>
          <w:rFonts w:ascii="Tahoma" w:eastAsia="Tahoma" w:hAnsi="Tahoma" w:cs="Tahoma"/>
          <w:spacing w:val="-2"/>
          <w:position w:val="-1"/>
        </w:rPr>
        <w:t>r</w:t>
      </w:r>
      <w:r w:rsidRPr="007B25BA">
        <w:rPr>
          <w:rFonts w:ascii="Tahoma" w:eastAsia="Tahoma" w:hAnsi="Tahoma" w:cs="Tahoma"/>
          <w:spacing w:val="1"/>
          <w:position w:val="-1"/>
        </w:rPr>
        <w:t>a</w:t>
      </w:r>
      <w:r w:rsidRPr="007B25BA">
        <w:rPr>
          <w:rFonts w:ascii="Tahoma" w:eastAsia="Tahoma" w:hAnsi="Tahoma" w:cs="Tahoma"/>
          <w:position w:val="-1"/>
        </w:rPr>
        <w:t>g</w:t>
      </w:r>
      <w:r w:rsidRPr="007B25BA">
        <w:rPr>
          <w:rFonts w:ascii="Tahoma" w:eastAsia="Tahoma" w:hAnsi="Tahoma" w:cs="Tahoma"/>
          <w:spacing w:val="-2"/>
          <w:position w:val="-1"/>
        </w:rPr>
        <w:t>r</w:t>
      </w:r>
      <w:r w:rsidRPr="007B25BA">
        <w:rPr>
          <w:rFonts w:ascii="Tahoma" w:eastAsia="Tahoma" w:hAnsi="Tahoma" w:cs="Tahoma"/>
          <w:spacing w:val="1"/>
          <w:position w:val="-1"/>
        </w:rPr>
        <w:t>a</w:t>
      </w:r>
      <w:r w:rsidRPr="007B25BA">
        <w:rPr>
          <w:rFonts w:ascii="Tahoma" w:eastAsia="Tahoma" w:hAnsi="Tahoma" w:cs="Tahoma"/>
          <w:spacing w:val="-3"/>
          <w:position w:val="-1"/>
        </w:rPr>
        <w:t>f</w:t>
      </w:r>
      <w:r w:rsidRPr="007B25BA">
        <w:rPr>
          <w:rFonts w:ascii="Tahoma" w:eastAsia="Tahoma" w:hAnsi="Tahoma" w:cs="Tahoma"/>
          <w:position w:val="-1"/>
        </w:rPr>
        <w:t>u</w:t>
      </w:r>
      <w:r w:rsidRPr="007B25BA">
        <w:rPr>
          <w:rFonts w:ascii="Tahoma" w:eastAsia="Tahoma" w:hAnsi="Tahoma" w:cs="Tahoma"/>
          <w:spacing w:val="-10"/>
          <w:position w:val="-1"/>
        </w:rPr>
        <w:t xml:space="preserve"> </w:t>
      </w:r>
      <w:r w:rsidRPr="007B25BA">
        <w:rPr>
          <w:rFonts w:ascii="Tahoma" w:eastAsia="Tahoma" w:hAnsi="Tahoma" w:cs="Tahoma"/>
          <w:position w:val="-1"/>
        </w:rPr>
        <w:t>i §</w:t>
      </w:r>
      <w:r w:rsidR="00F96E06" w:rsidRPr="007B25BA">
        <w:rPr>
          <w:rFonts w:ascii="Tahoma" w:eastAsia="Tahoma" w:hAnsi="Tahoma" w:cs="Tahoma"/>
          <w:position w:val="-1"/>
        </w:rPr>
        <w:t xml:space="preserve"> 11</w:t>
      </w:r>
      <w:r w:rsidRPr="007B25BA">
        <w:rPr>
          <w:rFonts w:ascii="Tahoma" w:eastAsia="Tahoma" w:hAnsi="Tahoma" w:cs="Tahoma"/>
          <w:position w:val="-1"/>
        </w:rPr>
        <w:t>.</w:t>
      </w:r>
      <w:r w:rsidR="00EF4646" w:rsidRPr="007B25BA">
        <w:rPr>
          <w:rFonts w:ascii="Tahoma" w:eastAsia="Tahoma" w:hAnsi="Tahoma" w:cs="Tahoma"/>
        </w:rPr>
        <w:t xml:space="preserve"> W szczególnie uzasadnionych przypadkach dofinansowanie może być wypłacane w formie refundacji</w:t>
      </w:r>
      <w:r w:rsidR="003A1F94">
        <w:rPr>
          <w:rFonts w:ascii="Tahoma" w:eastAsia="Tahoma" w:hAnsi="Tahoma" w:cs="Tahoma"/>
        </w:rPr>
        <w:t xml:space="preserve"> wydatków</w:t>
      </w:r>
      <w:r w:rsidR="00EF4646" w:rsidRPr="007B25BA">
        <w:rPr>
          <w:rFonts w:ascii="Tahoma" w:eastAsia="Tahoma" w:hAnsi="Tahoma" w:cs="Tahoma"/>
        </w:rPr>
        <w:t xml:space="preserve"> poniesionych przez Beneficjenta lub Partnerów</w:t>
      </w:r>
      <w:r w:rsidR="00EF4646" w:rsidRPr="001A21E8">
        <w:rPr>
          <w:rStyle w:val="Odwoanieprzypisudolnego"/>
          <w:rFonts w:ascii="Tahoma" w:eastAsia="Tahoma" w:hAnsi="Tahoma" w:cs="Tahoma"/>
        </w:rPr>
        <w:footnoteReference w:id="26"/>
      </w:r>
      <w:r w:rsidR="00EF4646" w:rsidRPr="007B25BA">
        <w:rPr>
          <w:rFonts w:ascii="Tahoma" w:eastAsia="Tahoma" w:hAnsi="Tahoma" w:cs="Tahoma"/>
        </w:rPr>
        <w:t>.</w:t>
      </w:r>
    </w:p>
    <w:p w14:paraId="6E8603FC" w14:textId="77777777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="00DD1C8C"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D1C8C" w:rsidRPr="001A21E8">
        <w:rPr>
          <w:rFonts w:ascii="Tahoma" w:eastAsia="Tahoma" w:hAnsi="Tahoma" w:cs="Tahoma"/>
          <w:spacing w:val="-9"/>
        </w:rPr>
        <w:t xml:space="preserve">w porozumieniu z IZ, </w:t>
      </w:r>
      <w:r w:rsidRPr="001A21E8">
        <w:rPr>
          <w:rFonts w:ascii="Tahoma" w:eastAsia="Tahoma" w:hAnsi="Tahoma" w:cs="Tahoma"/>
        </w:rPr>
        <w:t>spor</w:t>
      </w:r>
      <w:r w:rsidRPr="001A21E8">
        <w:rPr>
          <w:rFonts w:ascii="Tahoma" w:eastAsia="Tahoma" w:hAnsi="Tahoma" w:cs="Tahoma"/>
          <w:spacing w:val="1"/>
        </w:rPr>
        <w:t>zą</w:t>
      </w:r>
      <w:r w:rsidRPr="001A21E8">
        <w:rPr>
          <w:rFonts w:ascii="Tahoma" w:eastAsia="Tahoma" w:hAnsi="Tahoma" w:cs="Tahoma"/>
        </w:rPr>
        <w:t>dza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 pod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3"/>
        </w:rPr>
        <w:t>l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m, iż </w:t>
      </w:r>
      <w:r w:rsidR="00E85F2F"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tą g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zną 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w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ro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="00305C7A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3</w:t>
      </w:r>
      <w:r w:rsidRPr="001A21E8">
        <w:rPr>
          <w:rFonts w:ascii="Tahoma" w:eastAsia="Tahoma" w:hAnsi="Tahoma" w:cs="Tahoma"/>
          <w:position w:val="-1"/>
        </w:rPr>
        <w:t>1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3"/>
          <w:position w:val="-1"/>
        </w:rPr>
        <w:t>r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dni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="00325345" w:rsidRPr="001A21E8">
        <w:rPr>
          <w:rFonts w:ascii="Tahoma" w:eastAsia="Tahoma" w:hAnsi="Tahoma" w:cs="Tahoma"/>
          <w:position w:val="-1"/>
        </w:rPr>
        <w:t xml:space="preserve"> lub data zakończenia realizacji projektu określona we wniosku </w:t>
      </w:r>
      <w:r w:rsidR="00100A9C" w:rsidRPr="001A21E8">
        <w:rPr>
          <w:rFonts w:ascii="Tahoma" w:eastAsia="Tahoma" w:hAnsi="Tahoma" w:cs="Tahoma"/>
          <w:position w:val="-1"/>
        </w:rPr>
        <w:br/>
      </w:r>
      <w:r w:rsidR="00325345" w:rsidRPr="001A21E8">
        <w:rPr>
          <w:rFonts w:ascii="Tahoma" w:eastAsia="Tahoma" w:hAnsi="Tahoma" w:cs="Tahoma"/>
          <w:position w:val="-1"/>
        </w:rPr>
        <w:t>o dofinansowanie.</w:t>
      </w:r>
    </w:p>
    <w:p w14:paraId="2653BC08" w14:textId="117468F7" w:rsidR="00942F4E" w:rsidRPr="0035333E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333E">
        <w:rPr>
          <w:rFonts w:ascii="Tahoma" w:eastAsia="Tahoma" w:hAnsi="Tahoma" w:cs="Tahoma"/>
        </w:rPr>
        <w:t>B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  <w:spacing w:val="-1"/>
        </w:rPr>
        <w:t>f</w:t>
      </w:r>
      <w:r w:rsidRPr="0035333E">
        <w:rPr>
          <w:rFonts w:ascii="Tahoma" w:eastAsia="Tahoma" w:hAnsi="Tahoma" w:cs="Tahoma"/>
          <w:spacing w:val="2"/>
        </w:rPr>
        <w:t>i</w:t>
      </w:r>
      <w:r w:rsidRPr="0035333E">
        <w:rPr>
          <w:rFonts w:ascii="Tahoma" w:eastAsia="Tahoma" w:hAnsi="Tahoma" w:cs="Tahoma"/>
          <w:spacing w:val="-1"/>
        </w:rPr>
        <w:t>c</w:t>
      </w:r>
      <w:r w:rsidRPr="0035333E">
        <w:rPr>
          <w:rFonts w:ascii="Tahoma" w:eastAsia="Tahoma" w:hAnsi="Tahoma" w:cs="Tahoma"/>
        </w:rPr>
        <w:t>j</w:t>
      </w:r>
      <w:r w:rsidRPr="0035333E">
        <w:rPr>
          <w:rFonts w:ascii="Tahoma" w:eastAsia="Tahoma" w:hAnsi="Tahoma" w:cs="Tahoma"/>
          <w:spacing w:val="3"/>
        </w:rPr>
        <w:t>e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</w:rPr>
        <w:t>t r</w:t>
      </w:r>
      <w:r w:rsidRPr="0035333E">
        <w:rPr>
          <w:rFonts w:ascii="Tahoma" w:eastAsia="Tahoma" w:hAnsi="Tahoma" w:cs="Tahoma"/>
          <w:spacing w:val="1"/>
        </w:rPr>
        <w:t>ea</w:t>
      </w:r>
      <w:r w:rsidRPr="0035333E">
        <w:rPr>
          <w:rFonts w:ascii="Tahoma" w:eastAsia="Tahoma" w:hAnsi="Tahoma" w:cs="Tahoma"/>
        </w:rPr>
        <w:t>lizu</w:t>
      </w:r>
      <w:r w:rsidRPr="0035333E">
        <w:rPr>
          <w:rFonts w:ascii="Tahoma" w:eastAsia="Tahoma" w:hAnsi="Tahoma" w:cs="Tahoma"/>
          <w:spacing w:val="-1"/>
        </w:rPr>
        <w:t>j</w:t>
      </w:r>
      <w:r w:rsidRPr="0035333E">
        <w:rPr>
          <w:rFonts w:ascii="Tahoma" w:eastAsia="Tahoma" w:hAnsi="Tahoma" w:cs="Tahoma"/>
          <w:spacing w:val="1"/>
        </w:rPr>
        <w:t>ą</w:t>
      </w:r>
      <w:r w:rsidRPr="0035333E">
        <w:rPr>
          <w:rFonts w:ascii="Tahoma" w:eastAsia="Tahoma" w:hAnsi="Tahoma" w:cs="Tahoma"/>
        </w:rPr>
        <w:t>c</w:t>
      </w:r>
      <w:r w:rsidRPr="0035333E">
        <w:rPr>
          <w:rFonts w:ascii="Tahoma" w:eastAsia="Tahoma" w:hAnsi="Tahoma" w:cs="Tahoma"/>
          <w:spacing w:val="5"/>
        </w:rPr>
        <w:t xml:space="preserve"> </w:t>
      </w:r>
      <w:r w:rsidRPr="0035333E">
        <w:rPr>
          <w:rFonts w:ascii="Tahoma" w:eastAsia="Tahoma" w:hAnsi="Tahoma" w:cs="Tahoma"/>
          <w:spacing w:val="1"/>
        </w:rPr>
        <w:t>p</w:t>
      </w:r>
      <w:r w:rsidRPr="0035333E">
        <w:rPr>
          <w:rFonts w:ascii="Tahoma" w:eastAsia="Tahoma" w:hAnsi="Tahoma" w:cs="Tahoma"/>
        </w:rPr>
        <w:t>ro</w:t>
      </w:r>
      <w:r w:rsidRPr="0035333E">
        <w:rPr>
          <w:rFonts w:ascii="Tahoma" w:eastAsia="Tahoma" w:hAnsi="Tahoma" w:cs="Tahoma"/>
          <w:spacing w:val="1"/>
        </w:rPr>
        <w:t>je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</w:rPr>
        <w:t>t</w:t>
      </w:r>
      <w:r w:rsidRPr="0035333E">
        <w:rPr>
          <w:rFonts w:ascii="Tahoma" w:eastAsia="Tahoma" w:hAnsi="Tahoma" w:cs="Tahoma"/>
          <w:spacing w:val="4"/>
        </w:rPr>
        <w:t xml:space="preserve"> 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</w:rPr>
        <w:t>ie</w:t>
      </w:r>
      <w:r w:rsidRPr="0035333E">
        <w:rPr>
          <w:rFonts w:ascii="Tahoma" w:eastAsia="Tahoma" w:hAnsi="Tahoma" w:cs="Tahoma"/>
          <w:spacing w:val="7"/>
        </w:rPr>
        <w:t xml:space="preserve"> </w:t>
      </w:r>
      <w:r w:rsidRPr="0035333E">
        <w:rPr>
          <w:rFonts w:ascii="Tahoma" w:eastAsia="Tahoma" w:hAnsi="Tahoma" w:cs="Tahoma"/>
        </w:rPr>
        <w:t>może</w:t>
      </w:r>
      <w:r w:rsidRPr="0035333E">
        <w:rPr>
          <w:rFonts w:ascii="Tahoma" w:eastAsia="Tahoma" w:hAnsi="Tahoma" w:cs="Tahoma"/>
          <w:spacing w:val="7"/>
        </w:rPr>
        <w:t xml:space="preserve"> </w:t>
      </w:r>
      <w:r w:rsidRPr="0035333E">
        <w:rPr>
          <w:rFonts w:ascii="Tahoma" w:eastAsia="Tahoma" w:hAnsi="Tahoma" w:cs="Tahoma"/>
        </w:rPr>
        <w:t>pr</w:t>
      </w:r>
      <w:r w:rsidRPr="0035333E">
        <w:rPr>
          <w:rFonts w:ascii="Tahoma" w:eastAsia="Tahoma" w:hAnsi="Tahoma" w:cs="Tahoma"/>
          <w:spacing w:val="1"/>
        </w:rPr>
        <w:t>ze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</w:rPr>
        <w:t>roc</w:t>
      </w:r>
      <w:r w:rsidRPr="0035333E">
        <w:rPr>
          <w:rFonts w:ascii="Tahoma" w:eastAsia="Tahoma" w:hAnsi="Tahoma" w:cs="Tahoma"/>
          <w:spacing w:val="2"/>
        </w:rPr>
        <w:t>z</w:t>
      </w:r>
      <w:r w:rsidRPr="0035333E">
        <w:rPr>
          <w:rFonts w:ascii="Tahoma" w:eastAsia="Tahoma" w:hAnsi="Tahoma" w:cs="Tahoma"/>
          <w:spacing w:val="-1"/>
        </w:rPr>
        <w:t>y</w:t>
      </w:r>
      <w:r w:rsidRPr="0035333E">
        <w:rPr>
          <w:rFonts w:ascii="Tahoma" w:eastAsia="Tahoma" w:hAnsi="Tahoma" w:cs="Tahoma"/>
        </w:rPr>
        <w:t>ć</w:t>
      </w:r>
      <w:r w:rsidRPr="0035333E">
        <w:rPr>
          <w:rFonts w:ascii="Tahoma" w:eastAsia="Tahoma" w:hAnsi="Tahoma" w:cs="Tahoma"/>
          <w:spacing w:val="1"/>
        </w:rPr>
        <w:t xml:space="preserve"> </w:t>
      </w:r>
      <w:r w:rsidRPr="0035333E">
        <w:rPr>
          <w:rFonts w:ascii="Tahoma" w:eastAsia="Tahoma" w:hAnsi="Tahoma" w:cs="Tahoma"/>
        </w:rPr>
        <w:t>ł</w:t>
      </w:r>
      <w:r w:rsidRPr="0035333E">
        <w:rPr>
          <w:rFonts w:ascii="Tahoma" w:eastAsia="Tahoma" w:hAnsi="Tahoma" w:cs="Tahoma"/>
          <w:spacing w:val="1"/>
        </w:rPr>
        <w:t>ą</w:t>
      </w:r>
      <w:r w:rsidRPr="0035333E">
        <w:rPr>
          <w:rFonts w:ascii="Tahoma" w:eastAsia="Tahoma" w:hAnsi="Tahoma" w:cs="Tahoma"/>
          <w:spacing w:val="-1"/>
        </w:rPr>
        <w:t>c</w:t>
      </w:r>
      <w:r w:rsidRPr="0035333E">
        <w:rPr>
          <w:rFonts w:ascii="Tahoma" w:eastAsia="Tahoma" w:hAnsi="Tahoma" w:cs="Tahoma"/>
        </w:rPr>
        <w:t>znej</w:t>
      </w:r>
      <w:r w:rsidRPr="0035333E">
        <w:rPr>
          <w:rFonts w:ascii="Tahoma" w:eastAsia="Tahoma" w:hAnsi="Tahoma" w:cs="Tahoma"/>
          <w:spacing w:val="5"/>
        </w:rPr>
        <w:t xml:space="preserve"> 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</w:rPr>
        <w:t>oty</w:t>
      </w:r>
      <w:r w:rsidRPr="0035333E">
        <w:rPr>
          <w:rFonts w:ascii="Tahoma" w:eastAsia="Tahoma" w:hAnsi="Tahoma" w:cs="Tahoma"/>
          <w:spacing w:val="4"/>
        </w:rPr>
        <w:t xml:space="preserve"> 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  <w:spacing w:val="-1"/>
        </w:rPr>
        <w:t>y</w:t>
      </w:r>
      <w:r w:rsidRPr="0035333E">
        <w:rPr>
          <w:rFonts w:ascii="Tahoma" w:eastAsia="Tahoma" w:hAnsi="Tahoma" w:cs="Tahoma"/>
        </w:rPr>
        <w:t>d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t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</w:rPr>
        <w:t>ów</w:t>
      </w:r>
      <w:r w:rsidRPr="0035333E">
        <w:rPr>
          <w:rFonts w:ascii="Tahoma" w:eastAsia="Tahoma" w:hAnsi="Tahoma" w:cs="Tahoma"/>
          <w:spacing w:val="3"/>
        </w:rPr>
        <w:t xml:space="preserve"> </w:t>
      </w:r>
      <w:r w:rsidRPr="0035333E">
        <w:rPr>
          <w:rFonts w:ascii="Tahoma" w:eastAsia="Tahoma" w:hAnsi="Tahoma" w:cs="Tahoma"/>
          <w:spacing w:val="-1"/>
        </w:rPr>
        <w:t>kw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l</w:t>
      </w:r>
      <w:r w:rsidRPr="0035333E">
        <w:rPr>
          <w:rFonts w:ascii="Tahoma" w:eastAsia="Tahoma" w:hAnsi="Tahoma" w:cs="Tahoma"/>
          <w:spacing w:val="2"/>
        </w:rPr>
        <w:t>i</w:t>
      </w:r>
      <w:r w:rsidRPr="0035333E">
        <w:rPr>
          <w:rFonts w:ascii="Tahoma" w:eastAsia="Tahoma" w:hAnsi="Tahoma" w:cs="Tahoma"/>
          <w:spacing w:val="-1"/>
        </w:rPr>
        <w:t>f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</w:rPr>
        <w:t>o</w:t>
      </w:r>
      <w:r w:rsidRPr="0035333E">
        <w:rPr>
          <w:rFonts w:ascii="Tahoma" w:eastAsia="Tahoma" w:hAnsi="Tahoma" w:cs="Tahoma"/>
          <w:spacing w:val="-2"/>
        </w:rPr>
        <w:t>w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l</w:t>
      </w:r>
      <w:r w:rsidRPr="0035333E">
        <w:rPr>
          <w:rFonts w:ascii="Tahoma" w:eastAsia="Tahoma" w:hAnsi="Tahoma" w:cs="Tahoma"/>
          <w:spacing w:val="-1"/>
        </w:rPr>
        <w:t>nyc</w:t>
      </w:r>
      <w:r w:rsidRPr="0035333E">
        <w:rPr>
          <w:rFonts w:ascii="Tahoma" w:eastAsia="Tahoma" w:hAnsi="Tahoma" w:cs="Tahoma"/>
        </w:rPr>
        <w:t xml:space="preserve">h 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  <w:spacing w:val="-1"/>
        </w:rPr>
        <w:t>yn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  <w:spacing w:val="3"/>
        </w:rPr>
        <w:t>a</w:t>
      </w:r>
      <w:r w:rsidRPr="0035333E">
        <w:rPr>
          <w:rFonts w:ascii="Tahoma" w:eastAsia="Tahoma" w:hAnsi="Tahoma" w:cs="Tahoma"/>
          <w:spacing w:val="-1"/>
        </w:rPr>
        <w:t>j</w:t>
      </w:r>
      <w:r w:rsidRPr="0035333E">
        <w:rPr>
          <w:rFonts w:ascii="Tahoma" w:eastAsia="Tahoma" w:hAnsi="Tahoma" w:cs="Tahoma"/>
          <w:spacing w:val="1"/>
        </w:rPr>
        <w:t>ą</w:t>
      </w:r>
      <w:r w:rsidRPr="0035333E">
        <w:rPr>
          <w:rFonts w:ascii="Tahoma" w:eastAsia="Tahoma" w:hAnsi="Tahoma" w:cs="Tahoma"/>
          <w:spacing w:val="-1"/>
        </w:rPr>
        <w:t>c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>j z z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t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>rd</w:t>
      </w:r>
      <w:r w:rsidRPr="0035333E">
        <w:rPr>
          <w:rFonts w:ascii="Tahoma" w:eastAsia="Tahoma" w:hAnsi="Tahoma" w:cs="Tahoma"/>
          <w:spacing w:val="1"/>
        </w:rPr>
        <w:t>z</w:t>
      </w:r>
      <w:r w:rsidRPr="0035333E">
        <w:rPr>
          <w:rFonts w:ascii="Tahoma" w:eastAsia="Tahoma" w:hAnsi="Tahoma" w:cs="Tahoma"/>
        </w:rPr>
        <w:t>o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 xml:space="preserve">go 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2"/>
        </w:rPr>
        <w:t>o</w:t>
      </w:r>
      <w:r w:rsidRPr="0035333E">
        <w:rPr>
          <w:rFonts w:ascii="Tahoma" w:eastAsia="Tahoma" w:hAnsi="Tahoma" w:cs="Tahoma"/>
        </w:rPr>
        <w:t>s</w:t>
      </w:r>
      <w:r w:rsidRPr="0035333E">
        <w:rPr>
          <w:rFonts w:ascii="Tahoma" w:eastAsia="Tahoma" w:hAnsi="Tahoma" w:cs="Tahoma"/>
          <w:spacing w:val="1"/>
        </w:rPr>
        <w:t>k</w:t>
      </w:r>
      <w:r w:rsidRPr="0035333E">
        <w:rPr>
          <w:rFonts w:ascii="Tahoma" w:eastAsia="Tahoma" w:hAnsi="Tahoma" w:cs="Tahoma"/>
        </w:rPr>
        <w:t>u o d</w:t>
      </w:r>
      <w:r w:rsidRPr="0035333E">
        <w:rPr>
          <w:rFonts w:ascii="Tahoma" w:eastAsia="Tahoma" w:hAnsi="Tahoma" w:cs="Tahoma"/>
          <w:spacing w:val="2"/>
        </w:rPr>
        <w:t>o</w:t>
      </w:r>
      <w:r w:rsidRPr="0035333E">
        <w:rPr>
          <w:rFonts w:ascii="Tahoma" w:eastAsia="Tahoma" w:hAnsi="Tahoma" w:cs="Tahoma"/>
          <w:spacing w:val="-1"/>
        </w:rPr>
        <w:t>f</w:t>
      </w:r>
      <w:r w:rsidRPr="0035333E">
        <w:rPr>
          <w:rFonts w:ascii="Tahoma" w:eastAsia="Tahoma" w:hAnsi="Tahoma" w:cs="Tahoma"/>
          <w:spacing w:val="2"/>
        </w:rPr>
        <w:t>i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</w:rPr>
        <w:t>so</w:t>
      </w:r>
      <w:r w:rsidRPr="0035333E">
        <w:rPr>
          <w:rFonts w:ascii="Tahoma" w:eastAsia="Tahoma" w:hAnsi="Tahoma" w:cs="Tahoma"/>
          <w:spacing w:val="-2"/>
        </w:rPr>
        <w:t>w</w:t>
      </w:r>
      <w:r w:rsidRPr="0035333E">
        <w:rPr>
          <w:rFonts w:ascii="Tahoma" w:eastAsia="Tahoma" w:hAnsi="Tahoma" w:cs="Tahoma"/>
          <w:spacing w:val="1"/>
        </w:rPr>
        <w:t>an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 xml:space="preserve"> </w:t>
      </w:r>
      <w:r w:rsidR="00852BDF" w:rsidRPr="0035333E">
        <w:rPr>
          <w:rFonts w:ascii="Tahoma" w:eastAsia="Tahoma" w:hAnsi="Tahoma" w:cs="Tahoma"/>
        </w:rPr>
        <w:t>oraz</w:t>
      </w:r>
      <w:r w:rsidRPr="0035333E">
        <w:rPr>
          <w:rFonts w:ascii="Tahoma" w:eastAsia="Tahoma" w:hAnsi="Tahoma" w:cs="Tahoma"/>
        </w:rPr>
        <w:t xml:space="preserve"> zobo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1"/>
        </w:rPr>
        <w:t>ą</w:t>
      </w:r>
      <w:r w:rsidRPr="0035333E">
        <w:rPr>
          <w:rFonts w:ascii="Tahoma" w:eastAsia="Tahoma" w:hAnsi="Tahoma" w:cs="Tahoma"/>
        </w:rPr>
        <w:t>zu</w:t>
      </w:r>
      <w:r w:rsidRPr="0035333E">
        <w:rPr>
          <w:rFonts w:ascii="Tahoma" w:eastAsia="Tahoma" w:hAnsi="Tahoma" w:cs="Tahoma"/>
          <w:spacing w:val="-1"/>
        </w:rPr>
        <w:t>j</w:t>
      </w:r>
      <w:r w:rsidRPr="0035333E">
        <w:rPr>
          <w:rFonts w:ascii="Tahoma" w:eastAsia="Tahoma" w:hAnsi="Tahoma" w:cs="Tahoma"/>
        </w:rPr>
        <w:t>e się</w:t>
      </w:r>
      <w:r w:rsidR="00795A40" w:rsidRPr="0035333E">
        <w:rPr>
          <w:rFonts w:ascii="Tahoma" w:eastAsia="Tahoma" w:hAnsi="Tahoma" w:cs="Tahoma"/>
        </w:rPr>
        <w:t xml:space="preserve"> </w:t>
      </w:r>
      <w:r w:rsidRPr="0035333E">
        <w:rPr>
          <w:rFonts w:ascii="Tahoma" w:eastAsia="Tahoma" w:hAnsi="Tahoma" w:cs="Tahoma"/>
        </w:rPr>
        <w:t>do</w:t>
      </w:r>
      <w:r w:rsidRPr="0035333E">
        <w:rPr>
          <w:rFonts w:ascii="Tahoma" w:eastAsia="Tahoma" w:hAnsi="Tahoma" w:cs="Tahoma"/>
          <w:spacing w:val="-2"/>
        </w:rPr>
        <w:t xml:space="preserve"> </w:t>
      </w:r>
      <w:r w:rsidRPr="0035333E">
        <w:rPr>
          <w:rFonts w:ascii="Tahoma" w:eastAsia="Tahoma" w:hAnsi="Tahoma" w:cs="Tahoma"/>
        </w:rPr>
        <w:t>prz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>strz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>g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</w:rPr>
        <w:t>ia</w:t>
      </w:r>
      <w:r w:rsidRPr="0035333E">
        <w:rPr>
          <w:rFonts w:ascii="Tahoma" w:eastAsia="Tahoma" w:hAnsi="Tahoma" w:cs="Tahoma"/>
          <w:spacing w:val="-12"/>
        </w:rPr>
        <w:t xml:space="preserve"> </w:t>
      </w:r>
      <w:r w:rsidRPr="0035333E">
        <w:rPr>
          <w:rFonts w:ascii="Tahoma" w:eastAsia="Tahoma" w:hAnsi="Tahoma" w:cs="Tahoma"/>
        </w:rPr>
        <w:t>limitów</w:t>
      </w:r>
      <w:r w:rsidRPr="0035333E">
        <w:rPr>
          <w:rFonts w:ascii="Tahoma" w:eastAsia="Tahoma" w:hAnsi="Tahoma" w:cs="Tahoma"/>
          <w:spacing w:val="-6"/>
        </w:rPr>
        <w:t xml:space="preserve"> 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  <w:spacing w:val="-1"/>
        </w:rPr>
        <w:t>y</w:t>
      </w:r>
      <w:r w:rsidRPr="0035333E">
        <w:rPr>
          <w:rFonts w:ascii="Tahoma" w:eastAsia="Tahoma" w:hAnsi="Tahoma" w:cs="Tahoma"/>
        </w:rPr>
        <w:t>d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t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</w:rPr>
        <w:t>ów</w:t>
      </w:r>
      <w:r w:rsidRPr="0035333E">
        <w:rPr>
          <w:rFonts w:ascii="Tahoma" w:eastAsia="Tahoma" w:hAnsi="Tahoma" w:cs="Tahoma"/>
          <w:spacing w:val="-9"/>
        </w:rPr>
        <w:t xml:space="preserve"> </w:t>
      </w:r>
      <w:r w:rsidRPr="0035333E">
        <w:rPr>
          <w:rFonts w:ascii="Tahoma" w:eastAsia="Tahoma" w:hAnsi="Tahoma" w:cs="Tahoma"/>
          <w:spacing w:val="1"/>
        </w:rPr>
        <w:t>w</w:t>
      </w:r>
      <w:r w:rsidRPr="0035333E">
        <w:rPr>
          <w:rFonts w:ascii="Tahoma" w:eastAsia="Tahoma" w:hAnsi="Tahoma" w:cs="Tahoma"/>
          <w:spacing w:val="-1"/>
        </w:rPr>
        <w:t>yk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z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  <w:spacing w:val="-1"/>
        </w:rPr>
        <w:t>nyc</w:t>
      </w:r>
      <w:r w:rsidRPr="0035333E">
        <w:rPr>
          <w:rFonts w:ascii="Tahoma" w:eastAsia="Tahoma" w:hAnsi="Tahoma" w:cs="Tahoma"/>
        </w:rPr>
        <w:t>h</w:t>
      </w:r>
      <w:r w:rsidRPr="0035333E">
        <w:rPr>
          <w:rFonts w:ascii="Tahoma" w:eastAsia="Tahoma" w:hAnsi="Tahoma" w:cs="Tahoma"/>
          <w:spacing w:val="-12"/>
        </w:rPr>
        <w:t xml:space="preserve"> </w:t>
      </w:r>
      <w:r w:rsidRPr="0035333E">
        <w:rPr>
          <w:rFonts w:ascii="Tahoma" w:eastAsia="Tahoma" w:hAnsi="Tahoma" w:cs="Tahoma"/>
        </w:rPr>
        <w:t xml:space="preserve">w </w:t>
      </w:r>
      <w:r w:rsidRPr="0035333E">
        <w:rPr>
          <w:rFonts w:ascii="Tahoma" w:eastAsia="Tahoma" w:hAnsi="Tahoma" w:cs="Tahoma"/>
          <w:spacing w:val="2"/>
        </w:rPr>
        <w:t>o</w:t>
      </w:r>
      <w:r w:rsidRPr="0035333E">
        <w:rPr>
          <w:rFonts w:ascii="Tahoma" w:eastAsia="Tahoma" w:hAnsi="Tahoma" w:cs="Tahoma"/>
        </w:rPr>
        <w:t>dniesi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  <w:spacing w:val="2"/>
        </w:rPr>
        <w:t>i</w:t>
      </w:r>
      <w:r w:rsidRPr="0035333E">
        <w:rPr>
          <w:rFonts w:ascii="Tahoma" w:eastAsia="Tahoma" w:hAnsi="Tahoma" w:cs="Tahoma"/>
        </w:rPr>
        <w:t>u</w:t>
      </w:r>
      <w:r w:rsidRPr="0035333E">
        <w:rPr>
          <w:rFonts w:ascii="Tahoma" w:eastAsia="Tahoma" w:hAnsi="Tahoma" w:cs="Tahoma"/>
          <w:spacing w:val="-10"/>
        </w:rPr>
        <w:t xml:space="preserve"> </w:t>
      </w:r>
      <w:r w:rsidRPr="0035333E">
        <w:rPr>
          <w:rFonts w:ascii="Tahoma" w:eastAsia="Tahoma" w:hAnsi="Tahoma" w:cs="Tahoma"/>
        </w:rPr>
        <w:t>do</w:t>
      </w:r>
      <w:r w:rsidRPr="0035333E">
        <w:rPr>
          <w:rFonts w:ascii="Tahoma" w:eastAsia="Tahoma" w:hAnsi="Tahoma" w:cs="Tahoma"/>
          <w:spacing w:val="-2"/>
        </w:rPr>
        <w:t xml:space="preserve"> </w:t>
      </w:r>
      <w:r w:rsidRPr="0035333E">
        <w:rPr>
          <w:rFonts w:ascii="Tahoma" w:eastAsia="Tahoma" w:hAnsi="Tahoma" w:cs="Tahoma"/>
          <w:spacing w:val="-1"/>
        </w:rPr>
        <w:t>k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żd</w:t>
      </w:r>
      <w:r w:rsidRPr="0035333E">
        <w:rPr>
          <w:rFonts w:ascii="Tahoma" w:eastAsia="Tahoma" w:hAnsi="Tahoma" w:cs="Tahoma"/>
          <w:spacing w:val="1"/>
        </w:rPr>
        <w:t>e</w:t>
      </w:r>
      <w:r w:rsidRPr="0035333E">
        <w:rPr>
          <w:rFonts w:ascii="Tahoma" w:eastAsia="Tahoma" w:hAnsi="Tahoma" w:cs="Tahoma"/>
        </w:rPr>
        <w:t>go</w:t>
      </w:r>
      <w:r w:rsidRPr="0035333E">
        <w:rPr>
          <w:rFonts w:ascii="Tahoma" w:eastAsia="Tahoma" w:hAnsi="Tahoma" w:cs="Tahoma"/>
          <w:spacing w:val="-5"/>
        </w:rPr>
        <w:t xml:space="preserve"> </w:t>
      </w:r>
      <w:r w:rsidRPr="0035333E">
        <w:rPr>
          <w:rFonts w:ascii="Tahoma" w:eastAsia="Tahoma" w:hAnsi="Tahoma" w:cs="Tahoma"/>
        </w:rPr>
        <w:t>z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</w:rPr>
        <w:t>d</w:t>
      </w:r>
      <w:r w:rsidRPr="0035333E">
        <w:rPr>
          <w:rFonts w:ascii="Tahoma" w:eastAsia="Tahoma" w:hAnsi="Tahoma" w:cs="Tahoma"/>
          <w:spacing w:val="1"/>
        </w:rPr>
        <w:t>a</w:t>
      </w:r>
      <w:r w:rsidRPr="0035333E">
        <w:rPr>
          <w:rFonts w:ascii="Tahoma" w:eastAsia="Tahoma" w:hAnsi="Tahoma" w:cs="Tahoma"/>
          <w:spacing w:val="-1"/>
        </w:rPr>
        <w:t>n</w:t>
      </w:r>
      <w:r w:rsidRPr="0035333E">
        <w:rPr>
          <w:rFonts w:ascii="Tahoma" w:eastAsia="Tahoma" w:hAnsi="Tahoma" w:cs="Tahoma"/>
        </w:rPr>
        <w:t>i</w:t>
      </w:r>
      <w:r w:rsidRPr="0035333E">
        <w:rPr>
          <w:rFonts w:ascii="Tahoma" w:eastAsia="Tahoma" w:hAnsi="Tahoma" w:cs="Tahoma"/>
          <w:spacing w:val="1"/>
        </w:rPr>
        <w:t>a</w:t>
      </w:r>
      <w:r w:rsidR="00852BDF" w:rsidRPr="0035333E">
        <w:rPr>
          <w:rFonts w:ascii="Tahoma" w:eastAsia="Tahoma" w:hAnsi="Tahoma" w:cs="Tahoma"/>
          <w:spacing w:val="1"/>
        </w:rPr>
        <w:t>,</w:t>
      </w:r>
      <w:r w:rsidR="00852BDF" w:rsidRPr="0035333E">
        <w:rPr>
          <w:rFonts w:ascii="Tahoma" w:eastAsia="Tahoma" w:hAnsi="Tahoma" w:cs="Tahoma"/>
        </w:rPr>
        <w:t xml:space="preserve"> z zastrzeżeniem </w:t>
      </w:r>
      <w:r w:rsidR="00852BDF" w:rsidRPr="0035333E">
        <w:rPr>
          <w:rFonts w:ascii="Tahoma" w:eastAsia="Tahoma" w:hAnsi="Tahoma" w:cs="Tahoma"/>
          <w:position w:val="-1"/>
        </w:rPr>
        <w:t>§ 3</w:t>
      </w:r>
      <w:r w:rsidR="00887652">
        <w:rPr>
          <w:rFonts w:ascii="Tahoma" w:eastAsia="Tahoma" w:hAnsi="Tahoma" w:cs="Tahoma"/>
          <w:position w:val="-1"/>
        </w:rPr>
        <w:t>1</w:t>
      </w:r>
      <w:r w:rsidR="00852BDF" w:rsidRPr="0035333E">
        <w:rPr>
          <w:rFonts w:ascii="Tahoma" w:eastAsia="Tahoma" w:hAnsi="Tahoma" w:cs="Tahoma"/>
          <w:position w:val="-1"/>
        </w:rPr>
        <w:t xml:space="preserve"> ust. 2 i 3.</w:t>
      </w:r>
      <w:r w:rsidR="00852BDF" w:rsidRPr="0035333E">
        <w:rPr>
          <w:rFonts w:ascii="Tahoma" w:eastAsia="Tahoma" w:hAnsi="Tahoma" w:cs="Tahoma"/>
        </w:rPr>
        <w:t xml:space="preserve"> </w:t>
      </w:r>
    </w:p>
    <w:p w14:paraId="75614A0E" w14:textId="77777777" w:rsidR="004D601D" w:rsidRPr="001A21E8" w:rsidRDefault="004D601D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oraz Partnerzy</w:t>
      </w:r>
      <w:r w:rsidR="00BF79AA" w:rsidRPr="001A21E8">
        <w:rPr>
          <w:rStyle w:val="Odwoanieprzypisudolnego"/>
          <w:rFonts w:ascii="Tahoma" w:eastAsia="Tahoma" w:hAnsi="Tahoma" w:cs="Tahoma"/>
        </w:rPr>
        <w:footnoteReference w:id="27"/>
      </w:r>
      <w:r w:rsidRPr="001A21E8">
        <w:rPr>
          <w:rFonts w:ascii="Tahoma" w:eastAsia="Tahoma" w:hAnsi="Tahoma" w:cs="Tahoma"/>
        </w:rPr>
        <w:t xml:space="preserve"> mają prawo do ponoszenia wydatków po okresie realizacji projektu, jednak nie dłużej niż do 31 grudnia 2023r., pod warunkiem, że wydatki te dotyczą okresu realizacji projektu oraz zostaną uwzględnione w końcowym wniosku o płatność.</w:t>
      </w:r>
    </w:p>
    <w:p w14:paraId="30630268" w14:textId="77777777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rozli</w:t>
      </w:r>
      <w:r w:rsidRPr="001A21E8">
        <w:rPr>
          <w:rFonts w:ascii="Tahoma" w:eastAsia="Tahoma" w:hAnsi="Tahoma" w:cs="Tahoma"/>
          <w:spacing w:val="2"/>
        </w:rPr>
        <w:t>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ze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61602B6B" w14:textId="39EB7FA8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1"/>
        </w:rPr>
        <w:t>on</w:t>
      </w:r>
      <w:r w:rsidRPr="001A21E8">
        <w:rPr>
          <w:rFonts w:ascii="Tahoma" w:eastAsia="Tahoma" w:hAnsi="Tahoma" w:cs="Tahoma"/>
        </w:rPr>
        <w:t>e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góło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budż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zpośr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ń</w:t>
      </w:r>
      <w:r w:rsidR="008C1063"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nie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dne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osią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celów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="0003135B" w:rsidRPr="001A21E8">
        <w:rPr>
          <w:rFonts w:ascii="Tahoma" w:eastAsia="Tahoma" w:hAnsi="Tahoma" w:cs="Tahoma"/>
          <w:spacing w:val="1"/>
        </w:rPr>
        <w:t>u, z uwzględnieniem</w:t>
      </w:r>
      <w:r w:rsidR="008C1063" w:rsidRPr="001A21E8">
        <w:rPr>
          <w:rFonts w:ascii="Tahoma" w:eastAsia="Tahoma" w:hAnsi="Tahoma" w:cs="Tahoma"/>
          <w:spacing w:val="1"/>
        </w:rPr>
        <w:t xml:space="preserve"> zapisów § </w:t>
      </w:r>
      <w:r w:rsidR="0003135B" w:rsidRPr="001A21E8">
        <w:rPr>
          <w:rFonts w:ascii="Tahoma" w:eastAsia="Tahoma" w:hAnsi="Tahoma" w:cs="Tahoma"/>
          <w:spacing w:val="1"/>
        </w:rPr>
        <w:t>3</w:t>
      </w:r>
      <w:r w:rsidR="00887652">
        <w:rPr>
          <w:rFonts w:ascii="Tahoma" w:eastAsia="Tahoma" w:hAnsi="Tahoma" w:cs="Tahoma"/>
          <w:spacing w:val="1"/>
        </w:rPr>
        <w:t>1</w:t>
      </w:r>
      <w:r w:rsidR="0003135B" w:rsidRPr="001A21E8">
        <w:rPr>
          <w:rFonts w:ascii="Tahoma" w:eastAsia="Tahoma" w:hAnsi="Tahoma" w:cs="Tahoma"/>
          <w:spacing w:val="1"/>
        </w:rPr>
        <w:t>.</w:t>
      </w:r>
    </w:p>
    <w:p w14:paraId="416E8754" w14:textId="77777777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otę </w:t>
      </w:r>
      <w:r w:rsidR="002101FB">
        <w:rPr>
          <w:rFonts w:ascii="Tahoma" w:eastAsia="Tahoma" w:hAnsi="Tahoma" w:cs="Tahoma"/>
          <w:spacing w:val="1"/>
        </w:rPr>
        <w:t xml:space="preserve">inną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iż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a to z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u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śli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 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="00061EA7" w:rsidRPr="001A21E8">
        <w:rPr>
          <w:rFonts w:ascii="Tahoma" w:eastAsia="Tahoma" w:hAnsi="Tahoma" w:cs="Tahoma"/>
          <w:spacing w:val="-1"/>
        </w:rPr>
        <w:t>zaakceptowana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środki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="00775C39" w:rsidRPr="001A21E8">
        <w:rPr>
          <w:rFonts w:ascii="Tahoma" w:eastAsia="Tahoma" w:hAnsi="Tahoma" w:cs="Tahoma"/>
          <w:spacing w:val="-11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.</w:t>
      </w:r>
    </w:p>
    <w:p w14:paraId="484A8B17" w14:textId="5BA100DA" w:rsidR="00942F4E" w:rsidRPr="001A21E8" w:rsidRDefault="00852BDF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</w:t>
      </w:r>
      <w:r w:rsidR="0061120F"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</w:rPr>
        <w:t xml:space="preserve"> w porozumieniu z </w:t>
      </w:r>
      <w:r w:rsidR="0061120F" w:rsidRPr="001A21E8">
        <w:rPr>
          <w:rFonts w:ascii="Tahoma" w:eastAsia="Tahoma" w:hAnsi="Tahoma" w:cs="Tahoma"/>
        </w:rPr>
        <w:t>IZ,</w:t>
      </w:r>
      <w:r w:rsidRPr="001A21E8">
        <w:rPr>
          <w:rFonts w:ascii="Tahoma" w:eastAsia="Tahoma" w:hAnsi="Tahoma" w:cs="Tahoma"/>
        </w:rPr>
        <w:t xml:space="preserve"> może dokonywać zmian (aktualizacji) harmonogramu płatności. </w:t>
      </w:r>
      <w:r w:rsidR="00280ADA" w:rsidRPr="001A21E8">
        <w:rPr>
          <w:rFonts w:ascii="Tahoma" w:eastAsia="Tahoma" w:hAnsi="Tahoma" w:cs="Tahoma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żda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ogr</w:t>
      </w:r>
      <w:r w:rsidR="00280ADA" w:rsidRPr="001A21E8">
        <w:rPr>
          <w:rFonts w:ascii="Tahoma" w:eastAsia="Tahoma" w:hAnsi="Tahoma" w:cs="Tahoma"/>
          <w:spacing w:val="4"/>
        </w:rPr>
        <w:t>a</w:t>
      </w:r>
      <w:r w:rsidR="00280ADA" w:rsidRPr="001A21E8">
        <w:rPr>
          <w:rFonts w:ascii="Tahoma" w:eastAsia="Tahoma" w:hAnsi="Tahoma" w:cs="Tahoma"/>
        </w:rPr>
        <w:t>mu 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ga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kc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ta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tóra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3"/>
        </w:rPr>
        <w:t>z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je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b/>
        </w:rPr>
        <w:t>t</w:t>
      </w:r>
      <w:r w:rsidR="00280ADA" w:rsidRPr="001A21E8">
        <w:rPr>
          <w:rFonts w:ascii="Tahoma" w:eastAsia="Tahoma" w:hAnsi="Tahoma" w:cs="Tahoma"/>
          <w:b/>
          <w:spacing w:val="1"/>
        </w:rPr>
        <w:t>e</w:t>
      </w:r>
      <w:r w:rsidR="00280ADA" w:rsidRPr="001A21E8">
        <w:rPr>
          <w:rFonts w:ascii="Tahoma" w:eastAsia="Tahoma" w:hAnsi="Tahoma" w:cs="Tahoma"/>
          <w:b/>
        </w:rPr>
        <w:t>r</w:t>
      </w:r>
      <w:r w:rsidR="00280ADA" w:rsidRPr="001A21E8">
        <w:rPr>
          <w:rFonts w:ascii="Tahoma" w:eastAsia="Tahoma" w:hAnsi="Tahoma" w:cs="Tahoma"/>
          <w:b/>
          <w:spacing w:val="1"/>
        </w:rPr>
        <w:t>m</w:t>
      </w:r>
      <w:r w:rsidR="00280ADA" w:rsidRPr="001A21E8">
        <w:rPr>
          <w:rFonts w:ascii="Tahoma" w:eastAsia="Tahoma" w:hAnsi="Tahoma" w:cs="Tahoma"/>
          <w:b/>
        </w:rPr>
        <w:t>i</w:t>
      </w:r>
      <w:r w:rsidR="00280ADA" w:rsidRPr="001A21E8">
        <w:rPr>
          <w:rFonts w:ascii="Tahoma" w:eastAsia="Tahoma" w:hAnsi="Tahoma" w:cs="Tahoma"/>
          <w:b/>
          <w:spacing w:val="-1"/>
        </w:rPr>
        <w:t>n</w:t>
      </w:r>
      <w:r w:rsidR="00280ADA" w:rsidRPr="001A21E8">
        <w:rPr>
          <w:rFonts w:ascii="Tahoma" w:eastAsia="Tahoma" w:hAnsi="Tahoma" w:cs="Tahoma"/>
          <w:b/>
        </w:rPr>
        <w:t>ie</w:t>
      </w:r>
      <w:r w:rsidR="00280ADA" w:rsidRPr="001A21E8">
        <w:rPr>
          <w:rFonts w:ascii="Tahoma" w:eastAsia="Tahoma" w:hAnsi="Tahoma" w:cs="Tahoma"/>
          <w:b/>
          <w:spacing w:val="7"/>
        </w:rPr>
        <w:t xml:space="preserve"> </w:t>
      </w:r>
      <w:r w:rsidR="00280ADA" w:rsidRPr="001A21E8">
        <w:rPr>
          <w:rFonts w:ascii="Tahoma" w:eastAsia="Tahoma" w:hAnsi="Tahoma" w:cs="Tahoma"/>
          <w:b/>
          <w:spacing w:val="-1"/>
        </w:rPr>
        <w:t>1</w:t>
      </w:r>
      <w:r w:rsidR="00280ADA" w:rsidRPr="001A21E8">
        <w:rPr>
          <w:rFonts w:ascii="Tahoma" w:eastAsia="Tahoma" w:hAnsi="Tahoma" w:cs="Tahoma"/>
          <w:b/>
        </w:rPr>
        <w:t>0 dn</w:t>
      </w:r>
      <w:r w:rsidR="00280ADA" w:rsidRPr="001A21E8">
        <w:rPr>
          <w:rFonts w:ascii="Tahoma" w:eastAsia="Tahoma" w:hAnsi="Tahoma" w:cs="Tahoma"/>
          <w:b/>
          <w:spacing w:val="2"/>
        </w:rPr>
        <w:t>i</w:t>
      </w:r>
      <w:r w:rsidR="00454A7F" w:rsidRPr="00521B1F">
        <w:rPr>
          <w:rStyle w:val="Odwoanieprzypisudolnego"/>
          <w:rFonts w:ascii="Tahoma" w:eastAsia="Tahoma" w:hAnsi="Tahoma" w:cs="Tahoma"/>
          <w:spacing w:val="2"/>
        </w:rPr>
        <w:footnoteReference w:id="28"/>
      </w:r>
      <w:r w:rsidR="00280ADA" w:rsidRPr="001A21E8">
        <w:rPr>
          <w:rFonts w:ascii="Tahoma" w:eastAsia="Tahoma" w:hAnsi="Tahoma" w:cs="Tahoma"/>
          <w:b/>
          <w:position w:val="9"/>
          <w:sz w:val="13"/>
          <w:szCs w:val="13"/>
        </w:rPr>
        <w:t xml:space="preserve"> </w:t>
      </w:r>
      <w:r w:rsidR="00280ADA" w:rsidRPr="001A21E8">
        <w:rPr>
          <w:rFonts w:ascii="Tahoma" w:eastAsia="Tahoma" w:hAnsi="Tahoma" w:cs="Tahoma"/>
          <w:b/>
        </w:rPr>
        <w:t>roboc</w:t>
      </w:r>
      <w:r w:rsidR="00280ADA" w:rsidRPr="001A21E8">
        <w:rPr>
          <w:rFonts w:ascii="Tahoma" w:eastAsia="Tahoma" w:hAnsi="Tahoma" w:cs="Tahoma"/>
          <w:b/>
          <w:spacing w:val="2"/>
        </w:rPr>
        <w:t>z</w:t>
      </w:r>
      <w:r w:rsidR="00280ADA" w:rsidRPr="001A21E8">
        <w:rPr>
          <w:rFonts w:ascii="Tahoma" w:eastAsia="Tahoma" w:hAnsi="Tahoma" w:cs="Tahoma"/>
          <w:b/>
          <w:spacing w:val="-1"/>
        </w:rPr>
        <w:t>y</w:t>
      </w:r>
      <w:r w:rsidR="00280ADA" w:rsidRPr="001A21E8">
        <w:rPr>
          <w:rFonts w:ascii="Tahoma" w:eastAsia="Tahoma" w:hAnsi="Tahoma" w:cs="Tahoma"/>
          <w:b/>
          <w:spacing w:val="2"/>
        </w:rPr>
        <w:t>c</w:t>
      </w:r>
      <w:r w:rsidR="00280ADA" w:rsidRPr="001A21E8">
        <w:rPr>
          <w:rFonts w:ascii="Tahoma" w:eastAsia="Tahoma" w:hAnsi="Tahoma" w:cs="Tahoma"/>
          <w:b/>
        </w:rPr>
        <w:t>h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</w:rPr>
        <w:t>od</w:t>
      </w:r>
      <w:r w:rsidR="00280ADA" w:rsidRPr="001A21E8">
        <w:rPr>
          <w:rFonts w:ascii="Tahoma" w:eastAsia="Tahoma" w:hAnsi="Tahoma" w:cs="Tahoma"/>
          <w:spacing w:val="24"/>
        </w:rPr>
        <w:t xml:space="preserve"> </w:t>
      </w:r>
      <w:r w:rsidR="00280ADA" w:rsidRPr="001A21E8">
        <w:rPr>
          <w:rFonts w:ascii="Tahoma" w:eastAsia="Tahoma" w:hAnsi="Tahoma" w:cs="Tahoma"/>
        </w:rPr>
        <w:t>dnia</w:t>
      </w:r>
      <w:r w:rsidR="00775C39" w:rsidRPr="001A21E8">
        <w:rPr>
          <w:rFonts w:ascii="Tahoma" w:eastAsia="Tahoma" w:hAnsi="Tahoma" w:cs="Tahoma"/>
          <w:spacing w:val="23"/>
        </w:rPr>
        <w:t xml:space="preserve"> </w:t>
      </w:r>
      <w:r w:rsidR="00061EA7" w:rsidRPr="001A21E8">
        <w:rPr>
          <w:rFonts w:ascii="Tahoma" w:eastAsia="Tahoma" w:hAnsi="Tahoma" w:cs="Tahoma"/>
          <w:spacing w:val="1"/>
        </w:rPr>
        <w:t>jej otrzymania</w:t>
      </w:r>
      <w:r w:rsidR="00280ADA" w:rsidRPr="001A21E8">
        <w:rPr>
          <w:rFonts w:ascii="Tahoma" w:eastAsia="Tahoma" w:hAnsi="Tahoma" w:cs="Tahoma"/>
        </w:rPr>
        <w:t>.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D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mom</w:t>
      </w:r>
      <w:r w:rsidR="00280ADA" w:rsidRPr="001A21E8">
        <w:rPr>
          <w:rFonts w:ascii="Tahoma" w:eastAsia="Tahoma" w:hAnsi="Tahoma" w:cs="Tahoma"/>
          <w:spacing w:val="4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tu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ak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ta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j</w:t>
      </w:r>
      <w:r w:rsidR="00280ADA" w:rsidRPr="001A21E8">
        <w:rPr>
          <w:rFonts w:ascii="Tahoma" w:eastAsia="Tahoma" w:hAnsi="Tahoma" w:cs="Tahoma"/>
        </w:rPr>
        <w:t xml:space="preserve">i 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ogr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3"/>
        </w:rPr>
        <w:t>m</w:t>
      </w:r>
      <w:r w:rsidR="00280ADA" w:rsidRPr="001A21E8">
        <w:rPr>
          <w:rFonts w:ascii="Tahoma" w:eastAsia="Tahoma" w:hAnsi="Tahoma" w:cs="Tahoma"/>
        </w:rPr>
        <w:t>u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"/>
        </w:rPr>
        <w:t>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i,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bo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-1"/>
        </w:rPr>
        <w:t xml:space="preserve"> 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7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"/>
        </w:rPr>
        <w:t>g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2"/>
        </w:rPr>
        <w:t>n</w:t>
      </w:r>
      <w:r w:rsidR="00280ADA" w:rsidRPr="001A21E8">
        <w:rPr>
          <w:rFonts w:ascii="Tahoma" w:eastAsia="Tahoma" w:hAnsi="Tahoma" w:cs="Tahoma"/>
        </w:rPr>
        <w:t>io z</w:t>
      </w:r>
      <w:r w:rsidR="00280ADA" w:rsidRPr="001A21E8">
        <w:rPr>
          <w:rFonts w:ascii="Tahoma" w:eastAsia="Tahoma" w:hAnsi="Tahoma" w:cs="Tahoma"/>
          <w:spacing w:val="4"/>
        </w:rPr>
        <w:t>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z I</w:t>
      </w:r>
      <w:r w:rsidR="00280ADA" w:rsidRPr="001A21E8">
        <w:rPr>
          <w:rFonts w:ascii="Tahoma" w:eastAsia="Tahoma" w:hAnsi="Tahoma" w:cs="Tahoma"/>
          <w:spacing w:val="-1"/>
        </w:rPr>
        <w:t>Z</w:t>
      </w:r>
      <w:r w:rsidR="00280ADA" w:rsidRPr="001A21E8">
        <w:rPr>
          <w:rFonts w:ascii="Tahoma" w:eastAsia="Tahoma" w:hAnsi="Tahoma" w:cs="Tahoma"/>
        </w:rPr>
        <w:t>.</w:t>
      </w:r>
      <w:r w:rsidR="00BB5A67" w:rsidRPr="001A21E8">
        <w:rPr>
          <w:rFonts w:ascii="Tahoma" w:eastAsia="Tahoma" w:hAnsi="Tahoma" w:cs="Tahoma"/>
        </w:rPr>
        <w:t xml:space="preserve"> Zmiana ta nie wymaga </w:t>
      </w:r>
      <w:r w:rsidR="006A1681">
        <w:rPr>
          <w:rFonts w:ascii="Tahoma" w:eastAsia="Tahoma" w:hAnsi="Tahoma" w:cs="Tahoma"/>
        </w:rPr>
        <w:t>zmiany</w:t>
      </w:r>
      <w:r w:rsidR="006A1681" w:rsidRPr="001A21E8">
        <w:rPr>
          <w:rFonts w:ascii="Tahoma" w:eastAsia="Tahoma" w:hAnsi="Tahoma" w:cs="Tahoma"/>
        </w:rPr>
        <w:t xml:space="preserve"> </w:t>
      </w:r>
      <w:r w:rsidR="00D15C17" w:rsidRPr="001A21E8">
        <w:rPr>
          <w:rFonts w:ascii="Tahoma" w:eastAsia="Tahoma" w:hAnsi="Tahoma" w:cs="Tahoma"/>
        </w:rPr>
        <w:t>Decyzji</w:t>
      </w:r>
      <w:r w:rsidR="00BB5A67" w:rsidRPr="001A21E8">
        <w:rPr>
          <w:rFonts w:ascii="Tahoma" w:eastAsia="Tahoma" w:hAnsi="Tahoma" w:cs="Tahoma"/>
        </w:rPr>
        <w:t>.</w:t>
      </w:r>
    </w:p>
    <w:p w14:paraId="5B09735C" w14:textId="0A4487FC" w:rsidR="00942F4E" w:rsidRPr="0048265E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8265E">
        <w:rPr>
          <w:rFonts w:ascii="Tahoma" w:eastAsia="Tahoma" w:hAnsi="Tahoma" w:cs="Tahoma"/>
        </w:rPr>
        <w:t>B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  <w:spacing w:val="-1"/>
        </w:rPr>
        <w:t>f</w:t>
      </w:r>
      <w:r w:rsidRPr="0048265E">
        <w:rPr>
          <w:rFonts w:ascii="Tahoma" w:eastAsia="Tahoma" w:hAnsi="Tahoma" w:cs="Tahoma"/>
        </w:rPr>
        <w:t>i</w:t>
      </w:r>
      <w:r w:rsidRPr="0048265E">
        <w:rPr>
          <w:rFonts w:ascii="Tahoma" w:eastAsia="Tahoma" w:hAnsi="Tahoma" w:cs="Tahoma"/>
          <w:spacing w:val="2"/>
        </w:rPr>
        <w:t>c</w:t>
      </w:r>
      <w:r w:rsidRPr="0048265E">
        <w:rPr>
          <w:rFonts w:ascii="Tahoma" w:eastAsia="Tahoma" w:hAnsi="Tahoma" w:cs="Tahoma"/>
          <w:spacing w:val="-1"/>
        </w:rPr>
        <w:t>j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 xml:space="preserve">t </w:t>
      </w:r>
      <w:r w:rsidRPr="0048265E">
        <w:rPr>
          <w:rFonts w:ascii="Tahoma" w:eastAsia="Tahoma" w:hAnsi="Tahoma" w:cs="Tahoma"/>
          <w:spacing w:val="-1"/>
        </w:rPr>
        <w:t>j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st</w:t>
      </w:r>
      <w:r w:rsidRPr="0048265E">
        <w:rPr>
          <w:rFonts w:ascii="Tahoma" w:eastAsia="Tahoma" w:hAnsi="Tahoma" w:cs="Tahoma"/>
          <w:spacing w:val="2"/>
        </w:rPr>
        <w:t xml:space="preserve"> </w:t>
      </w:r>
      <w:r w:rsidRPr="0048265E">
        <w:rPr>
          <w:rFonts w:ascii="Tahoma" w:eastAsia="Tahoma" w:hAnsi="Tahoma" w:cs="Tahoma"/>
        </w:rPr>
        <w:t>zobo</w:t>
      </w:r>
      <w:r w:rsidRPr="0048265E">
        <w:rPr>
          <w:rFonts w:ascii="Tahoma" w:eastAsia="Tahoma" w:hAnsi="Tahoma" w:cs="Tahoma"/>
          <w:spacing w:val="1"/>
        </w:rPr>
        <w:t>w</w:t>
      </w:r>
      <w:r w:rsidRPr="0048265E">
        <w:rPr>
          <w:rFonts w:ascii="Tahoma" w:eastAsia="Tahoma" w:hAnsi="Tahoma" w:cs="Tahoma"/>
        </w:rPr>
        <w:t>i</w:t>
      </w:r>
      <w:r w:rsidRPr="0048265E">
        <w:rPr>
          <w:rFonts w:ascii="Tahoma" w:eastAsia="Tahoma" w:hAnsi="Tahoma" w:cs="Tahoma"/>
          <w:spacing w:val="3"/>
        </w:rPr>
        <w:t>ą</w:t>
      </w:r>
      <w:r w:rsidRPr="0048265E">
        <w:rPr>
          <w:rFonts w:ascii="Tahoma" w:eastAsia="Tahoma" w:hAnsi="Tahoma" w:cs="Tahoma"/>
        </w:rPr>
        <w:t>z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y do</w:t>
      </w:r>
      <w:r w:rsidR="0048265E">
        <w:rPr>
          <w:rFonts w:ascii="Tahoma" w:eastAsia="Tahoma" w:hAnsi="Tahoma" w:cs="Tahoma"/>
        </w:rPr>
        <w:t xml:space="preserve"> wprowadzenia oraz</w:t>
      </w:r>
      <w:r w:rsidRPr="0048265E">
        <w:rPr>
          <w:rFonts w:ascii="Tahoma" w:eastAsia="Tahoma" w:hAnsi="Tahoma" w:cs="Tahoma"/>
        </w:rPr>
        <w:t xml:space="preserve"> 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k</w:t>
      </w:r>
      <w:r w:rsidRPr="0048265E">
        <w:rPr>
          <w:rFonts w:ascii="Tahoma" w:eastAsia="Tahoma" w:hAnsi="Tahoma" w:cs="Tahoma"/>
          <w:spacing w:val="3"/>
        </w:rPr>
        <w:t>t</w:t>
      </w:r>
      <w:r w:rsidRPr="0048265E">
        <w:rPr>
          <w:rFonts w:ascii="Tahoma" w:eastAsia="Tahoma" w:hAnsi="Tahoma" w:cs="Tahoma"/>
          <w:spacing w:val="-1"/>
        </w:rPr>
        <w:t>u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liz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cj</w:t>
      </w:r>
      <w:r w:rsidRPr="0048265E">
        <w:rPr>
          <w:rFonts w:ascii="Tahoma" w:eastAsia="Tahoma" w:hAnsi="Tahoma" w:cs="Tahoma"/>
        </w:rPr>
        <w:t xml:space="preserve">i </w:t>
      </w:r>
      <w:r w:rsidRPr="0048265E">
        <w:rPr>
          <w:rFonts w:ascii="Tahoma" w:eastAsia="Tahoma" w:hAnsi="Tahoma" w:cs="Tahoma"/>
          <w:spacing w:val="-1"/>
        </w:rPr>
        <w:t>h</w:t>
      </w:r>
      <w:r w:rsidRPr="0048265E">
        <w:rPr>
          <w:rFonts w:ascii="Tahoma" w:eastAsia="Tahoma" w:hAnsi="Tahoma" w:cs="Tahoma"/>
          <w:spacing w:val="3"/>
        </w:rPr>
        <w:t>a</w:t>
      </w:r>
      <w:r w:rsidRPr="0048265E">
        <w:rPr>
          <w:rFonts w:ascii="Tahoma" w:eastAsia="Tahoma" w:hAnsi="Tahoma" w:cs="Tahoma"/>
        </w:rPr>
        <w:t>r</w:t>
      </w:r>
      <w:r w:rsidRPr="0048265E">
        <w:rPr>
          <w:rFonts w:ascii="Tahoma" w:eastAsia="Tahoma" w:hAnsi="Tahoma" w:cs="Tahoma"/>
          <w:spacing w:val="1"/>
        </w:rPr>
        <w:t>m</w:t>
      </w:r>
      <w:r w:rsidRPr="0048265E">
        <w:rPr>
          <w:rFonts w:ascii="Tahoma" w:eastAsia="Tahoma" w:hAnsi="Tahoma" w:cs="Tahoma"/>
        </w:rPr>
        <w:t>o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ogr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mu p</w:t>
      </w:r>
      <w:r w:rsidRPr="0048265E">
        <w:rPr>
          <w:rFonts w:ascii="Tahoma" w:eastAsia="Tahoma" w:hAnsi="Tahoma" w:cs="Tahoma"/>
          <w:spacing w:val="1"/>
        </w:rPr>
        <w:t>ła</w:t>
      </w:r>
      <w:r w:rsidRPr="0048265E">
        <w:rPr>
          <w:rFonts w:ascii="Tahoma" w:eastAsia="Tahoma" w:hAnsi="Tahoma" w:cs="Tahoma"/>
        </w:rPr>
        <w:t>t</w:t>
      </w:r>
      <w:r w:rsidRPr="0048265E">
        <w:rPr>
          <w:rFonts w:ascii="Tahoma" w:eastAsia="Tahoma" w:hAnsi="Tahoma" w:cs="Tahoma"/>
          <w:spacing w:val="1"/>
        </w:rPr>
        <w:t>n</w:t>
      </w:r>
      <w:r w:rsidRPr="0048265E">
        <w:rPr>
          <w:rFonts w:ascii="Tahoma" w:eastAsia="Tahoma" w:hAnsi="Tahoma" w:cs="Tahoma"/>
        </w:rPr>
        <w:t>oś</w:t>
      </w:r>
      <w:r w:rsidRPr="0048265E">
        <w:rPr>
          <w:rFonts w:ascii="Tahoma" w:eastAsia="Tahoma" w:hAnsi="Tahoma" w:cs="Tahoma"/>
          <w:spacing w:val="-1"/>
        </w:rPr>
        <w:t>c</w:t>
      </w:r>
      <w:r w:rsidRPr="0048265E">
        <w:rPr>
          <w:rFonts w:ascii="Tahoma" w:eastAsia="Tahoma" w:hAnsi="Tahoma" w:cs="Tahoma"/>
          <w:spacing w:val="2"/>
        </w:rPr>
        <w:t>i</w:t>
      </w:r>
      <w:r w:rsidRPr="0048265E">
        <w:rPr>
          <w:rFonts w:ascii="Tahoma" w:eastAsia="Tahoma" w:hAnsi="Tahoma" w:cs="Tahoma"/>
        </w:rPr>
        <w:t xml:space="preserve">, o </w:t>
      </w:r>
      <w:r w:rsidRPr="0048265E">
        <w:rPr>
          <w:rFonts w:ascii="Tahoma" w:eastAsia="Tahoma" w:hAnsi="Tahoma" w:cs="Tahoma"/>
          <w:spacing w:val="-1"/>
        </w:rPr>
        <w:t>k</w:t>
      </w:r>
      <w:r w:rsidRPr="0048265E">
        <w:rPr>
          <w:rFonts w:ascii="Tahoma" w:eastAsia="Tahoma" w:hAnsi="Tahoma" w:cs="Tahoma"/>
        </w:rPr>
        <w:t>tór</w:t>
      </w:r>
      <w:r w:rsidRPr="0048265E">
        <w:rPr>
          <w:rFonts w:ascii="Tahoma" w:eastAsia="Tahoma" w:hAnsi="Tahoma" w:cs="Tahoma"/>
          <w:spacing w:val="-1"/>
        </w:rPr>
        <w:t>y</w:t>
      </w:r>
      <w:r w:rsidRPr="0048265E">
        <w:rPr>
          <w:rFonts w:ascii="Tahoma" w:eastAsia="Tahoma" w:hAnsi="Tahoma" w:cs="Tahoma"/>
        </w:rPr>
        <w:t xml:space="preserve">m </w:t>
      </w:r>
      <w:r w:rsidRPr="0048265E">
        <w:rPr>
          <w:rFonts w:ascii="Tahoma" w:eastAsia="Tahoma" w:hAnsi="Tahoma" w:cs="Tahoma"/>
          <w:spacing w:val="3"/>
        </w:rPr>
        <w:t>m</w:t>
      </w:r>
      <w:r w:rsidRPr="0048265E">
        <w:rPr>
          <w:rFonts w:ascii="Tahoma" w:eastAsia="Tahoma" w:hAnsi="Tahoma" w:cs="Tahoma"/>
        </w:rPr>
        <w:t>o</w:t>
      </w:r>
      <w:r w:rsidRPr="0048265E">
        <w:rPr>
          <w:rFonts w:ascii="Tahoma" w:eastAsia="Tahoma" w:hAnsi="Tahoma" w:cs="Tahoma"/>
          <w:spacing w:val="1"/>
        </w:rPr>
        <w:t>w</w:t>
      </w:r>
      <w:r w:rsidR="00CA7C48" w:rsidRPr="0048265E">
        <w:rPr>
          <w:rFonts w:ascii="Tahoma" w:eastAsia="Tahoma" w:hAnsi="Tahoma" w:cs="Tahoma"/>
        </w:rPr>
        <w:t>a</w:t>
      </w:r>
      <w:r w:rsidR="00443780" w:rsidRPr="0048265E">
        <w:rPr>
          <w:rFonts w:ascii="Tahoma" w:eastAsia="Tahoma" w:hAnsi="Tahoma" w:cs="Tahoma"/>
        </w:rPr>
        <w:t xml:space="preserve"> </w:t>
      </w:r>
      <w:r w:rsidRPr="0048265E">
        <w:rPr>
          <w:rFonts w:ascii="Tahoma" w:eastAsia="Tahoma" w:hAnsi="Tahoma" w:cs="Tahoma"/>
        </w:rPr>
        <w:t xml:space="preserve">w </w:t>
      </w:r>
      <w:r w:rsidRPr="0048265E">
        <w:rPr>
          <w:rFonts w:ascii="Tahoma" w:eastAsia="Tahoma" w:hAnsi="Tahoma" w:cs="Tahoma"/>
          <w:spacing w:val="-1"/>
        </w:rPr>
        <w:t>u</w:t>
      </w:r>
      <w:r w:rsidRPr="0048265E">
        <w:rPr>
          <w:rFonts w:ascii="Tahoma" w:eastAsia="Tahoma" w:hAnsi="Tahoma" w:cs="Tahoma"/>
        </w:rPr>
        <w:t>st.</w:t>
      </w:r>
      <w:r w:rsidR="00CA7C48" w:rsidRPr="0048265E">
        <w:rPr>
          <w:rFonts w:ascii="Tahoma" w:eastAsia="Tahoma" w:hAnsi="Tahoma" w:cs="Tahoma"/>
        </w:rPr>
        <w:t xml:space="preserve"> </w:t>
      </w:r>
      <w:r w:rsidRPr="0048265E">
        <w:rPr>
          <w:rFonts w:ascii="Tahoma" w:eastAsia="Tahoma" w:hAnsi="Tahoma" w:cs="Tahoma"/>
        </w:rPr>
        <w:t xml:space="preserve">1 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i</w:t>
      </w:r>
      <w:r w:rsidRPr="0048265E">
        <w:rPr>
          <w:rFonts w:ascii="Tahoma" w:eastAsia="Tahoma" w:hAnsi="Tahoma" w:cs="Tahoma"/>
          <w:spacing w:val="2"/>
        </w:rPr>
        <w:t>n</w:t>
      </w:r>
      <w:r w:rsidRPr="0048265E">
        <w:rPr>
          <w:rFonts w:ascii="Tahoma" w:eastAsia="Tahoma" w:hAnsi="Tahoma" w:cs="Tahoma"/>
        </w:rPr>
        <w:t>i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  <w:spacing w:val="-1"/>
        </w:rPr>
        <w:t>j</w:t>
      </w:r>
      <w:r w:rsidRPr="0048265E">
        <w:rPr>
          <w:rFonts w:ascii="Tahoma" w:eastAsia="Tahoma" w:hAnsi="Tahoma" w:cs="Tahoma"/>
        </w:rPr>
        <w:t>sz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go p</w:t>
      </w:r>
      <w:r w:rsidRPr="0048265E">
        <w:rPr>
          <w:rFonts w:ascii="Tahoma" w:eastAsia="Tahoma" w:hAnsi="Tahoma" w:cs="Tahoma"/>
          <w:spacing w:val="3"/>
        </w:rPr>
        <w:t>a</w:t>
      </w:r>
      <w:r w:rsidRPr="0048265E">
        <w:rPr>
          <w:rFonts w:ascii="Tahoma" w:eastAsia="Tahoma" w:hAnsi="Tahoma" w:cs="Tahoma"/>
        </w:rPr>
        <w:t>r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gr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fu</w:t>
      </w:r>
      <w:r w:rsidR="0048265E">
        <w:rPr>
          <w:rFonts w:ascii="Tahoma" w:eastAsia="Tahoma" w:hAnsi="Tahoma" w:cs="Tahoma"/>
          <w:spacing w:val="-1"/>
        </w:rPr>
        <w:t>, każdorazowo</w:t>
      </w:r>
      <w:r w:rsidRPr="0048265E">
        <w:rPr>
          <w:rFonts w:ascii="Tahoma" w:eastAsia="Tahoma" w:hAnsi="Tahoma" w:cs="Tahoma"/>
          <w:spacing w:val="36"/>
        </w:rPr>
        <w:t xml:space="preserve"> </w:t>
      </w:r>
      <w:r w:rsidRPr="0048265E">
        <w:rPr>
          <w:rFonts w:ascii="Tahoma" w:eastAsia="Tahoma" w:hAnsi="Tahoma" w:cs="Tahoma"/>
        </w:rPr>
        <w:t xml:space="preserve">w </w:t>
      </w:r>
      <w:r w:rsidRPr="0048265E">
        <w:rPr>
          <w:rFonts w:ascii="Tahoma" w:eastAsia="Tahoma" w:hAnsi="Tahoma" w:cs="Tahoma"/>
          <w:spacing w:val="1"/>
        </w:rPr>
        <w:t>we</w:t>
      </w:r>
      <w:r w:rsidRPr="0048265E">
        <w:rPr>
          <w:rFonts w:ascii="Tahoma" w:eastAsia="Tahoma" w:hAnsi="Tahoma" w:cs="Tahoma"/>
          <w:spacing w:val="2"/>
        </w:rPr>
        <w:t>r</w:t>
      </w:r>
      <w:r w:rsidRPr="0048265E">
        <w:rPr>
          <w:rFonts w:ascii="Tahoma" w:eastAsia="Tahoma" w:hAnsi="Tahoma" w:cs="Tahoma"/>
        </w:rPr>
        <w:t>s</w:t>
      </w:r>
      <w:r w:rsidRPr="0048265E">
        <w:rPr>
          <w:rFonts w:ascii="Tahoma" w:eastAsia="Tahoma" w:hAnsi="Tahoma" w:cs="Tahoma"/>
          <w:spacing w:val="-1"/>
        </w:rPr>
        <w:t>j</w:t>
      </w:r>
      <w:r w:rsidRPr="0048265E">
        <w:rPr>
          <w:rFonts w:ascii="Tahoma" w:eastAsia="Tahoma" w:hAnsi="Tahoma" w:cs="Tahoma"/>
        </w:rPr>
        <w:t xml:space="preserve">i 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l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  <w:spacing w:val="-1"/>
        </w:rPr>
        <w:t>k</w:t>
      </w:r>
      <w:r w:rsidRPr="0048265E">
        <w:rPr>
          <w:rFonts w:ascii="Tahoma" w:eastAsia="Tahoma" w:hAnsi="Tahoma" w:cs="Tahoma"/>
        </w:rPr>
        <w:t>tr</w:t>
      </w:r>
      <w:r w:rsidRPr="0048265E">
        <w:rPr>
          <w:rFonts w:ascii="Tahoma" w:eastAsia="Tahoma" w:hAnsi="Tahoma" w:cs="Tahoma"/>
          <w:spacing w:val="2"/>
        </w:rPr>
        <w:t>o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i</w:t>
      </w:r>
      <w:r w:rsidRPr="0048265E">
        <w:rPr>
          <w:rFonts w:ascii="Tahoma" w:eastAsia="Tahoma" w:hAnsi="Tahoma" w:cs="Tahoma"/>
          <w:spacing w:val="-1"/>
        </w:rPr>
        <w:t>c</w:t>
      </w:r>
      <w:r w:rsidRPr="0048265E">
        <w:rPr>
          <w:rFonts w:ascii="Tahoma" w:eastAsia="Tahoma" w:hAnsi="Tahoma" w:cs="Tahoma"/>
          <w:spacing w:val="3"/>
        </w:rPr>
        <w:t>z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  <w:spacing w:val="5"/>
        </w:rPr>
        <w:t>e</w:t>
      </w:r>
      <w:r w:rsidRPr="0048265E">
        <w:rPr>
          <w:rFonts w:ascii="Tahoma" w:eastAsia="Tahoma" w:hAnsi="Tahoma" w:cs="Tahoma"/>
        </w:rPr>
        <w:t>j za</w:t>
      </w:r>
      <w:r w:rsidRPr="0048265E">
        <w:rPr>
          <w:rFonts w:ascii="Tahoma" w:eastAsia="Tahoma" w:hAnsi="Tahoma" w:cs="Tahoma"/>
          <w:spacing w:val="9"/>
        </w:rPr>
        <w:t xml:space="preserve"> </w:t>
      </w:r>
      <w:r w:rsidRPr="0048265E">
        <w:rPr>
          <w:rFonts w:ascii="Tahoma" w:eastAsia="Tahoma" w:hAnsi="Tahoma" w:cs="Tahoma"/>
        </w:rPr>
        <w:t>pośr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dni</w:t>
      </w:r>
      <w:r w:rsidRPr="0048265E">
        <w:rPr>
          <w:rFonts w:ascii="Tahoma" w:eastAsia="Tahoma" w:hAnsi="Tahoma" w:cs="Tahoma"/>
          <w:spacing w:val="-1"/>
        </w:rPr>
        <w:t>c</w:t>
      </w:r>
      <w:r w:rsidRPr="0048265E">
        <w:rPr>
          <w:rFonts w:ascii="Tahoma" w:eastAsia="Tahoma" w:hAnsi="Tahoma" w:cs="Tahoma"/>
        </w:rPr>
        <w:t>t</w:t>
      </w:r>
      <w:r w:rsidRPr="0048265E">
        <w:rPr>
          <w:rFonts w:ascii="Tahoma" w:eastAsia="Tahoma" w:hAnsi="Tahoma" w:cs="Tahoma"/>
          <w:spacing w:val="1"/>
        </w:rPr>
        <w:t>we</w:t>
      </w:r>
      <w:r w:rsidRPr="0048265E">
        <w:rPr>
          <w:rFonts w:ascii="Tahoma" w:eastAsia="Tahoma" w:hAnsi="Tahoma" w:cs="Tahoma"/>
        </w:rPr>
        <w:t xml:space="preserve">m </w:t>
      </w:r>
      <w:r w:rsidR="007C58DA" w:rsidRPr="0048265E">
        <w:rPr>
          <w:rFonts w:ascii="Tahoma" w:eastAsia="Tahoma" w:hAnsi="Tahoma" w:cs="Tahoma"/>
        </w:rPr>
        <w:t>SL2014</w:t>
      </w:r>
      <w:r w:rsidR="007B25BA" w:rsidRPr="0048265E">
        <w:rPr>
          <w:rFonts w:ascii="Tahoma" w:eastAsia="Tahoma" w:hAnsi="Tahoma" w:cs="Tahoma"/>
        </w:rPr>
        <w:t>.</w:t>
      </w:r>
      <w:r w:rsidRPr="0048265E">
        <w:rPr>
          <w:rFonts w:ascii="Tahoma" w:eastAsia="Tahoma" w:hAnsi="Tahoma" w:cs="Tahoma"/>
          <w:spacing w:val="6"/>
        </w:rPr>
        <w:t xml:space="preserve"> </w:t>
      </w:r>
      <w:r w:rsidRPr="0048265E">
        <w:rPr>
          <w:rFonts w:ascii="Tahoma" w:eastAsia="Tahoma" w:hAnsi="Tahoma" w:cs="Tahoma"/>
        </w:rPr>
        <w:t>H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r</w:t>
      </w:r>
      <w:r w:rsidRPr="0048265E">
        <w:rPr>
          <w:rFonts w:ascii="Tahoma" w:eastAsia="Tahoma" w:hAnsi="Tahoma" w:cs="Tahoma"/>
          <w:spacing w:val="1"/>
        </w:rPr>
        <w:t>m</w:t>
      </w:r>
      <w:r w:rsidRPr="0048265E">
        <w:rPr>
          <w:rFonts w:ascii="Tahoma" w:eastAsia="Tahoma" w:hAnsi="Tahoma" w:cs="Tahoma"/>
          <w:spacing w:val="2"/>
        </w:rPr>
        <w:t>o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og</w:t>
      </w:r>
      <w:r w:rsidRPr="0048265E">
        <w:rPr>
          <w:rFonts w:ascii="Tahoma" w:eastAsia="Tahoma" w:hAnsi="Tahoma" w:cs="Tahoma"/>
          <w:spacing w:val="-2"/>
        </w:rPr>
        <w:t>r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m</w:t>
      </w:r>
      <w:r w:rsidRPr="0048265E">
        <w:rPr>
          <w:rFonts w:ascii="Tahoma" w:eastAsia="Tahoma" w:hAnsi="Tahoma" w:cs="Tahoma"/>
          <w:spacing w:val="-3"/>
        </w:rPr>
        <w:t xml:space="preserve"> </w:t>
      </w:r>
      <w:r w:rsidRPr="0048265E">
        <w:rPr>
          <w:rFonts w:ascii="Tahoma" w:eastAsia="Tahoma" w:hAnsi="Tahoma" w:cs="Tahoma"/>
        </w:rPr>
        <w:t>p</w:t>
      </w:r>
      <w:r w:rsidRPr="0048265E">
        <w:rPr>
          <w:rFonts w:ascii="Tahoma" w:eastAsia="Tahoma" w:hAnsi="Tahoma" w:cs="Tahoma"/>
          <w:spacing w:val="1"/>
        </w:rPr>
        <w:t>ła</w:t>
      </w:r>
      <w:r w:rsidRPr="0048265E">
        <w:rPr>
          <w:rFonts w:ascii="Tahoma" w:eastAsia="Tahoma" w:hAnsi="Tahoma" w:cs="Tahoma"/>
        </w:rPr>
        <w:t>t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oś</w:t>
      </w:r>
      <w:r w:rsidRPr="0048265E">
        <w:rPr>
          <w:rFonts w:ascii="Tahoma" w:eastAsia="Tahoma" w:hAnsi="Tahoma" w:cs="Tahoma"/>
          <w:spacing w:val="-1"/>
        </w:rPr>
        <w:t>c</w:t>
      </w:r>
      <w:r w:rsidRPr="0048265E">
        <w:rPr>
          <w:rFonts w:ascii="Tahoma" w:eastAsia="Tahoma" w:hAnsi="Tahoma" w:cs="Tahoma"/>
        </w:rPr>
        <w:t>i,</w:t>
      </w:r>
      <w:r w:rsidRPr="0048265E">
        <w:rPr>
          <w:rFonts w:ascii="Tahoma" w:eastAsia="Tahoma" w:hAnsi="Tahoma" w:cs="Tahoma"/>
          <w:spacing w:val="1"/>
        </w:rPr>
        <w:t xml:space="preserve"> </w:t>
      </w:r>
      <w:r w:rsidRPr="0048265E">
        <w:rPr>
          <w:rFonts w:ascii="Tahoma" w:eastAsia="Tahoma" w:hAnsi="Tahoma" w:cs="Tahoma"/>
        </w:rPr>
        <w:t>o</w:t>
      </w:r>
      <w:r w:rsidRPr="0048265E">
        <w:rPr>
          <w:rFonts w:ascii="Tahoma" w:eastAsia="Tahoma" w:hAnsi="Tahoma" w:cs="Tahoma"/>
          <w:spacing w:val="11"/>
        </w:rPr>
        <w:t xml:space="preserve"> </w:t>
      </w:r>
      <w:r w:rsidRPr="0048265E">
        <w:rPr>
          <w:rFonts w:ascii="Tahoma" w:eastAsia="Tahoma" w:hAnsi="Tahoma" w:cs="Tahoma"/>
          <w:spacing w:val="-1"/>
        </w:rPr>
        <w:t>k</w:t>
      </w:r>
      <w:r w:rsidRPr="0048265E">
        <w:rPr>
          <w:rFonts w:ascii="Tahoma" w:eastAsia="Tahoma" w:hAnsi="Tahoma" w:cs="Tahoma"/>
        </w:rPr>
        <w:t>tór</w:t>
      </w:r>
      <w:r w:rsidRPr="0048265E">
        <w:rPr>
          <w:rFonts w:ascii="Tahoma" w:eastAsia="Tahoma" w:hAnsi="Tahoma" w:cs="Tahoma"/>
          <w:spacing w:val="-1"/>
        </w:rPr>
        <w:t>y</w:t>
      </w:r>
      <w:r w:rsidRPr="0048265E">
        <w:rPr>
          <w:rFonts w:ascii="Tahoma" w:eastAsia="Tahoma" w:hAnsi="Tahoma" w:cs="Tahoma"/>
        </w:rPr>
        <w:t>m</w:t>
      </w:r>
      <w:r w:rsidRPr="0048265E">
        <w:rPr>
          <w:rFonts w:ascii="Tahoma" w:eastAsia="Tahoma" w:hAnsi="Tahoma" w:cs="Tahoma"/>
          <w:spacing w:val="6"/>
        </w:rPr>
        <w:t xml:space="preserve"> </w:t>
      </w:r>
      <w:r w:rsidRPr="0048265E">
        <w:rPr>
          <w:rFonts w:ascii="Tahoma" w:eastAsia="Tahoma" w:hAnsi="Tahoma" w:cs="Tahoma"/>
        </w:rPr>
        <w:t>mo</w:t>
      </w:r>
      <w:r w:rsidRPr="0048265E">
        <w:rPr>
          <w:rFonts w:ascii="Tahoma" w:eastAsia="Tahoma" w:hAnsi="Tahoma" w:cs="Tahoma"/>
          <w:spacing w:val="-2"/>
        </w:rPr>
        <w:t>w</w:t>
      </w:r>
      <w:r w:rsidRPr="0048265E">
        <w:rPr>
          <w:rFonts w:ascii="Tahoma" w:eastAsia="Tahoma" w:hAnsi="Tahoma" w:cs="Tahoma"/>
        </w:rPr>
        <w:t>a</w:t>
      </w:r>
      <w:r w:rsidRPr="0048265E">
        <w:rPr>
          <w:rFonts w:ascii="Tahoma" w:eastAsia="Tahoma" w:hAnsi="Tahoma" w:cs="Tahoma"/>
          <w:spacing w:val="5"/>
        </w:rPr>
        <w:t xml:space="preserve"> </w:t>
      </w:r>
      <w:r w:rsidRPr="0048265E">
        <w:rPr>
          <w:rFonts w:ascii="Tahoma" w:eastAsia="Tahoma" w:hAnsi="Tahoma" w:cs="Tahoma"/>
        </w:rPr>
        <w:t>w</w:t>
      </w:r>
      <w:r w:rsidRPr="0048265E">
        <w:rPr>
          <w:rFonts w:ascii="Tahoma" w:eastAsia="Tahoma" w:hAnsi="Tahoma" w:cs="Tahoma"/>
          <w:spacing w:val="9"/>
        </w:rPr>
        <w:t xml:space="preserve"> </w:t>
      </w:r>
      <w:r w:rsidRPr="0048265E">
        <w:rPr>
          <w:rFonts w:ascii="Tahoma" w:eastAsia="Tahoma" w:hAnsi="Tahoma" w:cs="Tahoma"/>
          <w:spacing w:val="-1"/>
        </w:rPr>
        <w:t>u</w:t>
      </w:r>
      <w:r w:rsidRPr="0048265E">
        <w:rPr>
          <w:rFonts w:ascii="Tahoma" w:eastAsia="Tahoma" w:hAnsi="Tahoma" w:cs="Tahoma"/>
        </w:rPr>
        <w:t>st.</w:t>
      </w:r>
      <w:r w:rsidRPr="0048265E">
        <w:rPr>
          <w:rFonts w:ascii="Tahoma" w:eastAsia="Tahoma" w:hAnsi="Tahoma" w:cs="Tahoma"/>
          <w:spacing w:val="6"/>
        </w:rPr>
        <w:t xml:space="preserve"> </w:t>
      </w:r>
      <w:r w:rsidRPr="0048265E">
        <w:rPr>
          <w:rFonts w:ascii="Tahoma" w:eastAsia="Tahoma" w:hAnsi="Tahoma" w:cs="Tahoma"/>
          <w:spacing w:val="-1"/>
        </w:rPr>
        <w:t>1</w:t>
      </w:r>
      <w:r w:rsidRPr="0048265E">
        <w:rPr>
          <w:rFonts w:ascii="Tahoma" w:eastAsia="Tahoma" w:hAnsi="Tahoma" w:cs="Tahoma"/>
        </w:rPr>
        <w:t>,</w:t>
      </w:r>
      <w:r w:rsidRPr="0048265E">
        <w:rPr>
          <w:rFonts w:ascii="Tahoma" w:eastAsia="Tahoma" w:hAnsi="Tahoma" w:cs="Tahoma"/>
          <w:spacing w:val="7"/>
        </w:rPr>
        <w:t xml:space="preserve"> </w:t>
      </w:r>
      <w:r w:rsidRPr="0048265E">
        <w:rPr>
          <w:rFonts w:ascii="Tahoma" w:eastAsia="Tahoma" w:hAnsi="Tahoma" w:cs="Tahoma"/>
        </w:rPr>
        <w:t>może</w:t>
      </w:r>
      <w:r w:rsidRPr="0048265E">
        <w:rPr>
          <w:rFonts w:ascii="Tahoma" w:eastAsia="Tahoma" w:hAnsi="Tahoma" w:cs="Tahoma"/>
          <w:spacing w:val="5"/>
        </w:rPr>
        <w:t xml:space="preserve"> </w:t>
      </w:r>
      <w:r w:rsidRPr="0048265E">
        <w:rPr>
          <w:rFonts w:ascii="Tahoma" w:eastAsia="Tahoma" w:hAnsi="Tahoma" w:cs="Tahoma"/>
        </w:rPr>
        <w:t>pod</w:t>
      </w:r>
      <w:r w:rsidRPr="0048265E">
        <w:rPr>
          <w:rFonts w:ascii="Tahoma" w:eastAsia="Tahoma" w:hAnsi="Tahoma" w:cs="Tahoma"/>
          <w:spacing w:val="3"/>
        </w:rPr>
        <w:t>l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g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ć</w:t>
      </w:r>
      <w:r w:rsidRPr="0048265E">
        <w:rPr>
          <w:rFonts w:ascii="Tahoma" w:eastAsia="Tahoma" w:hAnsi="Tahoma" w:cs="Tahoma"/>
          <w:spacing w:val="1"/>
        </w:rPr>
        <w:t xml:space="preserve"> a</w:t>
      </w:r>
      <w:r w:rsidRPr="0048265E">
        <w:rPr>
          <w:rFonts w:ascii="Tahoma" w:eastAsia="Tahoma" w:hAnsi="Tahoma" w:cs="Tahoma"/>
          <w:spacing w:val="-1"/>
        </w:rPr>
        <w:t>k</w:t>
      </w:r>
      <w:r w:rsidRPr="0048265E">
        <w:rPr>
          <w:rFonts w:ascii="Tahoma" w:eastAsia="Tahoma" w:hAnsi="Tahoma" w:cs="Tahoma"/>
        </w:rPr>
        <w:t>t</w:t>
      </w:r>
      <w:r w:rsidRPr="0048265E">
        <w:rPr>
          <w:rFonts w:ascii="Tahoma" w:eastAsia="Tahoma" w:hAnsi="Tahoma" w:cs="Tahoma"/>
          <w:spacing w:val="-1"/>
        </w:rPr>
        <w:t>u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liz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c</w:t>
      </w:r>
      <w:r w:rsidRPr="0048265E">
        <w:rPr>
          <w:rFonts w:ascii="Tahoma" w:eastAsia="Tahoma" w:hAnsi="Tahoma" w:cs="Tahoma"/>
          <w:spacing w:val="1"/>
        </w:rPr>
        <w:t>j</w:t>
      </w:r>
      <w:r w:rsidRPr="0048265E">
        <w:rPr>
          <w:rFonts w:ascii="Tahoma" w:eastAsia="Tahoma" w:hAnsi="Tahoma" w:cs="Tahoma"/>
        </w:rPr>
        <w:t>i pr</w:t>
      </w:r>
      <w:r w:rsidRPr="0048265E">
        <w:rPr>
          <w:rFonts w:ascii="Tahoma" w:eastAsia="Tahoma" w:hAnsi="Tahoma" w:cs="Tahoma"/>
          <w:spacing w:val="1"/>
        </w:rPr>
        <w:t>ze</w:t>
      </w:r>
      <w:r w:rsidRPr="0048265E">
        <w:rPr>
          <w:rFonts w:ascii="Tahoma" w:eastAsia="Tahoma" w:hAnsi="Tahoma" w:cs="Tahoma"/>
        </w:rPr>
        <w:t>d</w:t>
      </w:r>
      <w:r w:rsidRPr="0048265E">
        <w:rPr>
          <w:rFonts w:ascii="Tahoma" w:eastAsia="Tahoma" w:hAnsi="Tahoma" w:cs="Tahoma"/>
          <w:spacing w:val="-5"/>
        </w:rPr>
        <w:t xml:space="preserve"> </w:t>
      </w:r>
      <w:r w:rsidRPr="0048265E">
        <w:rPr>
          <w:rFonts w:ascii="Tahoma" w:eastAsia="Tahoma" w:hAnsi="Tahoma" w:cs="Tahoma"/>
        </w:rPr>
        <w:t>p</w:t>
      </w:r>
      <w:r w:rsidRPr="0048265E">
        <w:rPr>
          <w:rFonts w:ascii="Tahoma" w:eastAsia="Tahoma" w:hAnsi="Tahoma" w:cs="Tahoma"/>
          <w:spacing w:val="1"/>
        </w:rPr>
        <w:t>r</w:t>
      </w:r>
      <w:r w:rsidRPr="0048265E">
        <w:rPr>
          <w:rFonts w:ascii="Tahoma" w:eastAsia="Tahoma" w:hAnsi="Tahoma" w:cs="Tahoma"/>
        </w:rPr>
        <w:t>z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  <w:spacing w:val="-1"/>
        </w:rPr>
        <w:t>k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</w:rPr>
        <w:t>z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i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m</w:t>
      </w:r>
      <w:r w:rsidRPr="0048265E">
        <w:rPr>
          <w:rFonts w:ascii="Tahoma" w:eastAsia="Tahoma" w:hAnsi="Tahoma" w:cs="Tahoma"/>
          <w:spacing w:val="-12"/>
        </w:rPr>
        <w:t xml:space="preserve"> </w:t>
      </w:r>
      <w:r w:rsidRPr="0048265E">
        <w:rPr>
          <w:rFonts w:ascii="Tahoma" w:eastAsia="Tahoma" w:hAnsi="Tahoma" w:cs="Tahoma"/>
          <w:spacing w:val="-3"/>
        </w:rPr>
        <w:t>k</w:t>
      </w:r>
      <w:r w:rsidRPr="0048265E">
        <w:rPr>
          <w:rFonts w:ascii="Tahoma" w:eastAsia="Tahoma" w:hAnsi="Tahoma" w:cs="Tahoma"/>
        </w:rPr>
        <w:t>ole</w:t>
      </w:r>
      <w:r w:rsidRPr="0048265E">
        <w:rPr>
          <w:rFonts w:ascii="Tahoma" w:eastAsia="Tahoma" w:hAnsi="Tahoma" w:cs="Tahoma"/>
          <w:spacing w:val="1"/>
        </w:rPr>
        <w:t>j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  <w:spacing w:val="1"/>
        </w:rPr>
        <w:t>e</w:t>
      </w:r>
      <w:r w:rsidRPr="0048265E">
        <w:rPr>
          <w:rFonts w:ascii="Tahoma" w:eastAsia="Tahoma" w:hAnsi="Tahoma" w:cs="Tahoma"/>
        </w:rPr>
        <w:t>j</w:t>
      </w:r>
      <w:r w:rsidRPr="0048265E">
        <w:rPr>
          <w:rFonts w:ascii="Tahoma" w:eastAsia="Tahoma" w:hAnsi="Tahoma" w:cs="Tahoma"/>
          <w:spacing w:val="-8"/>
        </w:rPr>
        <w:t xml:space="preserve"> </w:t>
      </w:r>
      <w:r w:rsidRPr="0048265E">
        <w:rPr>
          <w:rFonts w:ascii="Tahoma" w:eastAsia="Tahoma" w:hAnsi="Tahoma" w:cs="Tahoma"/>
          <w:spacing w:val="1"/>
        </w:rPr>
        <w:t>t</w:t>
      </w:r>
      <w:r w:rsidRPr="0048265E">
        <w:rPr>
          <w:rFonts w:ascii="Tahoma" w:eastAsia="Tahoma" w:hAnsi="Tahoma" w:cs="Tahoma"/>
          <w:spacing w:val="-2"/>
        </w:rPr>
        <w:t>r</w:t>
      </w:r>
      <w:r w:rsidRPr="0048265E">
        <w:rPr>
          <w:rFonts w:ascii="Tahoma" w:eastAsia="Tahoma" w:hAnsi="Tahoma" w:cs="Tahoma"/>
          <w:spacing w:val="1"/>
        </w:rPr>
        <w:t>a</w:t>
      </w:r>
      <w:r w:rsidRPr="0048265E">
        <w:rPr>
          <w:rFonts w:ascii="Tahoma" w:eastAsia="Tahoma" w:hAnsi="Tahoma" w:cs="Tahoma"/>
          <w:spacing w:val="-1"/>
        </w:rPr>
        <w:t>n</w:t>
      </w:r>
      <w:r w:rsidRPr="0048265E">
        <w:rPr>
          <w:rFonts w:ascii="Tahoma" w:eastAsia="Tahoma" w:hAnsi="Tahoma" w:cs="Tahoma"/>
        </w:rPr>
        <w:t>sz</w:t>
      </w:r>
      <w:r w:rsidRPr="0048265E">
        <w:rPr>
          <w:rFonts w:ascii="Tahoma" w:eastAsia="Tahoma" w:hAnsi="Tahoma" w:cs="Tahoma"/>
          <w:spacing w:val="-17"/>
        </w:rPr>
        <w:t>y</w:t>
      </w:r>
      <w:r w:rsidRPr="0048265E">
        <w:rPr>
          <w:rFonts w:ascii="Tahoma" w:eastAsia="Tahoma" w:hAnsi="Tahoma" w:cs="Tahoma"/>
        </w:rPr>
        <w:t>.</w:t>
      </w:r>
    </w:p>
    <w:p w14:paraId="149B8709" w14:textId="5A8E9176" w:rsidR="00FF1FF7" w:rsidRPr="001A21E8" w:rsidRDefault="00FF1FF7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 xml:space="preserve"> na kolejne okresy rozliczeniowe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</w:rPr>
        <w:br/>
        <w:t>wyłącznie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7"/>
        </w:rPr>
        <w:t xml:space="preserve"> bieżącego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 xml:space="preserve">. </w:t>
      </w:r>
    </w:p>
    <w:p w14:paraId="2D982C5A" w14:textId="05100BEA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zone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7"/>
        </w:rPr>
        <w:t>i</w:t>
      </w:r>
      <w:r w:rsidRPr="001A21E8">
        <w:rPr>
          <w:rFonts w:ascii="Tahoma" w:eastAsia="Tahoma" w:hAnsi="Tahoma" w:cs="Tahoma"/>
          <w:spacing w:val="1"/>
        </w:rPr>
        <w:t>ęw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ć zr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="00A97C1A">
        <w:rPr>
          <w:rFonts w:ascii="Tahoma" w:eastAsia="Tahoma" w:hAnsi="Tahoma" w:cs="Tahoma"/>
        </w:rPr>
        <w:t>podjęciem</w:t>
      </w:r>
      <w:r w:rsidR="00A97C1A"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ą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za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 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zyć 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dą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u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FF6C7B"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="00454A7F" w:rsidRPr="001A21E8">
        <w:rPr>
          <w:rFonts w:ascii="Tahoma" w:eastAsia="Tahoma" w:hAnsi="Tahoma" w:cs="Tahoma"/>
        </w:rPr>
        <w:t>.</w:t>
      </w:r>
      <w:r w:rsidR="00454A7F" w:rsidRPr="001A21E8">
        <w:rPr>
          <w:rStyle w:val="Odwoanieprzypisudolnego"/>
          <w:rFonts w:ascii="Tahoma" w:eastAsia="Tahoma" w:hAnsi="Tahoma" w:cs="Tahoma"/>
        </w:rPr>
        <w:footnoteReference w:id="29"/>
      </w:r>
    </w:p>
    <w:p w14:paraId="41EA487F" w14:textId="77777777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bn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dla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b/>
          <w:spacing w:val="-1"/>
        </w:rPr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2"/>
        </w:rPr>
        <w:t>o</w:t>
      </w:r>
      <w:r w:rsidRPr="001A21E8">
        <w:rPr>
          <w:rFonts w:ascii="Tahoma" w:eastAsia="Tahoma" w:hAnsi="Tahoma" w:cs="Tahoma"/>
          <w:b/>
        </w:rPr>
        <w:t>j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2"/>
        </w:rPr>
        <w:t>k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</w:rPr>
        <w:t>u</w:t>
      </w:r>
      <w:r w:rsidRPr="001A21E8">
        <w:rPr>
          <w:rFonts w:ascii="Tahoma" w:eastAsia="Tahoma" w:hAnsi="Tahoma" w:cs="Tahoma"/>
          <w:b/>
          <w:spacing w:val="4"/>
        </w:rPr>
        <w:t xml:space="preserve"> 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a</w:t>
      </w:r>
      <w:r w:rsidRPr="001A21E8">
        <w:rPr>
          <w:rFonts w:ascii="Tahoma" w:eastAsia="Tahoma" w:hAnsi="Tahoma" w:cs="Tahoma"/>
          <w:b/>
          <w:spacing w:val="2"/>
        </w:rPr>
        <w:t>ch</w:t>
      </w:r>
      <w:r w:rsidRPr="001A21E8">
        <w:rPr>
          <w:rFonts w:ascii="Tahoma" w:eastAsia="Tahoma" w:hAnsi="Tahoma" w:cs="Tahoma"/>
          <w:b/>
        </w:rPr>
        <w:t>un</w:t>
      </w:r>
      <w:r w:rsidRPr="001A21E8">
        <w:rPr>
          <w:rFonts w:ascii="Tahoma" w:eastAsia="Tahoma" w:hAnsi="Tahoma" w:cs="Tahoma"/>
          <w:b/>
          <w:spacing w:val="1"/>
        </w:rPr>
        <w:t>e</w:t>
      </w:r>
      <w:r w:rsidRPr="001A21E8">
        <w:rPr>
          <w:rFonts w:ascii="Tahoma" w:eastAsia="Tahoma" w:hAnsi="Tahoma" w:cs="Tahoma"/>
          <w:b/>
        </w:rPr>
        <w:t xml:space="preserve">k </w:t>
      </w:r>
      <w:r w:rsidRPr="001A21E8">
        <w:rPr>
          <w:rFonts w:ascii="Tahoma" w:eastAsia="Tahoma" w:hAnsi="Tahoma" w:cs="Tahoma"/>
          <w:b/>
          <w:spacing w:val="-1"/>
        </w:rPr>
        <w:t>b</w:t>
      </w:r>
      <w:r w:rsidRPr="001A21E8">
        <w:rPr>
          <w:rFonts w:ascii="Tahoma" w:eastAsia="Tahoma" w:hAnsi="Tahoma" w:cs="Tahoma"/>
          <w:b/>
        </w:rPr>
        <w:t>an</w:t>
      </w:r>
      <w:r w:rsidRPr="001A21E8">
        <w:rPr>
          <w:rFonts w:ascii="Tahoma" w:eastAsia="Tahoma" w:hAnsi="Tahoma" w:cs="Tahoma"/>
          <w:b/>
          <w:spacing w:val="2"/>
        </w:rPr>
        <w:t>k</w:t>
      </w:r>
      <w:r w:rsidRPr="001A21E8">
        <w:rPr>
          <w:rFonts w:ascii="Tahoma" w:eastAsia="Tahoma" w:hAnsi="Tahoma" w:cs="Tahoma"/>
          <w:b/>
        </w:rPr>
        <w:t>owy</w:t>
      </w:r>
      <w:r w:rsidRPr="001A21E8">
        <w:rPr>
          <w:rFonts w:ascii="Tahoma" w:eastAsia="Tahoma" w:hAnsi="Tahoma" w:cs="Tahoma"/>
          <w:b/>
          <w:spacing w:val="-9"/>
        </w:rPr>
        <w:t xml:space="preserve"> </w:t>
      </w:r>
      <w:r w:rsidRPr="001A21E8">
        <w:rPr>
          <w:rFonts w:ascii="Tahoma" w:eastAsia="Tahoma" w:hAnsi="Tahoma" w:cs="Tahoma"/>
          <w:b/>
          <w:spacing w:val="2"/>
        </w:rPr>
        <w:t>B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1"/>
        </w:rPr>
        <w:t>f</w:t>
      </w:r>
      <w:r w:rsidRPr="001A21E8">
        <w:rPr>
          <w:rFonts w:ascii="Tahoma" w:eastAsia="Tahoma" w:hAnsi="Tahoma" w:cs="Tahoma"/>
          <w:b/>
        </w:rPr>
        <w:t>ic</w:t>
      </w:r>
      <w:r w:rsidRPr="001A21E8">
        <w:rPr>
          <w:rFonts w:ascii="Tahoma" w:eastAsia="Tahoma" w:hAnsi="Tahoma" w:cs="Tahoma"/>
          <w:b/>
          <w:spacing w:val="1"/>
        </w:rPr>
        <w:t>je</w:t>
      </w:r>
      <w:r w:rsidRPr="001A21E8">
        <w:rPr>
          <w:rFonts w:ascii="Tahoma" w:eastAsia="Tahoma" w:hAnsi="Tahoma" w:cs="Tahoma"/>
          <w:b/>
        </w:rPr>
        <w:t>n</w:t>
      </w:r>
      <w:r w:rsidRPr="001A21E8">
        <w:rPr>
          <w:rFonts w:ascii="Tahoma" w:eastAsia="Tahoma" w:hAnsi="Tahoma" w:cs="Tahoma"/>
          <w:b/>
          <w:spacing w:val="-2"/>
        </w:rPr>
        <w:t>t</w:t>
      </w:r>
      <w:r w:rsidRPr="001A21E8">
        <w:rPr>
          <w:rFonts w:ascii="Tahoma" w:eastAsia="Tahoma" w:hAnsi="Tahoma" w:cs="Tahoma"/>
          <w:b/>
          <w:spacing w:val="2"/>
        </w:rPr>
        <w:t>a</w:t>
      </w:r>
      <w:r w:rsidR="00454A7F" w:rsidRPr="001A21E8">
        <w:rPr>
          <w:rFonts w:ascii="Tahoma" w:eastAsia="Tahoma" w:hAnsi="Tahoma" w:cs="Tahoma"/>
          <w:b/>
          <w:spacing w:val="2"/>
        </w:rPr>
        <w:t>:</w:t>
      </w:r>
    </w:p>
    <w:p w14:paraId="53EBF4C5" w14:textId="77777777" w:rsidR="0009152B" w:rsidRPr="001A21E8" w:rsidRDefault="00280ADA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="003B51CB" w:rsidRPr="001A21E8">
        <w:rPr>
          <w:rFonts w:ascii="Tahoma" w:eastAsia="Tahoma" w:hAnsi="Tahoma" w:cs="Tahoma"/>
          <w:spacing w:val="1"/>
        </w:rPr>
        <w:t>..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</w:p>
    <w:p w14:paraId="1E1A1218" w14:textId="77777777" w:rsidR="0009152B" w:rsidRPr="001A21E8" w:rsidRDefault="00280ADA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="003B51CB"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</w:p>
    <w:p w14:paraId="6934E51A" w14:textId="77777777" w:rsidR="00BB5A67" w:rsidRPr="001A21E8" w:rsidRDefault="00BB5A67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i/lub</w:t>
      </w:r>
    </w:p>
    <w:p w14:paraId="2D46141A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a</w:t>
      </w:r>
      <w:r w:rsidRPr="001A21E8">
        <w:rPr>
          <w:rFonts w:ascii="Tahoma" w:eastAsia="Tahoma" w:hAnsi="Tahoma" w:cs="Tahoma"/>
          <w:b/>
          <w:spacing w:val="-2"/>
        </w:rPr>
        <w:t xml:space="preserve"> </w:t>
      </w:r>
      <w:r w:rsidRPr="001A21E8">
        <w:rPr>
          <w:rFonts w:ascii="Tahoma" w:eastAsia="Tahoma" w:hAnsi="Tahoma" w:cs="Tahoma"/>
          <w:b/>
        </w:rPr>
        <w:t>p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</w:rPr>
        <w:t>ś</w:t>
      </w:r>
      <w:r w:rsidRPr="001A21E8">
        <w:rPr>
          <w:rFonts w:ascii="Tahoma" w:eastAsia="Tahoma" w:hAnsi="Tahoma" w:cs="Tahoma"/>
          <w:b/>
          <w:spacing w:val="2"/>
        </w:rPr>
        <w:t>r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3"/>
        </w:rPr>
        <w:t>c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  <w:spacing w:val="3"/>
        </w:rPr>
        <w:t>w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m</w:t>
      </w:r>
      <w:r w:rsidRPr="001A21E8">
        <w:rPr>
          <w:rFonts w:ascii="Tahoma" w:eastAsia="Tahoma" w:hAnsi="Tahoma" w:cs="Tahoma"/>
          <w:b/>
          <w:spacing w:val="-14"/>
        </w:rPr>
        <w:t xml:space="preserve"> </w:t>
      </w:r>
      <w:r w:rsidRPr="001A21E8">
        <w:rPr>
          <w:rFonts w:ascii="Tahoma" w:eastAsia="Tahoma" w:hAnsi="Tahoma" w:cs="Tahoma"/>
          <w:b/>
        </w:rPr>
        <w:t>rac</w:t>
      </w:r>
      <w:r w:rsidRPr="001A21E8">
        <w:rPr>
          <w:rFonts w:ascii="Tahoma" w:eastAsia="Tahoma" w:hAnsi="Tahoma" w:cs="Tahoma"/>
          <w:b/>
          <w:spacing w:val="2"/>
        </w:rPr>
        <w:t>h</w:t>
      </w:r>
      <w:r w:rsidRPr="001A21E8">
        <w:rPr>
          <w:rFonts w:ascii="Tahoma" w:eastAsia="Tahoma" w:hAnsi="Tahoma" w:cs="Tahoma"/>
          <w:b/>
        </w:rPr>
        <w:t>un</w:t>
      </w:r>
      <w:r w:rsidRPr="001A21E8">
        <w:rPr>
          <w:rFonts w:ascii="Tahoma" w:eastAsia="Tahoma" w:hAnsi="Tahoma" w:cs="Tahoma"/>
          <w:b/>
          <w:spacing w:val="-1"/>
        </w:rPr>
        <w:t>k</w:t>
      </w:r>
      <w:r w:rsidRPr="001A21E8">
        <w:rPr>
          <w:rFonts w:ascii="Tahoma" w:eastAsia="Tahoma" w:hAnsi="Tahoma" w:cs="Tahoma"/>
          <w:b/>
        </w:rPr>
        <w:t>u</w:t>
      </w:r>
      <w:r w:rsidRPr="001A21E8">
        <w:rPr>
          <w:rFonts w:ascii="Tahoma" w:eastAsia="Tahoma" w:hAnsi="Tahoma" w:cs="Tahoma"/>
          <w:b/>
          <w:spacing w:val="-8"/>
        </w:rPr>
        <w:t xml:space="preserve"> </w:t>
      </w:r>
      <w:r w:rsidRPr="001A21E8">
        <w:rPr>
          <w:rFonts w:ascii="Tahoma" w:eastAsia="Tahoma" w:hAnsi="Tahoma" w:cs="Tahoma"/>
          <w:b/>
          <w:spacing w:val="-1"/>
        </w:rPr>
        <w:t>b</w:t>
      </w:r>
      <w:r w:rsidRPr="001A21E8">
        <w:rPr>
          <w:rFonts w:ascii="Tahoma" w:eastAsia="Tahoma" w:hAnsi="Tahoma" w:cs="Tahoma"/>
          <w:b/>
          <w:spacing w:val="3"/>
        </w:rPr>
        <w:t>a</w:t>
      </w:r>
      <w:r w:rsidRPr="001A21E8">
        <w:rPr>
          <w:rFonts w:ascii="Tahoma" w:eastAsia="Tahoma" w:hAnsi="Tahoma" w:cs="Tahoma"/>
          <w:b/>
        </w:rPr>
        <w:t>nk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  <w:spacing w:val="3"/>
        </w:rPr>
        <w:t>w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  <w:spacing w:val="2"/>
        </w:rPr>
        <w:t>g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1"/>
        </w:rPr>
        <w:t xml:space="preserve"> </w:t>
      </w:r>
      <w:r w:rsidRPr="001A21E8">
        <w:rPr>
          <w:rFonts w:ascii="Tahoma" w:eastAsia="Tahoma" w:hAnsi="Tahoma" w:cs="Tahoma"/>
          <w:b/>
        </w:rPr>
        <w:t>:</w:t>
      </w:r>
    </w:p>
    <w:p w14:paraId="747DF45F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-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a</w:t>
      </w:r>
      <w:r w:rsidRPr="001A21E8">
        <w:rPr>
          <w:rFonts w:ascii="Tahoma" w:eastAsia="Tahoma" w:hAnsi="Tahoma" w:cs="Tahoma"/>
          <w:spacing w:val="-5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ł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ś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la</w:t>
      </w:r>
      <w:r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ch</w:t>
      </w:r>
      <w:r w:rsidRPr="001A21E8">
        <w:rPr>
          <w:rFonts w:ascii="Tahoma" w:eastAsia="Tahoma" w:hAnsi="Tahoma" w:cs="Tahoma"/>
          <w:spacing w:val="1"/>
          <w:position w:val="-1"/>
        </w:rPr>
        <w:t>u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u</w:t>
      </w:r>
      <w:r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-3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1"/>
          <w:position w:val="-1"/>
        </w:rPr>
        <w:t>we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2"/>
          <w:position w:val="-1"/>
        </w:rPr>
        <w:t>o</w:t>
      </w:r>
      <w:r w:rsidRPr="001A21E8">
        <w:rPr>
          <w:rFonts w:ascii="Tahoma" w:eastAsia="Tahoma" w:hAnsi="Tahoma" w:cs="Tahoma"/>
          <w:position w:val="-1"/>
        </w:rPr>
        <w:t>:</w:t>
      </w:r>
      <w:r w:rsidRPr="001A21E8">
        <w:rPr>
          <w:rFonts w:ascii="Tahoma" w:eastAsia="Tahoma" w:hAnsi="Tahoma" w:cs="Tahoma"/>
          <w:spacing w:val="-12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spacing w:val="3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Pr="001A21E8">
        <w:rPr>
          <w:rFonts w:ascii="Tahoma" w:eastAsia="Tahoma" w:hAnsi="Tahoma" w:cs="Tahoma"/>
          <w:position w:val="-1"/>
        </w:rPr>
        <w:t>…</w:t>
      </w:r>
      <w:r w:rsidRPr="001A21E8">
        <w:rPr>
          <w:rFonts w:ascii="Tahoma" w:eastAsia="Tahoma" w:hAnsi="Tahoma" w:cs="Tahoma"/>
          <w:spacing w:val="1"/>
          <w:position w:val="-1"/>
        </w:rPr>
        <w:t>…</w:t>
      </w:r>
      <w:r w:rsidR="00015697" w:rsidRPr="001A21E8">
        <w:rPr>
          <w:rFonts w:ascii="Tahoma" w:eastAsia="Tahoma" w:hAnsi="Tahoma" w:cs="Tahoma"/>
          <w:spacing w:val="1"/>
          <w:position w:val="-1"/>
        </w:rPr>
        <w:t>..</w:t>
      </w:r>
      <w:r w:rsidR="0009152B" w:rsidRPr="001A21E8">
        <w:rPr>
          <w:rFonts w:ascii="Tahoma" w:eastAsia="Tahoma" w:hAnsi="Tahoma" w:cs="Tahoma"/>
          <w:position w:val="-1"/>
        </w:rPr>
        <w:t>…</w:t>
      </w:r>
    </w:p>
    <w:p w14:paraId="1F14D2EE" w14:textId="77777777" w:rsidR="00942F4E" w:rsidRPr="001A21E8" w:rsidRDefault="00280ADA" w:rsidP="00242E9B">
      <w:pPr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-2"/>
        </w:rPr>
        <w:t xml:space="preserve"> 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:…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  <w:spacing w:val="3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Pr="001A21E8">
        <w:rPr>
          <w:rFonts w:ascii="Tahoma" w:eastAsia="Tahoma" w:hAnsi="Tahoma" w:cs="Tahoma"/>
        </w:rPr>
        <w:t>…</w:t>
      </w:r>
      <w:r w:rsidRPr="001A21E8">
        <w:rPr>
          <w:rFonts w:ascii="Tahoma" w:eastAsia="Tahoma" w:hAnsi="Tahoma" w:cs="Tahoma"/>
          <w:spacing w:val="1"/>
        </w:rPr>
        <w:t>…</w:t>
      </w:r>
      <w:r w:rsidR="0035333E">
        <w:rPr>
          <w:rStyle w:val="Odwoanieprzypisudolnego"/>
          <w:rFonts w:ascii="Tahoma" w:eastAsia="Tahoma" w:hAnsi="Tahoma" w:cs="Tahoma"/>
          <w:spacing w:val="1"/>
        </w:rPr>
        <w:footnoteReference w:id="30"/>
      </w:r>
    </w:p>
    <w:p w14:paraId="7CECB605" w14:textId="1945E007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E67406"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 xml:space="preserve">go </w:t>
      </w:r>
      <w:r w:rsidR="002101FB">
        <w:rPr>
          <w:rFonts w:ascii="Tahoma" w:eastAsia="Tahoma" w:hAnsi="Tahoma" w:cs="Tahoma"/>
        </w:rPr>
        <w:t>pośredniczącego</w:t>
      </w:r>
      <w:r w:rsidRPr="001A21E8">
        <w:rPr>
          <w:rFonts w:ascii="Tahoma" w:eastAsia="Tahoma" w:hAnsi="Tahoma" w:cs="Tahoma"/>
        </w:rPr>
        <w:t>,</w:t>
      </w:r>
      <w:r w:rsidR="00000B2E">
        <w:rPr>
          <w:rFonts w:ascii="Tahoma" w:eastAsia="Tahoma" w:hAnsi="Tahoma" w:cs="Tahoma"/>
          <w:spacing w:val="9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="0048265E" w:rsidRPr="001A21E8">
        <w:rPr>
          <w:rFonts w:ascii="Tahoma" w:eastAsia="Tahoma" w:hAnsi="Tahoma" w:cs="Tahoma"/>
          <w:spacing w:val="5"/>
        </w:rPr>
        <w:t>1</w:t>
      </w:r>
      <w:r w:rsidR="0048265E">
        <w:rPr>
          <w:rFonts w:ascii="Tahoma" w:eastAsia="Tahoma" w:hAnsi="Tahoma" w:cs="Tahoma"/>
          <w:spacing w:val="5"/>
        </w:rPr>
        <w:t>2</w:t>
      </w:r>
      <w:r w:rsidR="0048265E" w:rsidRPr="001A21E8">
        <w:rPr>
          <w:rFonts w:ascii="Tahoma" w:eastAsia="Tahoma" w:hAnsi="Tahoma" w:cs="Tahoma"/>
          <w:spacing w:val="5"/>
        </w:rPr>
        <w:t xml:space="preserve"> </w:t>
      </w:r>
      <w:r w:rsidR="00FF6C7B" w:rsidRPr="001A21E8">
        <w:rPr>
          <w:rFonts w:ascii="Tahoma" w:eastAsia="Tahoma" w:hAnsi="Tahoma" w:cs="Tahoma"/>
          <w:spacing w:val="5"/>
        </w:rPr>
        <w:t>niniejszego paragrafu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zb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="00FF6C7B"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 dla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5"/>
        </w:rPr>
        <w:t>y</w:t>
      </w:r>
      <w:r w:rsidRPr="001A21E8">
        <w:rPr>
          <w:rFonts w:ascii="Tahoma" w:eastAsia="Tahoma" w:hAnsi="Tahoma" w:cs="Tahoma"/>
          <w:spacing w:val="2"/>
        </w:rPr>
        <w:t>.</w:t>
      </w:r>
      <w:r w:rsidR="00D55194" w:rsidRPr="00567286">
        <w:rPr>
          <w:rStyle w:val="Odwoanieprzypisudolnego"/>
          <w:rFonts w:ascii="Tahoma" w:eastAsia="Tahoma" w:hAnsi="Tahoma" w:cs="Tahoma"/>
          <w:spacing w:val="2"/>
        </w:rPr>
        <w:footnoteReference w:id="31"/>
      </w:r>
    </w:p>
    <w:p w14:paraId="200FDB8C" w14:textId="1481809A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 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48265E" w:rsidRPr="001A21E8">
        <w:rPr>
          <w:rFonts w:ascii="Tahoma" w:eastAsia="Tahoma" w:hAnsi="Tahoma" w:cs="Tahoma"/>
          <w:spacing w:val="2"/>
        </w:rPr>
        <w:t>1</w:t>
      </w:r>
      <w:r w:rsidR="0048265E">
        <w:rPr>
          <w:rFonts w:ascii="Tahoma" w:eastAsia="Tahoma" w:hAnsi="Tahoma" w:cs="Tahoma"/>
          <w:spacing w:val="2"/>
        </w:rPr>
        <w:t>2</w:t>
      </w:r>
      <w:r w:rsidR="0048265E"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 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 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ią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="00A97C1A">
        <w:rPr>
          <w:rFonts w:ascii="Tahoma" w:eastAsia="Tahoma" w:hAnsi="Tahoma" w:cs="Tahoma"/>
          <w:spacing w:val="1"/>
        </w:rPr>
        <w:t>zmiany</w:t>
      </w:r>
      <w:r w:rsidR="00A97C1A" w:rsidRPr="001A21E8">
        <w:rPr>
          <w:rFonts w:ascii="Tahoma" w:eastAsia="Tahoma" w:hAnsi="Tahoma" w:cs="Tahoma"/>
          <w:spacing w:val="-10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Decyzji</w:t>
      </w:r>
      <w:r w:rsidR="00D15C17"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1B665BE9" w14:textId="598B5D70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</w:rPr>
        <w:t>set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 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 od 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chun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="003A1F94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="003A1F94" w:rsidRPr="001A21E8">
        <w:rPr>
          <w:rFonts w:ascii="Tahoma" w:eastAsia="Tahoma" w:hAnsi="Tahoma" w:cs="Tahoma"/>
        </w:rPr>
        <w:t>o</w:t>
      </w:r>
      <w:r w:rsidR="003A1F94" w:rsidRPr="001A21E8">
        <w:rPr>
          <w:rFonts w:ascii="Tahoma" w:eastAsia="Tahoma" w:hAnsi="Tahoma" w:cs="Tahoma"/>
          <w:spacing w:val="14"/>
        </w:rPr>
        <w:t xml:space="preserve"> </w:t>
      </w:r>
      <w:r w:rsidR="003A1F94" w:rsidRPr="001A21E8">
        <w:rPr>
          <w:rFonts w:ascii="Tahoma" w:eastAsia="Tahoma" w:hAnsi="Tahoma" w:cs="Tahoma"/>
        </w:rPr>
        <w:t>ile</w:t>
      </w:r>
      <w:r w:rsidR="003A1F94" w:rsidRPr="001A21E8">
        <w:rPr>
          <w:rFonts w:ascii="Tahoma" w:eastAsia="Tahoma" w:hAnsi="Tahoma" w:cs="Tahoma"/>
          <w:spacing w:val="14"/>
        </w:rPr>
        <w:t xml:space="preserve"> </w:t>
      </w:r>
      <w:r w:rsidR="003A1F94" w:rsidRPr="001A21E8">
        <w:rPr>
          <w:rFonts w:ascii="Tahoma" w:eastAsia="Tahoma" w:hAnsi="Tahoma" w:cs="Tahoma"/>
        </w:rPr>
        <w:t>pr</w:t>
      </w:r>
      <w:r w:rsidR="003A1F94" w:rsidRPr="001A21E8">
        <w:rPr>
          <w:rFonts w:ascii="Tahoma" w:eastAsia="Tahoma" w:hAnsi="Tahoma" w:cs="Tahoma"/>
          <w:spacing w:val="1"/>
        </w:rPr>
        <w:t>ze</w:t>
      </w:r>
      <w:r w:rsidR="003A1F94" w:rsidRPr="001A21E8">
        <w:rPr>
          <w:rFonts w:ascii="Tahoma" w:eastAsia="Tahoma" w:hAnsi="Tahoma" w:cs="Tahoma"/>
        </w:rPr>
        <w:t>p</w:t>
      </w:r>
      <w:r w:rsidR="003A1F94" w:rsidRPr="001A21E8">
        <w:rPr>
          <w:rFonts w:ascii="Tahoma" w:eastAsia="Tahoma" w:hAnsi="Tahoma" w:cs="Tahoma"/>
          <w:spacing w:val="3"/>
        </w:rPr>
        <w:t>i</w:t>
      </w:r>
      <w:r w:rsidR="003A1F94" w:rsidRPr="001A21E8">
        <w:rPr>
          <w:rFonts w:ascii="Tahoma" w:eastAsia="Tahoma" w:hAnsi="Tahoma" w:cs="Tahoma"/>
        </w:rPr>
        <w:t>sy odr</w:t>
      </w:r>
      <w:r w:rsidR="003A1F94" w:rsidRPr="001A21E8">
        <w:rPr>
          <w:rFonts w:ascii="Tahoma" w:eastAsia="Tahoma" w:hAnsi="Tahoma" w:cs="Tahoma"/>
          <w:spacing w:val="1"/>
        </w:rPr>
        <w:t>ę</w:t>
      </w:r>
      <w:r w:rsidR="003A1F94" w:rsidRPr="001A21E8">
        <w:rPr>
          <w:rFonts w:ascii="Tahoma" w:eastAsia="Tahoma" w:hAnsi="Tahoma" w:cs="Tahoma"/>
        </w:rPr>
        <w:t>bne</w:t>
      </w:r>
      <w:r w:rsidR="003A1F94" w:rsidRPr="001A21E8">
        <w:rPr>
          <w:rFonts w:ascii="Tahoma" w:eastAsia="Tahoma" w:hAnsi="Tahoma" w:cs="Tahoma"/>
          <w:spacing w:val="-7"/>
        </w:rPr>
        <w:t xml:space="preserve"> </w:t>
      </w:r>
      <w:r w:rsidR="003A1F94" w:rsidRPr="001A21E8">
        <w:rPr>
          <w:rFonts w:ascii="Tahoma" w:eastAsia="Tahoma" w:hAnsi="Tahoma" w:cs="Tahoma"/>
        </w:rPr>
        <w:t>nie</w:t>
      </w:r>
      <w:r w:rsidR="003A1F94" w:rsidRPr="001A21E8">
        <w:rPr>
          <w:rFonts w:ascii="Tahoma" w:eastAsia="Tahoma" w:hAnsi="Tahoma" w:cs="Tahoma"/>
          <w:spacing w:val="-3"/>
        </w:rPr>
        <w:t xml:space="preserve"> </w:t>
      </w:r>
      <w:r w:rsidR="003A1F94" w:rsidRPr="001A21E8">
        <w:rPr>
          <w:rFonts w:ascii="Tahoma" w:eastAsia="Tahoma" w:hAnsi="Tahoma" w:cs="Tahoma"/>
        </w:rPr>
        <w:t>s</w:t>
      </w:r>
      <w:r w:rsidR="003A1F94" w:rsidRPr="001A21E8">
        <w:rPr>
          <w:rFonts w:ascii="Tahoma" w:eastAsia="Tahoma" w:hAnsi="Tahoma" w:cs="Tahoma"/>
          <w:spacing w:val="1"/>
        </w:rPr>
        <w:t>tan</w:t>
      </w:r>
      <w:r w:rsidR="003A1F94" w:rsidRPr="001A21E8">
        <w:rPr>
          <w:rFonts w:ascii="Tahoma" w:eastAsia="Tahoma" w:hAnsi="Tahoma" w:cs="Tahoma"/>
        </w:rPr>
        <w:t>o</w:t>
      </w:r>
      <w:r w:rsidR="003A1F94" w:rsidRPr="001A21E8">
        <w:rPr>
          <w:rFonts w:ascii="Tahoma" w:eastAsia="Tahoma" w:hAnsi="Tahoma" w:cs="Tahoma"/>
          <w:spacing w:val="1"/>
        </w:rPr>
        <w:t>w</w:t>
      </w:r>
      <w:r w:rsidR="003A1F94" w:rsidRPr="001A21E8">
        <w:rPr>
          <w:rFonts w:ascii="Tahoma" w:eastAsia="Tahoma" w:hAnsi="Tahoma" w:cs="Tahoma"/>
        </w:rPr>
        <w:t>ią</w:t>
      </w:r>
      <w:r w:rsidR="003A1F94" w:rsidRPr="001A21E8">
        <w:rPr>
          <w:rFonts w:ascii="Tahoma" w:eastAsia="Tahoma" w:hAnsi="Tahoma" w:cs="Tahoma"/>
          <w:spacing w:val="-7"/>
        </w:rPr>
        <w:t xml:space="preserve"> </w:t>
      </w:r>
      <w:r w:rsidR="003A1F94" w:rsidRPr="001A21E8">
        <w:rPr>
          <w:rFonts w:ascii="Tahoma" w:eastAsia="Tahoma" w:hAnsi="Tahoma" w:cs="Tahoma"/>
        </w:rPr>
        <w:t>i</w:t>
      </w:r>
      <w:r w:rsidR="003A1F94" w:rsidRPr="001A21E8">
        <w:rPr>
          <w:rFonts w:ascii="Tahoma" w:eastAsia="Tahoma" w:hAnsi="Tahoma" w:cs="Tahoma"/>
          <w:spacing w:val="-1"/>
        </w:rPr>
        <w:t>n</w:t>
      </w:r>
      <w:r w:rsidR="003A1F94" w:rsidRPr="001A21E8">
        <w:rPr>
          <w:rFonts w:ascii="Tahoma" w:eastAsia="Tahoma" w:hAnsi="Tahoma" w:cs="Tahoma"/>
          <w:spacing w:val="1"/>
        </w:rPr>
        <w:t>a</w:t>
      </w:r>
      <w:r w:rsidR="003A1F94" w:rsidRPr="001A21E8">
        <w:rPr>
          <w:rFonts w:ascii="Tahoma" w:eastAsia="Tahoma" w:hAnsi="Tahoma" w:cs="Tahoma"/>
          <w:spacing w:val="-1"/>
        </w:rPr>
        <w:t>c</w:t>
      </w:r>
      <w:r w:rsidR="003A1F94" w:rsidRPr="001A21E8">
        <w:rPr>
          <w:rFonts w:ascii="Tahoma" w:eastAsia="Tahoma" w:hAnsi="Tahoma" w:cs="Tahoma"/>
          <w:spacing w:val="3"/>
        </w:rPr>
        <w:t>z</w:t>
      </w:r>
      <w:r w:rsidR="003A1F94" w:rsidRPr="001A21E8">
        <w:rPr>
          <w:rFonts w:ascii="Tahoma" w:eastAsia="Tahoma" w:hAnsi="Tahoma" w:cs="Tahoma"/>
          <w:spacing w:val="1"/>
        </w:rPr>
        <w:t>e</w:t>
      </w:r>
      <w:r w:rsidR="003A1F94" w:rsidRPr="001A21E8">
        <w:rPr>
          <w:rFonts w:ascii="Tahoma" w:eastAsia="Tahoma" w:hAnsi="Tahoma" w:cs="Tahoma"/>
          <w:spacing w:val="-1"/>
        </w:rPr>
        <w:t>j</w:t>
      </w:r>
      <w:r w:rsidR="003A1F94">
        <w:rPr>
          <w:rFonts w:ascii="Tahoma" w:eastAsia="Tahoma" w:hAnsi="Tahoma" w:cs="Tahoma"/>
          <w:spacing w:val="-1"/>
        </w:rPr>
        <w:t>,</w:t>
      </w:r>
      <w:r w:rsidR="003A1F94"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c ro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b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="003A1F94">
        <w:rPr>
          <w:rFonts w:ascii="Tahoma" w:eastAsia="Tahoma" w:hAnsi="Tahoma" w:cs="Tahoma"/>
          <w:spacing w:val="-5"/>
        </w:rPr>
        <w:br/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 xml:space="preserve">d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od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,.</w:t>
      </w:r>
    </w:p>
    <w:p w14:paraId="40E0A926" w14:textId="205948D3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7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nf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e</w:t>
      </w:r>
      <w:r w:rsidR="00FF6C7B" w:rsidRPr="001A21E8">
        <w:rPr>
          <w:rFonts w:ascii="Tahoma" w:eastAsia="Tahoma" w:hAnsi="Tahoma" w:cs="Tahoma"/>
        </w:rPr>
        <w:t xml:space="preserve"> do IZ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="00A93AB3" w:rsidRPr="001A21E8">
        <w:rPr>
          <w:rFonts w:ascii="Tahoma" w:eastAsia="Tahoma" w:hAnsi="Tahoma" w:cs="Tahoma"/>
          <w:spacing w:val="1"/>
        </w:rPr>
        <w:t xml:space="preserve"> (w tym również </w:t>
      </w:r>
      <w:r w:rsidR="00A93AB3" w:rsidRPr="001A21E8">
        <w:rPr>
          <w:rFonts w:ascii="Tahoma" w:eastAsia="Tahoma" w:hAnsi="Tahoma" w:cs="Tahoma"/>
          <w:spacing w:val="-1"/>
        </w:rPr>
        <w:t>n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pacing w:val="-1"/>
        </w:rPr>
        <w:t>ro</w:t>
      </w:r>
      <w:r w:rsidR="00A93AB3" w:rsidRPr="001A21E8">
        <w:rPr>
          <w:rFonts w:ascii="Tahoma" w:eastAsia="Tahoma" w:hAnsi="Tahoma" w:cs="Tahoma"/>
        </w:rPr>
        <w:t>s</w:t>
      </w:r>
      <w:r w:rsidR="00A93AB3" w:rsidRPr="001A21E8">
        <w:rPr>
          <w:rFonts w:ascii="Tahoma" w:eastAsia="Tahoma" w:hAnsi="Tahoma" w:cs="Tahoma"/>
          <w:spacing w:val="-1"/>
        </w:rPr>
        <w:t>ł</w:t>
      </w:r>
      <w:r w:rsidR="00A93AB3" w:rsidRPr="001A21E8">
        <w:rPr>
          <w:rFonts w:ascii="Tahoma" w:eastAsia="Tahoma" w:hAnsi="Tahoma" w:cs="Tahoma"/>
          <w:spacing w:val="-3"/>
        </w:rPr>
        <w:t>y</w:t>
      </w:r>
      <w:r w:rsidR="00A93AB3" w:rsidRPr="001A21E8">
        <w:rPr>
          <w:rFonts w:ascii="Tahoma" w:eastAsia="Tahoma" w:hAnsi="Tahoma" w:cs="Tahoma"/>
        </w:rPr>
        <w:t>ch</w:t>
      </w:r>
      <w:r w:rsidR="00A93AB3" w:rsidRPr="001A21E8">
        <w:rPr>
          <w:rFonts w:ascii="Tahoma" w:eastAsia="Tahoma" w:hAnsi="Tahoma" w:cs="Tahoma"/>
          <w:spacing w:val="10"/>
        </w:rPr>
        <w:t xml:space="preserve"> </w:t>
      </w:r>
      <w:r w:rsidR="00A93AB3" w:rsidRPr="001A21E8">
        <w:rPr>
          <w:rFonts w:ascii="Tahoma" w:eastAsia="Tahoma" w:hAnsi="Tahoma" w:cs="Tahoma"/>
          <w:spacing w:val="-1"/>
        </w:rPr>
        <w:t>n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pacing w:val="7"/>
        </w:rPr>
        <w:t xml:space="preserve"> </w:t>
      </w:r>
      <w:r w:rsidR="00A93AB3" w:rsidRPr="001A21E8">
        <w:rPr>
          <w:rFonts w:ascii="Tahoma" w:eastAsia="Tahoma" w:hAnsi="Tahoma" w:cs="Tahoma"/>
          <w:spacing w:val="-3"/>
        </w:rPr>
        <w:t>r</w:t>
      </w:r>
      <w:r w:rsidR="00A93AB3" w:rsidRPr="001A21E8">
        <w:rPr>
          <w:rFonts w:ascii="Tahoma" w:eastAsia="Tahoma" w:hAnsi="Tahoma" w:cs="Tahoma"/>
        </w:rPr>
        <w:t>ac</w:t>
      </w:r>
      <w:r w:rsidR="00A93AB3" w:rsidRPr="001A21E8">
        <w:rPr>
          <w:rFonts w:ascii="Tahoma" w:eastAsia="Tahoma" w:hAnsi="Tahoma" w:cs="Tahoma"/>
          <w:spacing w:val="-1"/>
        </w:rPr>
        <w:t>hunk</w:t>
      </w:r>
      <w:r w:rsidR="00A93AB3" w:rsidRPr="001A21E8">
        <w:rPr>
          <w:rFonts w:ascii="Tahoma" w:eastAsia="Tahoma" w:hAnsi="Tahoma" w:cs="Tahoma"/>
        </w:rPr>
        <w:t>u</w:t>
      </w:r>
      <w:r w:rsidR="00A93AB3" w:rsidRPr="001A21E8">
        <w:rPr>
          <w:rFonts w:ascii="Tahoma" w:eastAsia="Tahoma" w:hAnsi="Tahoma" w:cs="Tahoma"/>
          <w:spacing w:val="7"/>
        </w:rPr>
        <w:t xml:space="preserve"> </w:t>
      </w:r>
      <w:r w:rsidR="00A93AB3" w:rsidRPr="001A21E8">
        <w:rPr>
          <w:rFonts w:ascii="Tahoma" w:eastAsia="Tahoma" w:hAnsi="Tahoma" w:cs="Tahoma"/>
        </w:rPr>
        <w:t>ba</w:t>
      </w:r>
      <w:r w:rsidR="00A93AB3" w:rsidRPr="001A21E8">
        <w:rPr>
          <w:rFonts w:ascii="Tahoma" w:eastAsia="Tahoma" w:hAnsi="Tahoma" w:cs="Tahoma"/>
          <w:spacing w:val="-1"/>
        </w:rPr>
        <w:t>n</w:t>
      </w:r>
      <w:r w:rsidR="00A93AB3" w:rsidRPr="001A21E8">
        <w:rPr>
          <w:rFonts w:ascii="Tahoma" w:eastAsia="Tahoma" w:hAnsi="Tahoma" w:cs="Tahoma"/>
          <w:spacing w:val="-3"/>
        </w:rPr>
        <w:t>k</w:t>
      </w:r>
      <w:r w:rsidR="00A93AB3" w:rsidRPr="001A21E8">
        <w:rPr>
          <w:rFonts w:ascii="Tahoma" w:eastAsia="Tahoma" w:hAnsi="Tahoma" w:cs="Tahoma"/>
          <w:spacing w:val="-1"/>
        </w:rPr>
        <w:t>o</w:t>
      </w:r>
      <w:r w:rsidR="00A93AB3" w:rsidRPr="001A21E8">
        <w:rPr>
          <w:rFonts w:ascii="Tahoma" w:eastAsia="Tahoma" w:hAnsi="Tahoma" w:cs="Tahoma"/>
        </w:rPr>
        <w:t>w</w:t>
      </w:r>
      <w:r w:rsidR="00A93AB3" w:rsidRPr="001A21E8">
        <w:rPr>
          <w:rFonts w:ascii="Tahoma" w:eastAsia="Tahoma" w:hAnsi="Tahoma" w:cs="Tahoma"/>
          <w:spacing w:val="1"/>
        </w:rPr>
        <w:t>y</w:t>
      </w:r>
      <w:r w:rsidR="00A93AB3" w:rsidRPr="001A21E8">
        <w:rPr>
          <w:rFonts w:ascii="Tahoma" w:eastAsia="Tahoma" w:hAnsi="Tahoma" w:cs="Tahoma"/>
        </w:rPr>
        <w:t>m</w:t>
      </w:r>
      <w:r w:rsidR="00AB76D2" w:rsidRPr="001A21E8">
        <w:rPr>
          <w:rFonts w:ascii="Tahoma" w:eastAsia="Tahoma" w:hAnsi="Tahoma" w:cs="Tahoma"/>
          <w:spacing w:val="7"/>
        </w:rPr>
        <w:t xml:space="preserve"> </w:t>
      </w:r>
      <w:r w:rsidR="00A93AB3" w:rsidRPr="001A21E8">
        <w:rPr>
          <w:rFonts w:ascii="Tahoma" w:eastAsia="Tahoma" w:hAnsi="Tahoma" w:cs="Tahoma"/>
          <w:spacing w:val="-3"/>
        </w:rPr>
        <w:t>P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pacing w:val="-1"/>
        </w:rPr>
        <w:t>rtne</w:t>
      </w:r>
      <w:r w:rsidR="00A93AB3" w:rsidRPr="001A21E8">
        <w:rPr>
          <w:rFonts w:ascii="Tahoma" w:eastAsia="Tahoma" w:hAnsi="Tahoma" w:cs="Tahoma"/>
          <w:spacing w:val="-3"/>
        </w:rPr>
        <w:t>r</w:t>
      </w:r>
      <w:r w:rsidR="00A93AB3" w:rsidRPr="001A21E8">
        <w:rPr>
          <w:rFonts w:ascii="Tahoma" w:eastAsia="Tahoma" w:hAnsi="Tahoma" w:cs="Tahoma"/>
        </w:rPr>
        <w:t>a</w:t>
      </w:r>
      <w:r w:rsidR="00A93AB3" w:rsidRPr="001A21E8">
        <w:rPr>
          <w:rFonts w:ascii="Tahoma" w:eastAsia="Tahoma" w:hAnsi="Tahoma" w:cs="Tahoma"/>
          <w:sz w:val="16"/>
          <w:szCs w:val="16"/>
        </w:rPr>
        <w:t>)</w:t>
      </w:r>
      <w:r w:rsidR="009A07FD" w:rsidRPr="001A21E8">
        <w:rPr>
          <w:rStyle w:val="Odwoanieprzypisudolnego"/>
          <w:rFonts w:ascii="Tahoma" w:eastAsia="Tahoma" w:hAnsi="Tahoma" w:cs="Tahoma"/>
          <w:sz w:val="16"/>
          <w:szCs w:val="16"/>
        </w:rPr>
        <w:footnoteReference w:id="32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48265E" w:rsidRPr="001A21E8">
        <w:rPr>
          <w:rFonts w:ascii="Tahoma" w:eastAsia="Tahoma" w:hAnsi="Tahoma" w:cs="Tahoma"/>
          <w:spacing w:val="2"/>
        </w:rPr>
        <w:t>1</w:t>
      </w:r>
      <w:r w:rsidR="0048265E">
        <w:rPr>
          <w:rFonts w:ascii="Tahoma" w:eastAsia="Tahoma" w:hAnsi="Tahoma" w:cs="Tahoma"/>
          <w:spacing w:val="2"/>
        </w:rPr>
        <w:t>5</w:t>
      </w:r>
      <w:r w:rsidR="0048265E" w:rsidRPr="001A21E8">
        <w:rPr>
          <w:rFonts w:ascii="Tahoma" w:eastAsia="Tahoma" w:hAnsi="Tahoma" w:cs="Tahoma"/>
          <w:spacing w:val="2"/>
        </w:rPr>
        <w:t xml:space="preserve"> </w:t>
      </w:r>
      <w:r w:rsidR="00FF6C7B" w:rsidRPr="001A21E8">
        <w:rPr>
          <w:rFonts w:ascii="Tahoma" w:eastAsia="Tahoma" w:hAnsi="Tahoma" w:cs="Tahoma"/>
          <w:spacing w:val="2"/>
        </w:rPr>
        <w:t>niniejszego paragrafu</w:t>
      </w:r>
      <w:r w:rsidR="00FF6C7B" w:rsidRPr="001A21E8">
        <w:rPr>
          <w:rFonts w:ascii="Tahoma" w:eastAsia="Tahoma" w:hAnsi="Tahoma" w:cs="Tahoma"/>
          <w:spacing w:val="-3"/>
        </w:rPr>
        <w:t>.</w:t>
      </w:r>
    </w:p>
    <w:p w14:paraId="796524A9" w14:textId="754F29F6" w:rsidR="00942F4E" w:rsidRPr="001A21E8" w:rsidRDefault="00280ADA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3A1F94">
        <w:rPr>
          <w:rFonts w:ascii="Tahoma" w:eastAsia="Tahoma" w:hAnsi="Tahoma" w:cs="Tahoma"/>
          <w:spacing w:val="1"/>
        </w:rPr>
        <w:t xml:space="preserve">dokonując zwrotu (przelewu) na rachunek IZ,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znego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405E2F">
        <w:rPr>
          <w:rFonts w:ascii="Tahoma" w:eastAsia="Tahoma" w:hAnsi="Tahoma" w:cs="Tahoma"/>
        </w:rPr>
        <w:t xml:space="preserve">przedstawienia </w:t>
      </w:r>
      <w:r w:rsidRPr="001A21E8">
        <w:rPr>
          <w:rFonts w:ascii="Tahoma" w:eastAsia="Tahoma" w:hAnsi="Tahoma" w:cs="Tahoma"/>
        </w:rPr>
        <w:t xml:space="preserve">IZ </w:t>
      </w:r>
      <w:r w:rsidR="00D24EB2">
        <w:rPr>
          <w:rFonts w:ascii="Tahoma" w:eastAsia="Tahoma" w:hAnsi="Tahoma" w:cs="Tahoma"/>
        </w:rPr>
        <w:t>za pośrednictwem SL</w:t>
      </w:r>
      <w:r w:rsidR="00947DC8" w:rsidRPr="001A21E8">
        <w:rPr>
          <w:rFonts w:ascii="Tahoma" w:eastAsia="Tahoma" w:hAnsi="Tahoma" w:cs="Tahoma"/>
        </w:rPr>
        <w:t xml:space="preserve">2014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środkó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:</w:t>
      </w:r>
    </w:p>
    <w:p w14:paraId="383C5816" w14:textId="397745B6" w:rsidR="00942F4E" w:rsidRDefault="00280ADA" w:rsidP="000E6590">
      <w:pPr>
        <w:pStyle w:val="Akapitzlist"/>
        <w:numPr>
          <w:ilvl w:val="1"/>
          <w:numId w:val="1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-1"/>
        </w:rPr>
        <w:t>nu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Pr="00B25116">
        <w:rPr>
          <w:rFonts w:ascii="Tahoma" w:eastAsia="Tahoma" w:hAnsi="Tahoma" w:cs="Tahoma"/>
          <w:spacing w:val="1"/>
        </w:rPr>
        <w:t>p</w:t>
      </w:r>
      <w:r w:rsidRPr="00B25116">
        <w:rPr>
          <w:rFonts w:ascii="Tahoma" w:eastAsia="Tahoma" w:hAnsi="Tahoma" w:cs="Tahoma"/>
        </w:rPr>
        <w:t>ro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;</w:t>
      </w:r>
    </w:p>
    <w:p w14:paraId="183C1713" w14:textId="77777777" w:rsidR="00B25116" w:rsidRPr="00B25116" w:rsidRDefault="00280ADA" w:rsidP="000E6590">
      <w:pPr>
        <w:pStyle w:val="Akapitzlist"/>
        <w:numPr>
          <w:ilvl w:val="1"/>
          <w:numId w:val="1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</w:rPr>
        <w:t>ość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</w:rPr>
        <w:t>środków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</w:rPr>
        <w:t xml:space="preserve">w </w:t>
      </w:r>
      <w:r w:rsidRPr="00B25116">
        <w:rPr>
          <w:rFonts w:ascii="Tahoma" w:eastAsia="Tahoma" w:hAnsi="Tahoma" w:cs="Tahoma"/>
          <w:spacing w:val="3"/>
        </w:rPr>
        <w:t>p</w:t>
      </w:r>
      <w:r w:rsidRPr="00B25116">
        <w:rPr>
          <w:rFonts w:ascii="Tahoma" w:eastAsia="Tahoma" w:hAnsi="Tahoma" w:cs="Tahoma"/>
        </w:rPr>
        <w:t>osz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gól</w:t>
      </w:r>
      <w:r w:rsidRPr="00B25116">
        <w:rPr>
          <w:rFonts w:ascii="Tahoma" w:eastAsia="Tahoma" w:hAnsi="Tahoma" w:cs="Tahoma"/>
          <w:spacing w:val="-3"/>
        </w:rPr>
        <w:t>n</w:t>
      </w:r>
      <w:r w:rsidRPr="00B25116">
        <w:rPr>
          <w:rFonts w:ascii="Tahoma" w:eastAsia="Tahoma" w:hAnsi="Tahoma" w:cs="Tahoma"/>
          <w:spacing w:val="-1"/>
        </w:rPr>
        <w:t>yc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15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g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3"/>
        </w:rPr>
        <w:t>f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10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2"/>
        </w:rPr>
        <w:t>s</w:t>
      </w:r>
      <w:r w:rsidRPr="00B25116">
        <w:rPr>
          <w:rFonts w:ascii="Tahoma" w:eastAsia="Tahoma" w:hAnsi="Tahoma" w:cs="Tahoma"/>
          <w:spacing w:val="-1"/>
        </w:rPr>
        <w:t>yf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cj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9"/>
        </w:rPr>
        <w:t xml:space="preserve"> </w:t>
      </w:r>
      <w:r w:rsidRPr="00B25116">
        <w:rPr>
          <w:rFonts w:ascii="Tahoma" w:eastAsia="Tahoma" w:hAnsi="Tahoma" w:cs="Tahoma"/>
          <w:spacing w:val="2"/>
        </w:rPr>
        <w:t>b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dż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to</w:t>
      </w:r>
      <w:r w:rsidRPr="00B25116">
        <w:rPr>
          <w:rFonts w:ascii="Tahoma" w:eastAsia="Tahoma" w:hAnsi="Tahoma" w:cs="Tahoma"/>
          <w:spacing w:val="1"/>
        </w:rPr>
        <w:t>we</w:t>
      </w:r>
      <w:r w:rsidR="00A93AB3" w:rsidRPr="00B25116">
        <w:rPr>
          <w:rFonts w:ascii="Tahoma" w:eastAsia="Tahoma" w:hAnsi="Tahoma" w:cs="Tahoma"/>
          <w:spacing w:val="7"/>
        </w:rPr>
        <w:t>j</w:t>
      </w:r>
      <w:r w:rsidR="00A93AB3" w:rsidRPr="001A21E8">
        <w:rPr>
          <w:rStyle w:val="Odwoanieprzypisudolnego"/>
          <w:rFonts w:ascii="Tahoma" w:eastAsia="Tahoma" w:hAnsi="Tahoma" w:cs="Tahoma"/>
          <w:spacing w:val="7"/>
        </w:rPr>
        <w:footnoteReference w:id="33"/>
      </w:r>
    </w:p>
    <w:p w14:paraId="1CEFE6C6" w14:textId="77777777" w:rsidR="00B25116" w:rsidRDefault="00280ADA" w:rsidP="000E6590">
      <w:pPr>
        <w:pStyle w:val="Akapitzlist"/>
        <w:numPr>
          <w:ilvl w:val="1"/>
          <w:numId w:val="1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</w:rPr>
        <w:t>podzi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ł</w:t>
      </w:r>
      <w:r w:rsidRPr="00B25116">
        <w:rPr>
          <w:rFonts w:ascii="Tahoma" w:eastAsia="Tahoma" w:hAnsi="Tahoma" w:cs="Tahoma"/>
          <w:spacing w:val="23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29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otę</w:t>
      </w:r>
      <w:r w:rsidRPr="00B25116">
        <w:rPr>
          <w:rFonts w:ascii="Tahoma" w:eastAsia="Tahoma" w:hAnsi="Tahoma" w:cs="Tahoma"/>
          <w:spacing w:val="29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żno</w:t>
      </w:r>
      <w:r w:rsidRPr="00B25116">
        <w:rPr>
          <w:rFonts w:ascii="Tahoma" w:eastAsia="Tahoma" w:hAnsi="Tahoma" w:cs="Tahoma"/>
          <w:spacing w:val="2"/>
        </w:rPr>
        <w:t>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20"/>
        </w:rPr>
        <w:t xml:space="preserve"> </w:t>
      </w:r>
      <w:r w:rsidRPr="00B25116">
        <w:rPr>
          <w:rFonts w:ascii="Tahoma" w:eastAsia="Tahoma" w:hAnsi="Tahoma" w:cs="Tahoma"/>
        </w:rPr>
        <w:t>g</w:t>
      </w:r>
      <w:r w:rsidRPr="00B25116">
        <w:rPr>
          <w:rFonts w:ascii="Tahoma" w:eastAsia="Tahoma" w:hAnsi="Tahoma" w:cs="Tahoma"/>
          <w:spacing w:val="1"/>
        </w:rPr>
        <w:t>ł</w:t>
      </w:r>
      <w:r w:rsidRPr="00B25116">
        <w:rPr>
          <w:rFonts w:ascii="Tahoma" w:eastAsia="Tahoma" w:hAnsi="Tahoma" w:cs="Tahoma"/>
        </w:rPr>
        <w:t>ó</w:t>
      </w:r>
      <w:r w:rsidRPr="00B25116">
        <w:rPr>
          <w:rFonts w:ascii="Tahoma" w:eastAsia="Tahoma" w:hAnsi="Tahoma" w:cs="Tahoma"/>
          <w:spacing w:val="3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j</w:t>
      </w:r>
      <w:r w:rsidRPr="00B25116">
        <w:rPr>
          <w:rFonts w:ascii="Tahoma" w:eastAsia="Tahoma" w:hAnsi="Tahoma" w:cs="Tahoma"/>
          <w:spacing w:val="21"/>
        </w:rPr>
        <w:t xml:space="preserve"> 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31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3"/>
        </w:rPr>
        <w:t>w</w:t>
      </w:r>
      <w:r w:rsidRPr="00B25116">
        <w:rPr>
          <w:rFonts w:ascii="Tahoma" w:eastAsia="Tahoma" w:hAnsi="Tahoma" w:cs="Tahoma"/>
        </w:rPr>
        <w:t>otę</w:t>
      </w:r>
      <w:r w:rsidRPr="00B25116">
        <w:rPr>
          <w:rFonts w:ascii="Tahoma" w:eastAsia="Tahoma" w:hAnsi="Tahoma" w:cs="Tahoma"/>
          <w:spacing w:val="25"/>
        </w:rPr>
        <w:t xml:space="preserve"> </w:t>
      </w:r>
      <w:r w:rsidRPr="00B25116">
        <w:rPr>
          <w:rFonts w:ascii="Tahoma" w:eastAsia="Tahoma" w:hAnsi="Tahoma" w:cs="Tahoma"/>
        </w:rPr>
        <w:t>ods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</w:rPr>
        <w:t>k</w:t>
      </w:r>
      <w:r w:rsidRPr="00B25116">
        <w:rPr>
          <w:rFonts w:ascii="Tahoma" w:eastAsia="Tahoma" w:hAnsi="Tahoma" w:cs="Tahoma"/>
          <w:spacing w:val="21"/>
        </w:rPr>
        <w:t xml:space="preserve"> </w:t>
      </w:r>
      <w:r w:rsidRPr="00B25116">
        <w:rPr>
          <w:rFonts w:ascii="Tahoma" w:eastAsia="Tahoma" w:hAnsi="Tahoma" w:cs="Tahoma"/>
        </w:rPr>
        <w:t>ze</w:t>
      </w:r>
      <w:r w:rsidRPr="00B25116">
        <w:rPr>
          <w:rFonts w:ascii="Tahoma" w:eastAsia="Tahoma" w:hAnsi="Tahoma" w:cs="Tahoma"/>
          <w:spacing w:val="28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2"/>
        </w:rPr>
        <w:t>s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18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29"/>
        </w:rPr>
        <w:t xml:space="preserve"> </w:t>
      </w:r>
      <w:r w:rsidRPr="00B25116">
        <w:rPr>
          <w:rFonts w:ascii="Tahoma" w:eastAsia="Tahoma" w:hAnsi="Tahoma" w:cs="Tahoma"/>
        </w:rPr>
        <w:t>źród</w:t>
      </w:r>
      <w:r w:rsidRPr="00B25116">
        <w:rPr>
          <w:rFonts w:ascii="Tahoma" w:eastAsia="Tahoma" w:hAnsi="Tahoma" w:cs="Tahoma"/>
          <w:spacing w:val="3"/>
        </w:rPr>
        <w:t>ł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24"/>
        </w:rPr>
        <w:t xml:space="preserve"> 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3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</w:t>
      </w:r>
      <w:r w:rsidR="00303B77" w:rsidRPr="00B25116">
        <w:rPr>
          <w:rFonts w:ascii="Tahoma" w:eastAsia="Tahoma" w:hAnsi="Tahoma" w:cs="Tahoma"/>
        </w:rPr>
        <w:t xml:space="preserve"> </w:t>
      </w:r>
      <w:r w:rsidRPr="00B25116">
        <w:rPr>
          <w:rFonts w:ascii="Tahoma" w:eastAsia="Tahoma" w:hAnsi="Tahoma" w:cs="Tahoma"/>
        </w:rPr>
        <w:t>(</w:t>
      </w:r>
      <w:r w:rsidRPr="00B25116">
        <w:rPr>
          <w:rFonts w:ascii="Tahoma" w:eastAsia="Tahoma" w:hAnsi="Tahoma" w:cs="Tahoma"/>
          <w:spacing w:val="1"/>
        </w:rPr>
        <w:t>p</w:t>
      </w:r>
      <w:r w:rsidRPr="00B25116">
        <w:rPr>
          <w:rFonts w:ascii="Tahoma" w:eastAsia="Tahoma" w:hAnsi="Tahoma" w:cs="Tahoma"/>
        </w:rPr>
        <w:t>ł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ość</w:t>
      </w:r>
      <w:r w:rsidRPr="00B25116">
        <w:rPr>
          <w:rFonts w:ascii="Tahoma" w:eastAsia="Tahoma" w:hAnsi="Tahoma" w:cs="Tahoma"/>
          <w:spacing w:val="-9"/>
        </w:rPr>
        <w:t xml:space="preserve"> </w:t>
      </w:r>
      <w:r w:rsidRPr="00B25116">
        <w:rPr>
          <w:rFonts w:ascii="Tahoma" w:eastAsia="Tahoma" w:hAnsi="Tahoma" w:cs="Tahoma"/>
        </w:rPr>
        <w:t>ze</w:t>
      </w:r>
      <w:r w:rsidRPr="00B25116">
        <w:rPr>
          <w:rFonts w:ascii="Tahoma" w:eastAsia="Tahoma" w:hAnsi="Tahoma" w:cs="Tahoma"/>
          <w:spacing w:val="-1"/>
        </w:rPr>
        <w:t xml:space="preserve"> </w:t>
      </w:r>
      <w:r w:rsidRPr="00B25116">
        <w:rPr>
          <w:rFonts w:ascii="Tahoma" w:eastAsia="Tahoma" w:hAnsi="Tahoma" w:cs="Tahoma"/>
        </w:rPr>
        <w:t>środków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rop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12"/>
        </w:rPr>
        <w:t xml:space="preserve"> </w:t>
      </w:r>
      <w:r w:rsidRPr="00B25116">
        <w:rPr>
          <w:rFonts w:ascii="Tahoma" w:eastAsia="Tahoma" w:hAnsi="Tahoma" w:cs="Tahoma"/>
        </w:rPr>
        <w:t>i do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  <w:spacing w:val="3"/>
        </w:rPr>
        <w:t>a</w:t>
      </w:r>
      <w:r w:rsidRPr="00B25116">
        <w:rPr>
          <w:rFonts w:ascii="Tahoma" w:eastAsia="Tahoma" w:hAnsi="Tahoma" w:cs="Tahoma"/>
          <w:spacing w:val="-1"/>
        </w:rPr>
        <w:t>cj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-5"/>
        </w:rPr>
        <w:t xml:space="preserve"> </w:t>
      </w:r>
      <w:r w:rsidRPr="00B25116">
        <w:rPr>
          <w:rFonts w:ascii="Tahoma" w:eastAsia="Tahoma" w:hAnsi="Tahoma" w:cs="Tahoma"/>
        </w:rPr>
        <w:t>cel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);</w:t>
      </w:r>
    </w:p>
    <w:p w14:paraId="40EDFB59" w14:textId="77777777" w:rsidR="00B25116" w:rsidRDefault="00280ADA" w:rsidP="000E6590">
      <w:pPr>
        <w:pStyle w:val="Akapitzlist"/>
        <w:numPr>
          <w:ilvl w:val="1"/>
          <w:numId w:val="1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ie</w:t>
      </w:r>
      <w:r w:rsidR="006E0A02" w:rsidRPr="00B25116">
        <w:rPr>
          <w:rFonts w:ascii="Tahoma" w:eastAsia="Tahoma" w:hAnsi="Tahoma" w:cs="Tahoma"/>
        </w:rPr>
        <w:t xml:space="preserve"> terminu płatności</w:t>
      </w:r>
      <w:r w:rsidRPr="00B25116">
        <w:rPr>
          <w:rFonts w:ascii="Tahoma" w:eastAsia="Tahoma" w:hAnsi="Tahoma" w:cs="Tahoma"/>
        </w:rPr>
        <w:t xml:space="preserve"> t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sz</w:t>
      </w:r>
      <w:r w:rsidRPr="00B25116">
        <w:rPr>
          <w:rFonts w:ascii="Tahoma" w:eastAsia="Tahoma" w:hAnsi="Tahoma" w:cs="Tahoma"/>
          <w:spacing w:val="-17"/>
        </w:rPr>
        <w:t>y</w:t>
      </w:r>
      <w:r w:rsidR="006E0A02" w:rsidRPr="00B25116">
        <w:rPr>
          <w:rFonts w:ascii="Tahoma" w:eastAsia="Tahoma" w:hAnsi="Tahoma" w:cs="Tahoma"/>
          <w:spacing w:val="-17"/>
        </w:rPr>
        <w:t xml:space="preserve"> środków</w:t>
      </w:r>
      <w:r w:rsidRPr="00B25116">
        <w:rPr>
          <w:rFonts w:ascii="Tahoma" w:eastAsia="Tahoma" w:hAnsi="Tahoma" w:cs="Tahoma"/>
        </w:rPr>
        <w:t xml:space="preserve">,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tó</w:t>
      </w:r>
      <w:r w:rsidRPr="00B25116">
        <w:rPr>
          <w:rFonts w:ascii="Tahoma" w:eastAsia="Tahoma" w:hAnsi="Tahoma" w:cs="Tahoma"/>
          <w:spacing w:val="2"/>
        </w:rPr>
        <w:t>r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 do</w:t>
      </w:r>
      <w:r w:rsidRPr="00B25116">
        <w:rPr>
          <w:rFonts w:ascii="Tahoma" w:eastAsia="Tahoma" w:hAnsi="Tahoma" w:cs="Tahoma"/>
          <w:spacing w:val="-2"/>
        </w:rPr>
        <w:t>t</w:t>
      </w:r>
      <w:r w:rsidRPr="00B25116">
        <w:rPr>
          <w:rFonts w:ascii="Tahoma" w:eastAsia="Tahoma" w:hAnsi="Tahoma" w:cs="Tahoma"/>
          <w:spacing w:val="-1"/>
        </w:rPr>
        <w:t>yc</w:t>
      </w:r>
      <w:r w:rsidRPr="00B25116">
        <w:rPr>
          <w:rFonts w:ascii="Tahoma" w:eastAsia="Tahoma" w:hAnsi="Tahoma" w:cs="Tahoma"/>
        </w:rPr>
        <w:t>zy z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rot</w:t>
      </w:r>
      <w:r w:rsidR="006E0A02" w:rsidRPr="00B25116">
        <w:rPr>
          <w:rFonts w:ascii="Tahoma" w:eastAsia="Tahoma" w:hAnsi="Tahoma" w:cs="Tahoma"/>
        </w:rPr>
        <w:t xml:space="preserve"> (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-1"/>
        </w:rPr>
        <w:t xml:space="preserve"> u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zgl</w:t>
      </w:r>
      <w:r w:rsidRPr="00B25116">
        <w:rPr>
          <w:rFonts w:ascii="Tahoma" w:eastAsia="Tahoma" w:hAnsi="Tahoma" w:cs="Tahoma"/>
          <w:spacing w:val="1"/>
        </w:rPr>
        <w:t>ę</w:t>
      </w:r>
      <w:r w:rsidRPr="00B25116">
        <w:rPr>
          <w:rFonts w:ascii="Tahoma" w:eastAsia="Tahoma" w:hAnsi="Tahoma" w:cs="Tahoma"/>
        </w:rPr>
        <w:t>dnieniem</w:t>
      </w:r>
      <w:r w:rsidRPr="00B25116">
        <w:rPr>
          <w:rFonts w:ascii="Tahoma" w:eastAsia="Tahoma" w:hAnsi="Tahoma" w:cs="Tahoma"/>
          <w:spacing w:val="-13"/>
        </w:rPr>
        <w:t xml:space="preserve"> </w:t>
      </w:r>
      <w:r w:rsidRPr="00B25116">
        <w:rPr>
          <w:rFonts w:ascii="Tahoma" w:eastAsia="Tahoma" w:hAnsi="Tahoma" w:cs="Tahoma"/>
        </w:rPr>
        <w:t>źr</w:t>
      </w:r>
      <w:r w:rsidRPr="00B25116">
        <w:rPr>
          <w:rFonts w:ascii="Tahoma" w:eastAsia="Tahoma" w:hAnsi="Tahoma" w:cs="Tahoma"/>
          <w:spacing w:val="2"/>
        </w:rPr>
        <w:t>ó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ł</w:t>
      </w:r>
      <w:r w:rsidRPr="00B25116">
        <w:rPr>
          <w:rFonts w:ascii="Tahoma" w:eastAsia="Tahoma" w:hAnsi="Tahoma" w:cs="Tahoma"/>
          <w:spacing w:val="-2"/>
        </w:rPr>
        <w:t xml:space="preserve"> 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na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a</w:t>
      </w:r>
      <w:r w:rsidR="006E0A02" w:rsidRPr="00B25116">
        <w:rPr>
          <w:rFonts w:ascii="Tahoma" w:eastAsia="Tahoma" w:hAnsi="Tahoma" w:cs="Tahoma"/>
          <w:spacing w:val="1"/>
        </w:rPr>
        <w:t>)</w:t>
      </w:r>
      <w:r w:rsidRPr="00B25116">
        <w:rPr>
          <w:rFonts w:ascii="Tahoma" w:eastAsia="Tahoma" w:hAnsi="Tahoma" w:cs="Tahoma"/>
        </w:rPr>
        <w:t>;</w:t>
      </w:r>
    </w:p>
    <w:p w14:paraId="12EB0BF8" w14:textId="04D05DC0" w:rsidR="00942F4E" w:rsidRPr="00B25116" w:rsidRDefault="00280ADA" w:rsidP="000E6590">
      <w:pPr>
        <w:pStyle w:val="Akapitzlist"/>
        <w:numPr>
          <w:ilvl w:val="1"/>
          <w:numId w:val="1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-2"/>
        </w:rPr>
        <w:t>t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ł z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ro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</w:rPr>
        <w:t xml:space="preserve">u </w:t>
      </w:r>
      <w:r w:rsidRPr="00B25116">
        <w:rPr>
          <w:rFonts w:ascii="Tahoma" w:eastAsia="Tahoma" w:hAnsi="Tahoma" w:cs="Tahoma"/>
          <w:spacing w:val="3"/>
        </w:rPr>
        <w:t>(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-2"/>
        </w:rPr>
        <w:t>p</w:t>
      </w:r>
      <w:r w:rsidRPr="00B25116">
        <w:rPr>
          <w:rFonts w:ascii="Tahoma" w:eastAsia="Tahoma" w:hAnsi="Tahoma" w:cs="Tahoma"/>
        </w:rPr>
        <w:t>. z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rot środk</w:t>
      </w:r>
      <w:r w:rsidRPr="00B25116">
        <w:rPr>
          <w:rFonts w:ascii="Tahoma" w:eastAsia="Tahoma" w:hAnsi="Tahoma" w:cs="Tahoma"/>
          <w:spacing w:val="-1"/>
        </w:rPr>
        <w:t>ó</w:t>
      </w:r>
      <w:r w:rsidRPr="00B25116">
        <w:rPr>
          <w:rFonts w:ascii="Tahoma" w:eastAsia="Tahoma" w:hAnsi="Tahoma" w:cs="Tahoma"/>
        </w:rPr>
        <w:t xml:space="preserve">w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 xml:space="preserve">a 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c r</w:t>
      </w:r>
      <w:r w:rsidRPr="00B25116">
        <w:rPr>
          <w:rFonts w:ascii="Tahoma" w:eastAsia="Tahoma" w:hAnsi="Tahoma" w:cs="Tahoma"/>
          <w:spacing w:val="1"/>
        </w:rPr>
        <w:t>ea</w:t>
      </w:r>
      <w:r w:rsidRPr="00B25116">
        <w:rPr>
          <w:rFonts w:ascii="Tahoma" w:eastAsia="Tahoma" w:hAnsi="Tahoma" w:cs="Tahoma"/>
        </w:rPr>
        <w:t>liz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cj</w:t>
      </w:r>
      <w:r w:rsidRPr="00B25116">
        <w:rPr>
          <w:rFonts w:ascii="Tahoma" w:eastAsia="Tahoma" w:hAnsi="Tahoma" w:cs="Tahoma"/>
        </w:rPr>
        <w:t>i pro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 xml:space="preserve">, </w:t>
      </w:r>
      <w:r w:rsidRPr="00B25116">
        <w:rPr>
          <w:rFonts w:ascii="Tahoma" w:eastAsia="Tahoma" w:hAnsi="Tahoma" w:cs="Tahoma"/>
          <w:spacing w:val="3"/>
        </w:rPr>
        <w:t>z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rot środk</w:t>
      </w:r>
      <w:r w:rsidRPr="00B25116">
        <w:rPr>
          <w:rFonts w:ascii="Tahoma" w:eastAsia="Tahoma" w:hAnsi="Tahoma" w:cs="Tahoma"/>
          <w:spacing w:val="-1"/>
        </w:rPr>
        <w:t>ó</w:t>
      </w:r>
      <w:r w:rsidRPr="00B25116">
        <w:rPr>
          <w:rFonts w:ascii="Tahoma" w:eastAsia="Tahoma" w:hAnsi="Tahoma" w:cs="Tahoma"/>
        </w:rPr>
        <w:t>w</w:t>
      </w:r>
      <w:r w:rsidR="00000B2E" w:rsidRPr="00B25116">
        <w:rPr>
          <w:rFonts w:ascii="Tahoma" w:eastAsia="Tahoma" w:hAnsi="Tahoma" w:cs="Tahoma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kw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nych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-16"/>
        </w:rPr>
        <w:t xml:space="preserve"> </w:t>
      </w:r>
      <w:r w:rsidR="006E0A02" w:rsidRPr="00B25116">
        <w:rPr>
          <w:rFonts w:ascii="Tahoma" w:eastAsia="Tahoma" w:hAnsi="Tahoma" w:cs="Tahoma"/>
          <w:spacing w:val="-16"/>
        </w:rPr>
        <w:t xml:space="preserve">odsetki bankowe , </w:t>
      </w:r>
      <w:r w:rsidRPr="00B25116">
        <w:rPr>
          <w:rFonts w:ascii="Tahoma" w:eastAsia="Tahoma" w:hAnsi="Tahoma" w:cs="Tahoma"/>
        </w:rPr>
        <w:t>itp</w:t>
      </w:r>
      <w:r w:rsidRPr="00B25116">
        <w:rPr>
          <w:rFonts w:ascii="Tahoma" w:eastAsia="Tahoma" w:hAnsi="Tahoma" w:cs="Tahoma"/>
          <w:spacing w:val="-9"/>
        </w:rPr>
        <w:t>.</w:t>
      </w:r>
      <w:r w:rsidRPr="00B25116">
        <w:rPr>
          <w:rFonts w:ascii="Tahoma" w:eastAsia="Tahoma" w:hAnsi="Tahoma" w:cs="Tahoma"/>
        </w:rPr>
        <w:t>).</w:t>
      </w:r>
    </w:p>
    <w:p w14:paraId="7D33B69E" w14:textId="2CA7F05C" w:rsidR="00125812" w:rsidRPr="001A21E8" w:rsidRDefault="00125812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oraz Partnerzy</w:t>
      </w:r>
      <w:r w:rsidRPr="001A21E8">
        <w:rPr>
          <w:rStyle w:val="Odwoanieprzypisudolnego"/>
          <w:rFonts w:ascii="Tahoma" w:eastAsia="Tahoma" w:hAnsi="Tahoma" w:cs="Tahoma"/>
        </w:rPr>
        <w:footnoteReference w:id="34"/>
      </w:r>
      <w:r w:rsidRPr="001A21E8">
        <w:rPr>
          <w:rFonts w:ascii="Tahoma" w:eastAsia="Tahoma" w:hAnsi="Tahoma" w:cs="Tahoma"/>
        </w:rPr>
        <w:t xml:space="preserve"> nie mo</w:t>
      </w:r>
      <w:r w:rsidR="007D3498" w:rsidRPr="001A21E8">
        <w:rPr>
          <w:rFonts w:ascii="Tahoma" w:eastAsia="Tahoma" w:hAnsi="Tahoma" w:cs="Tahoma"/>
        </w:rPr>
        <w:t>że/</w:t>
      </w:r>
      <w:proofErr w:type="spellStart"/>
      <w:r w:rsidRPr="001A21E8">
        <w:rPr>
          <w:rFonts w:ascii="Tahoma" w:eastAsia="Tahoma" w:hAnsi="Tahoma" w:cs="Tahoma"/>
        </w:rPr>
        <w:t>gą</w:t>
      </w:r>
      <w:proofErr w:type="spellEnd"/>
      <w:r w:rsidRPr="001A21E8">
        <w:rPr>
          <w:rFonts w:ascii="Tahoma" w:eastAsia="Tahoma" w:hAnsi="Tahoma" w:cs="Tahoma"/>
        </w:rPr>
        <w:t xml:space="preserve"> przeznaczyć otrzymanych transz dofinansowania na cele inne niż związane z projektem, w szczególności na tymczasowe finansowanie swojej podstawowej, poza</w:t>
      </w:r>
      <w:r w:rsidR="00405E2F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projektowej działalności. W przypadku naruszenia zdania pierwszego stosuje się § 1</w:t>
      </w:r>
      <w:r w:rsidR="00E67406" w:rsidRPr="001A21E8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</w:rPr>
        <w:t>.</w:t>
      </w:r>
    </w:p>
    <w:p w14:paraId="43F1BF9D" w14:textId="41A3B3BA" w:rsidR="00125812" w:rsidRPr="001A21E8" w:rsidRDefault="00125812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przekazuje odpowiednią część dofin</w:t>
      </w:r>
      <w:r w:rsidR="00000B2E">
        <w:rPr>
          <w:rFonts w:ascii="Tahoma" w:eastAsia="Tahoma" w:hAnsi="Tahoma" w:cs="Tahoma"/>
        </w:rPr>
        <w:t>ansowania na pokrycie wydatków P</w:t>
      </w:r>
      <w:r w:rsidRPr="001A21E8">
        <w:rPr>
          <w:rFonts w:ascii="Tahoma" w:eastAsia="Tahoma" w:hAnsi="Tahoma" w:cs="Tahoma"/>
        </w:rPr>
        <w:t>artner</w:t>
      </w:r>
      <w:r w:rsidR="006E0A02">
        <w:rPr>
          <w:rFonts w:ascii="Tahoma" w:eastAsia="Tahoma" w:hAnsi="Tahoma" w:cs="Tahoma"/>
        </w:rPr>
        <w:t>a/</w:t>
      </w:r>
      <w:r w:rsidRPr="001A21E8">
        <w:rPr>
          <w:rFonts w:ascii="Tahoma" w:eastAsia="Tahoma" w:hAnsi="Tahoma" w:cs="Tahoma"/>
        </w:rPr>
        <w:t xml:space="preserve">ów, zgodnie z umową o partnerstwie. Wszystkie płatności dokonywane w związku z realizacją niniejszej </w:t>
      </w:r>
      <w:r w:rsidR="00D15C17" w:rsidRPr="001A21E8">
        <w:rPr>
          <w:rFonts w:ascii="Tahoma" w:eastAsia="Tahoma" w:hAnsi="Tahoma" w:cs="Tahoma"/>
        </w:rPr>
        <w:t>Decyzji</w:t>
      </w:r>
      <w:r w:rsidRPr="001A21E8">
        <w:rPr>
          <w:rFonts w:ascii="Tahoma" w:eastAsia="Tahoma" w:hAnsi="Tahoma" w:cs="Tahoma"/>
        </w:rPr>
        <w:t>, pomiędzy Beneficjentem a Partnerem</w:t>
      </w:r>
      <w:r w:rsidR="006E0A02">
        <w:rPr>
          <w:rFonts w:ascii="Tahoma" w:eastAsia="Tahoma" w:hAnsi="Tahoma" w:cs="Tahoma"/>
        </w:rPr>
        <w:t>/</w:t>
      </w:r>
      <w:proofErr w:type="spellStart"/>
      <w:r w:rsidR="006E0A02">
        <w:rPr>
          <w:rFonts w:ascii="Tahoma" w:eastAsia="Tahoma" w:hAnsi="Tahoma" w:cs="Tahoma"/>
        </w:rPr>
        <w:t>ami</w:t>
      </w:r>
      <w:proofErr w:type="spellEnd"/>
      <w:r w:rsidRPr="001A21E8">
        <w:rPr>
          <w:rFonts w:ascii="Tahoma" w:eastAsia="Tahoma" w:hAnsi="Tahoma" w:cs="Tahoma"/>
        </w:rPr>
        <w:t>, powinny być dokonywane za pośrednictwem rachunku bankowego</w:t>
      </w:r>
      <w:r w:rsidR="003B51CB" w:rsidRPr="001A21E8">
        <w:rPr>
          <w:rFonts w:ascii="Tahoma" w:eastAsia="Tahoma" w:hAnsi="Tahoma" w:cs="Tahoma"/>
        </w:rPr>
        <w:t xml:space="preserve">, o którym mowa w ust. </w:t>
      </w:r>
      <w:r w:rsidR="006E0A02" w:rsidRPr="001A21E8">
        <w:rPr>
          <w:rFonts w:ascii="Tahoma" w:eastAsia="Tahoma" w:hAnsi="Tahoma" w:cs="Tahoma"/>
        </w:rPr>
        <w:t>1</w:t>
      </w:r>
      <w:r w:rsidR="006E0A02">
        <w:rPr>
          <w:rFonts w:ascii="Tahoma" w:eastAsia="Tahoma" w:hAnsi="Tahoma" w:cs="Tahoma"/>
        </w:rPr>
        <w:t>2</w:t>
      </w:r>
      <w:r w:rsidR="003B51CB" w:rsidRPr="001A21E8">
        <w:rPr>
          <w:rFonts w:ascii="Tahoma" w:eastAsia="Tahoma" w:hAnsi="Tahoma" w:cs="Tahoma"/>
        </w:rPr>
        <w:t>, pod rygorem uznania poniesionych wydatków za niekwalifikowa</w:t>
      </w:r>
      <w:r w:rsidR="00714CA9" w:rsidRPr="001A21E8">
        <w:rPr>
          <w:rFonts w:ascii="Tahoma" w:eastAsia="Tahoma" w:hAnsi="Tahoma" w:cs="Tahoma"/>
        </w:rPr>
        <w:t>l</w:t>
      </w:r>
      <w:r w:rsidR="003B51CB" w:rsidRPr="001A21E8">
        <w:rPr>
          <w:rFonts w:ascii="Tahoma" w:eastAsia="Tahoma" w:hAnsi="Tahoma" w:cs="Tahoma"/>
        </w:rPr>
        <w:t>ne.</w:t>
      </w:r>
      <w:r w:rsidR="003B51CB" w:rsidRPr="001A21E8">
        <w:rPr>
          <w:rStyle w:val="Odwoanieprzypisudolnego"/>
          <w:rFonts w:ascii="Tahoma" w:eastAsia="Tahoma" w:hAnsi="Tahoma" w:cs="Tahoma"/>
        </w:rPr>
        <w:footnoteReference w:id="35"/>
      </w:r>
      <w:r w:rsidR="003B51CB" w:rsidRPr="001A21E8">
        <w:rPr>
          <w:rFonts w:ascii="Tahoma" w:eastAsia="Tahoma" w:hAnsi="Tahoma" w:cs="Tahoma"/>
        </w:rPr>
        <w:t xml:space="preserve"> </w:t>
      </w:r>
    </w:p>
    <w:p w14:paraId="2C50B963" w14:textId="77777777" w:rsidR="003B51CB" w:rsidRPr="001A21E8" w:rsidRDefault="003E52A3" w:rsidP="000E6590">
      <w:pPr>
        <w:pStyle w:val="Akapitzlist"/>
        <w:numPr>
          <w:ilvl w:val="0"/>
          <w:numId w:val="1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Beneficjent zobowiązuje się ująć każdy wydatek kwalifikowalny we wniosku o płatność przekazywanym do </w:t>
      </w:r>
      <w:r w:rsidR="00BB5A67"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</w:rPr>
        <w:t xml:space="preserve"> w terminie do 3 miesięcy od dnia jego poniesienia.</w:t>
      </w:r>
      <w:r w:rsidRPr="001A21E8">
        <w:rPr>
          <w:rStyle w:val="Odwoanieprzypisudolnego"/>
          <w:rFonts w:ascii="Tahoma" w:eastAsia="Tahoma" w:hAnsi="Tahoma" w:cs="Tahoma"/>
        </w:rPr>
        <w:footnoteReference w:id="36"/>
      </w:r>
    </w:p>
    <w:p w14:paraId="2FE4CC27" w14:textId="77777777" w:rsidR="000F3111" w:rsidRDefault="000F3111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7778CF0E" w14:textId="77777777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11</w:t>
      </w:r>
      <w:r w:rsidRPr="001A21E8">
        <w:rPr>
          <w:rFonts w:ascii="Tahoma" w:eastAsia="Tahoma" w:hAnsi="Tahoma" w:cs="Tahoma"/>
          <w:w w:val="99"/>
        </w:rPr>
        <w:t>.</w:t>
      </w:r>
    </w:p>
    <w:p w14:paraId="70AC3296" w14:textId="56D8B679" w:rsidR="00942F4E" w:rsidRPr="001A21E8" w:rsidRDefault="00A97C1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IZ ustala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pu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3"/>
        </w:rPr>
        <w:t>ą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 xml:space="preserve">e 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ru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</w:rPr>
        <w:t>i 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 t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szy do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so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3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,</w:t>
      </w:r>
      <w:r w:rsidR="00000B2E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 xml:space="preserve">z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zgl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  <w:spacing w:val="9"/>
        </w:rPr>
        <w:t>d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000B2E">
        <w:rPr>
          <w:rFonts w:ascii="Tahoma" w:eastAsia="Tahoma" w:hAnsi="Tahoma" w:cs="Tahoma"/>
        </w:rPr>
        <w:t>m</w:t>
      </w:r>
      <w:r w:rsidR="00000B2E">
        <w:rPr>
          <w:rFonts w:ascii="Tahoma" w:eastAsia="Tahoma" w:hAnsi="Tahoma" w:cs="Tahoma"/>
        </w:rPr>
        <w:br/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3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2</w:t>
      </w:r>
      <w:r w:rsidR="00280ADA" w:rsidRPr="001A21E8">
        <w:rPr>
          <w:rFonts w:ascii="Tahoma" w:eastAsia="Tahoma" w:hAnsi="Tahoma" w:cs="Tahoma"/>
        </w:rPr>
        <w:t>-</w:t>
      </w:r>
      <w:r w:rsidR="00280ADA" w:rsidRPr="001A21E8">
        <w:rPr>
          <w:rFonts w:ascii="Tahoma" w:eastAsia="Tahoma" w:hAnsi="Tahoma" w:cs="Tahoma"/>
          <w:spacing w:val="2"/>
        </w:rPr>
        <w:t>6:</w:t>
      </w:r>
    </w:p>
    <w:p w14:paraId="2C1E89B2" w14:textId="77777777" w:rsidR="00B25116" w:rsidRDefault="00280ADA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</w:rPr>
        <w:t>pi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sza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sza</w:t>
      </w:r>
      <w:r w:rsidRPr="00B25116">
        <w:rPr>
          <w:rFonts w:ascii="Tahoma" w:eastAsia="Tahoma" w:hAnsi="Tahoma" w:cs="Tahoma"/>
          <w:spacing w:val="-5"/>
        </w:rPr>
        <w:t xml:space="preserve"> </w:t>
      </w:r>
      <w:r w:rsidRPr="00B25116">
        <w:rPr>
          <w:rFonts w:ascii="Tahoma" w:eastAsia="Tahoma" w:hAnsi="Tahoma" w:cs="Tahoma"/>
        </w:rPr>
        <w:t>do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so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</w:t>
      </w:r>
      <w:r w:rsidRPr="00B25116">
        <w:rPr>
          <w:rFonts w:ascii="Tahoma" w:eastAsia="Tahoma" w:hAnsi="Tahoma" w:cs="Tahoma"/>
          <w:spacing w:val="-13"/>
        </w:rPr>
        <w:t xml:space="preserve"> </w:t>
      </w:r>
      <w:r w:rsidRPr="00B25116">
        <w:rPr>
          <w:rFonts w:ascii="Tahoma" w:eastAsia="Tahoma" w:hAnsi="Tahoma" w:cs="Tahoma"/>
        </w:rPr>
        <w:t>pr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zy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-11"/>
        </w:rPr>
        <w:t xml:space="preserve"> 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  <w:spacing w:val="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-1"/>
        </w:rPr>
        <w:t xml:space="preserve"> </w:t>
      </w:r>
      <w:r w:rsidRPr="00B25116">
        <w:rPr>
          <w:rFonts w:ascii="Tahoma" w:eastAsia="Tahoma" w:hAnsi="Tahoma" w:cs="Tahoma"/>
        </w:rPr>
        <w:t>pods</w:t>
      </w:r>
      <w:r w:rsidRPr="00B25116">
        <w:rPr>
          <w:rFonts w:ascii="Tahoma" w:eastAsia="Tahoma" w:hAnsi="Tahoma" w:cs="Tahoma"/>
          <w:spacing w:val="1"/>
        </w:rPr>
        <w:t>taw</w:t>
      </w:r>
      <w:r w:rsidRPr="00B25116">
        <w:rPr>
          <w:rFonts w:ascii="Tahoma" w:eastAsia="Tahoma" w:hAnsi="Tahoma" w:cs="Tahoma"/>
        </w:rPr>
        <w:t>ie</w:t>
      </w:r>
      <w:r w:rsidRPr="00B25116">
        <w:rPr>
          <w:rFonts w:ascii="Tahoma" w:eastAsia="Tahoma" w:hAnsi="Tahoma" w:cs="Tahoma"/>
          <w:spacing w:val="-9"/>
        </w:rPr>
        <w:t xml:space="preserve"> 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ło</w:t>
      </w:r>
      <w:r w:rsidRPr="00B25116">
        <w:rPr>
          <w:rFonts w:ascii="Tahoma" w:eastAsia="Tahoma" w:hAnsi="Tahoma" w:cs="Tahoma"/>
        </w:rPr>
        <w:t>żonego</w:t>
      </w:r>
      <w:r w:rsidRPr="00B25116">
        <w:rPr>
          <w:rFonts w:ascii="Tahoma" w:eastAsia="Tahoma" w:hAnsi="Tahoma" w:cs="Tahoma"/>
          <w:spacing w:val="-9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</w:rPr>
        <w:t>os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u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="008652AC" w:rsidRPr="00B25116">
        <w:rPr>
          <w:rFonts w:ascii="Tahoma" w:eastAsia="Tahoma" w:hAnsi="Tahoma" w:cs="Tahoma"/>
          <w:spacing w:val="-6"/>
        </w:rPr>
        <w:br/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2"/>
        </w:rPr>
        <w:t>ś</w:t>
      </w:r>
      <w:r w:rsidRPr="00B25116">
        <w:rPr>
          <w:rFonts w:ascii="Tahoma" w:eastAsia="Tahoma" w:hAnsi="Tahoma" w:cs="Tahoma"/>
        </w:rPr>
        <w:t>ć</w:t>
      </w:r>
      <w:r w:rsidR="00610491" w:rsidRPr="00B25116">
        <w:rPr>
          <w:rFonts w:ascii="Tahoma" w:eastAsia="Tahoma" w:hAnsi="Tahoma" w:cs="Tahoma"/>
        </w:rPr>
        <w:t xml:space="preserve"> 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so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</w:rPr>
        <w:t>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4"/>
        </w:rPr>
        <w:t xml:space="preserve"> 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2"/>
        </w:rPr>
        <w:t xml:space="preserve"> 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1"/>
        </w:rPr>
        <w:t>m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ie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2"/>
        </w:rPr>
        <w:t>r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ślo</w:t>
      </w:r>
      <w:r w:rsidRPr="00B25116">
        <w:rPr>
          <w:rFonts w:ascii="Tahoma" w:eastAsia="Tahoma" w:hAnsi="Tahoma" w:cs="Tahoma"/>
          <w:spacing w:val="-1"/>
        </w:rPr>
        <w:t>ny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2"/>
        </w:rPr>
        <w:t xml:space="preserve"> 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4"/>
        </w:rPr>
        <w:t xml:space="preserve"> </w:t>
      </w:r>
      <w:r w:rsidRPr="00B25116">
        <w:rPr>
          <w:rFonts w:ascii="Tahoma" w:eastAsia="Tahoma" w:hAnsi="Tahoma" w:cs="Tahoma"/>
          <w:spacing w:val="-1"/>
        </w:rPr>
        <w:t>h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1"/>
        </w:rPr>
        <w:t>m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</w:rPr>
        <w:t>g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</w:rPr>
        <w:t>e</w:t>
      </w:r>
      <w:r w:rsidRPr="00B25116">
        <w:rPr>
          <w:rFonts w:ascii="Tahoma" w:eastAsia="Tahoma" w:hAnsi="Tahoma" w:cs="Tahoma"/>
          <w:spacing w:val="-2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i,</w:t>
      </w:r>
      <w:r w:rsidRPr="00B25116">
        <w:rPr>
          <w:rFonts w:ascii="Tahoma" w:eastAsia="Tahoma" w:hAnsi="Tahoma" w:cs="Tahoma"/>
          <w:spacing w:val="4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tó</w:t>
      </w:r>
      <w:r w:rsidRPr="00B25116">
        <w:rPr>
          <w:rFonts w:ascii="Tahoma" w:eastAsia="Tahoma" w:hAnsi="Tahoma" w:cs="Tahoma"/>
          <w:spacing w:val="2"/>
        </w:rPr>
        <w:t>r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6"/>
        </w:rPr>
        <w:t xml:space="preserve"> </w:t>
      </w:r>
      <w:r w:rsidRPr="00B25116">
        <w:rPr>
          <w:rFonts w:ascii="Tahoma" w:eastAsia="Tahoma" w:hAnsi="Tahoma" w:cs="Tahoma"/>
        </w:rPr>
        <w:t>mo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10"/>
        </w:rPr>
        <w:t xml:space="preserve"> 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</w:rPr>
        <w:t>§</w:t>
      </w:r>
      <w:r w:rsidRPr="00B25116">
        <w:rPr>
          <w:rFonts w:ascii="Tahoma" w:eastAsia="Tahoma" w:hAnsi="Tahoma" w:cs="Tahoma"/>
          <w:spacing w:val="10"/>
        </w:rPr>
        <w:t xml:space="preserve"> </w:t>
      </w:r>
      <w:r w:rsidRPr="00B25116">
        <w:rPr>
          <w:rFonts w:ascii="Tahoma" w:eastAsia="Tahoma" w:hAnsi="Tahoma" w:cs="Tahoma"/>
          <w:spacing w:val="-1"/>
        </w:rPr>
        <w:t>1</w:t>
      </w:r>
      <w:r w:rsidR="00E67406" w:rsidRPr="00B25116">
        <w:rPr>
          <w:rFonts w:ascii="Tahoma" w:eastAsia="Tahoma" w:hAnsi="Tahoma" w:cs="Tahoma"/>
          <w:spacing w:val="-1"/>
        </w:rPr>
        <w:t>0</w:t>
      </w:r>
      <w:r w:rsidRPr="00B25116">
        <w:rPr>
          <w:rFonts w:ascii="Tahoma" w:eastAsia="Tahoma" w:hAnsi="Tahoma" w:cs="Tahoma"/>
          <w:spacing w:val="14"/>
        </w:rPr>
        <w:t xml:space="preserve"> 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st.</w:t>
      </w:r>
      <w:r w:rsidRPr="00B25116">
        <w:rPr>
          <w:rFonts w:ascii="Tahoma" w:eastAsia="Tahoma" w:hAnsi="Tahoma" w:cs="Tahoma"/>
          <w:spacing w:val="9"/>
        </w:rPr>
        <w:t xml:space="preserve"> </w:t>
      </w:r>
      <w:r w:rsidRPr="00B25116">
        <w:rPr>
          <w:rFonts w:ascii="Tahoma" w:eastAsia="Tahoma" w:hAnsi="Tahoma" w:cs="Tahoma"/>
          <w:spacing w:val="1"/>
        </w:rPr>
        <w:t>1</w:t>
      </w:r>
      <w:r w:rsidRPr="00B25116">
        <w:rPr>
          <w:rFonts w:ascii="Tahoma" w:eastAsia="Tahoma" w:hAnsi="Tahoma" w:cs="Tahoma"/>
        </w:rPr>
        <w:t>.</w:t>
      </w:r>
      <w:r w:rsidRPr="00B25116">
        <w:rPr>
          <w:rFonts w:ascii="Tahoma" w:eastAsia="Tahoma" w:hAnsi="Tahoma" w:cs="Tahoma"/>
          <w:spacing w:val="40"/>
        </w:rPr>
        <w:t xml:space="preserve"> 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2"/>
        </w:rPr>
        <w:t>n</w:t>
      </w:r>
      <w:r w:rsidRPr="00B25116">
        <w:rPr>
          <w:rFonts w:ascii="Tahoma" w:eastAsia="Tahoma" w:hAnsi="Tahoma" w:cs="Tahoma"/>
        </w:rPr>
        <w:t xml:space="preserve">a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</w:rPr>
        <w:t>ość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</w:rPr>
        <w:t>pi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sz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j</w:t>
      </w:r>
      <w:r w:rsidRPr="00B25116">
        <w:rPr>
          <w:rFonts w:ascii="Tahoma" w:eastAsia="Tahoma" w:hAnsi="Tahoma" w:cs="Tahoma"/>
          <w:spacing w:val="-9"/>
        </w:rPr>
        <w:t xml:space="preserve"> 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2"/>
        </w:rPr>
        <w:t>z</w:t>
      </w:r>
      <w:r w:rsidRPr="00B25116">
        <w:rPr>
          <w:rFonts w:ascii="Tahoma" w:eastAsia="Tahoma" w:hAnsi="Tahoma" w:cs="Tahoma"/>
        </w:rPr>
        <w:t>y</w:t>
      </w:r>
      <w:r w:rsidRPr="00B25116">
        <w:rPr>
          <w:rFonts w:ascii="Tahoma" w:eastAsia="Tahoma" w:hAnsi="Tahoma" w:cs="Tahoma"/>
          <w:spacing w:val="-5"/>
        </w:rPr>
        <w:t xml:space="preserve"> 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-3"/>
        </w:rPr>
        <w:t xml:space="preserve"> 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="00405E2F" w:rsidRPr="00B25116">
        <w:rPr>
          <w:rFonts w:ascii="Tahoma" w:eastAsia="Tahoma" w:hAnsi="Tahoma" w:cs="Tahoma"/>
          <w:spacing w:val="-6"/>
        </w:rPr>
        <w:t xml:space="preserve">przez IZ 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d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idua</w:t>
      </w:r>
      <w:r w:rsidRPr="00B25116">
        <w:rPr>
          <w:rFonts w:ascii="Tahoma" w:eastAsia="Tahoma" w:hAnsi="Tahoma" w:cs="Tahoma"/>
          <w:spacing w:val="3"/>
        </w:rPr>
        <w:t>l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ie</w:t>
      </w:r>
      <w:r w:rsidRPr="00B25116">
        <w:rPr>
          <w:rFonts w:ascii="Tahoma" w:eastAsia="Tahoma" w:hAnsi="Tahoma" w:cs="Tahoma"/>
          <w:spacing w:val="-9"/>
        </w:rPr>
        <w:t xml:space="preserve"> </w:t>
      </w:r>
      <w:r w:rsidRPr="00B25116">
        <w:rPr>
          <w:rFonts w:ascii="Tahoma" w:eastAsia="Tahoma" w:hAnsi="Tahoma" w:cs="Tahoma"/>
        </w:rPr>
        <w:t>dla</w:t>
      </w:r>
      <w:r w:rsidRPr="00B25116">
        <w:rPr>
          <w:rFonts w:ascii="Tahoma" w:eastAsia="Tahoma" w:hAnsi="Tahoma" w:cs="Tahoma"/>
          <w:spacing w:val="2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żd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go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Pr="00B25116">
        <w:rPr>
          <w:rFonts w:ascii="Tahoma" w:eastAsia="Tahoma" w:hAnsi="Tahoma" w:cs="Tahoma"/>
        </w:rPr>
        <w:t>pro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3"/>
        </w:rPr>
        <w:t>t</w:t>
      </w:r>
      <w:r w:rsidRPr="00B25116">
        <w:rPr>
          <w:rFonts w:ascii="Tahoma" w:eastAsia="Tahoma" w:hAnsi="Tahoma" w:cs="Tahoma"/>
        </w:rPr>
        <w:t>u</w:t>
      </w:r>
      <w:r w:rsidR="00567286" w:rsidRPr="00B25116">
        <w:rPr>
          <w:rFonts w:ascii="Tahoma" w:eastAsia="Tahoma" w:hAnsi="Tahoma" w:cs="Tahoma"/>
        </w:rPr>
        <w:t>;</w:t>
      </w:r>
    </w:p>
    <w:p w14:paraId="1E4D348E" w14:textId="2A95443D" w:rsidR="00942F4E" w:rsidRPr="00B25116" w:rsidRDefault="006C75F6" w:rsidP="000E6590">
      <w:pPr>
        <w:pStyle w:val="Akapitzlist"/>
        <w:numPr>
          <w:ilvl w:val="1"/>
          <w:numId w:val="7"/>
        </w:numPr>
        <w:tabs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</w:rPr>
        <w:t>kolejne</w:t>
      </w:r>
      <w:r w:rsidR="00DA1FFB" w:rsidRPr="00B25116">
        <w:rPr>
          <w:rFonts w:ascii="Tahoma" w:eastAsia="Tahoma" w:hAnsi="Tahoma" w:cs="Tahoma"/>
        </w:rPr>
        <w:t xml:space="preserve"> tr</w:t>
      </w:r>
      <w:r w:rsidR="001C5EB0" w:rsidRPr="00B25116">
        <w:rPr>
          <w:rFonts w:ascii="Tahoma" w:eastAsia="Tahoma" w:hAnsi="Tahoma" w:cs="Tahoma"/>
        </w:rPr>
        <w:t>ansz</w:t>
      </w:r>
      <w:r w:rsidRPr="00B25116">
        <w:rPr>
          <w:rFonts w:ascii="Tahoma" w:eastAsia="Tahoma" w:hAnsi="Tahoma" w:cs="Tahoma"/>
        </w:rPr>
        <w:t>e</w:t>
      </w:r>
      <w:r w:rsidR="00DA1FFB" w:rsidRPr="00B25116">
        <w:rPr>
          <w:rFonts w:ascii="Tahoma" w:eastAsia="Tahoma" w:hAnsi="Tahoma" w:cs="Tahoma"/>
        </w:rPr>
        <w:t xml:space="preserve"> dofinansowania</w:t>
      </w:r>
      <w:r w:rsidR="00280ADA" w:rsidRPr="00B25116">
        <w:rPr>
          <w:rFonts w:ascii="Tahoma" w:eastAsia="Tahoma" w:hAnsi="Tahoma" w:cs="Tahoma"/>
          <w:spacing w:val="5"/>
        </w:rPr>
        <w:t xml:space="preserve"> </w:t>
      </w:r>
      <w:r w:rsidR="00280ADA" w:rsidRPr="00B25116">
        <w:rPr>
          <w:rFonts w:ascii="Tahoma" w:eastAsia="Tahoma" w:hAnsi="Tahoma" w:cs="Tahoma"/>
        </w:rPr>
        <w:t>pr</w:t>
      </w:r>
      <w:r w:rsidR="00280ADA" w:rsidRPr="00B25116">
        <w:rPr>
          <w:rFonts w:ascii="Tahoma" w:eastAsia="Tahoma" w:hAnsi="Tahoma" w:cs="Tahoma"/>
          <w:spacing w:val="1"/>
        </w:rPr>
        <w:t>zeka</w:t>
      </w:r>
      <w:r w:rsidR="00280ADA" w:rsidRPr="00B25116">
        <w:rPr>
          <w:rFonts w:ascii="Tahoma" w:eastAsia="Tahoma" w:hAnsi="Tahoma" w:cs="Tahoma"/>
        </w:rPr>
        <w:t>zy</w:t>
      </w:r>
      <w:r w:rsidR="00280ADA" w:rsidRPr="00B25116">
        <w:rPr>
          <w:rFonts w:ascii="Tahoma" w:eastAsia="Tahoma" w:hAnsi="Tahoma" w:cs="Tahoma"/>
          <w:spacing w:val="-2"/>
        </w:rPr>
        <w:t>w</w:t>
      </w:r>
      <w:r w:rsidR="00280ADA" w:rsidRPr="00B25116">
        <w:rPr>
          <w:rFonts w:ascii="Tahoma" w:eastAsia="Tahoma" w:hAnsi="Tahoma" w:cs="Tahoma"/>
          <w:spacing w:val="1"/>
        </w:rPr>
        <w:t>a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C86DE8" w:rsidRPr="00B25116">
        <w:rPr>
          <w:rFonts w:ascii="Tahoma" w:eastAsia="Tahoma" w:hAnsi="Tahoma" w:cs="Tahoma"/>
          <w:spacing w:val="-1"/>
        </w:rPr>
        <w:t>e</w:t>
      </w:r>
      <w:r w:rsidR="00DA1FFB" w:rsidRPr="00B25116">
        <w:rPr>
          <w:rFonts w:ascii="Tahoma" w:eastAsia="Tahoma" w:hAnsi="Tahoma" w:cs="Tahoma"/>
          <w:spacing w:val="-1"/>
        </w:rPr>
        <w:t xml:space="preserve"> </w:t>
      </w:r>
      <w:r w:rsidR="00C86DE8" w:rsidRPr="00B25116">
        <w:rPr>
          <w:rFonts w:ascii="Tahoma" w:eastAsia="Tahoma" w:hAnsi="Tahoma" w:cs="Tahoma"/>
          <w:spacing w:val="-1"/>
        </w:rPr>
        <w:t>są</w:t>
      </w:r>
      <w:r w:rsidR="00280ADA" w:rsidRPr="00B25116">
        <w:rPr>
          <w:rFonts w:ascii="Tahoma" w:eastAsia="Tahoma" w:hAnsi="Tahoma" w:cs="Tahoma"/>
          <w:spacing w:val="-2"/>
        </w:rPr>
        <w:t xml:space="preserve"> </w:t>
      </w:r>
      <w:r w:rsidR="00280ADA" w:rsidRPr="00B25116">
        <w:rPr>
          <w:rFonts w:ascii="Tahoma" w:eastAsia="Tahoma" w:hAnsi="Tahoma" w:cs="Tahoma"/>
          <w:spacing w:val="2"/>
        </w:rPr>
        <w:t>p</w:t>
      </w:r>
      <w:r w:rsidR="00280ADA" w:rsidRPr="00B25116">
        <w:rPr>
          <w:rFonts w:ascii="Tahoma" w:eastAsia="Tahoma" w:hAnsi="Tahoma" w:cs="Tahoma"/>
        </w:rPr>
        <w:t>o</w:t>
      </w:r>
      <w:r w:rsidR="00280ADA" w:rsidRPr="00B25116">
        <w:rPr>
          <w:rFonts w:ascii="Tahoma" w:eastAsia="Tahoma" w:hAnsi="Tahoma" w:cs="Tahoma"/>
          <w:spacing w:val="7"/>
        </w:rPr>
        <w:t xml:space="preserve"> </w:t>
      </w:r>
      <w:r w:rsidR="00280ADA" w:rsidRPr="00B25116">
        <w:rPr>
          <w:rFonts w:ascii="Tahoma" w:eastAsia="Tahoma" w:hAnsi="Tahoma" w:cs="Tahoma"/>
        </w:rPr>
        <w:t>z</w:t>
      </w:r>
      <w:r w:rsidR="00280ADA" w:rsidRPr="00B25116">
        <w:rPr>
          <w:rFonts w:ascii="Tahoma" w:eastAsia="Tahoma" w:hAnsi="Tahoma" w:cs="Tahoma"/>
          <w:spacing w:val="1"/>
        </w:rPr>
        <w:t>ł</w:t>
      </w:r>
      <w:r w:rsidR="00280ADA" w:rsidRPr="00B25116">
        <w:rPr>
          <w:rFonts w:ascii="Tahoma" w:eastAsia="Tahoma" w:hAnsi="Tahoma" w:cs="Tahoma"/>
        </w:rPr>
        <w:t>oż</w:t>
      </w:r>
      <w:r w:rsidR="00280ADA" w:rsidRPr="00B25116">
        <w:rPr>
          <w:rFonts w:ascii="Tahoma" w:eastAsia="Tahoma" w:hAnsi="Tahoma" w:cs="Tahoma"/>
          <w:spacing w:val="1"/>
        </w:rPr>
        <w:t>e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  <w:spacing w:val="2"/>
        </w:rPr>
        <w:t>i</w:t>
      </w:r>
      <w:r w:rsidR="00280ADA" w:rsidRPr="00B25116">
        <w:rPr>
          <w:rFonts w:ascii="Tahoma" w:eastAsia="Tahoma" w:hAnsi="Tahoma" w:cs="Tahoma"/>
        </w:rPr>
        <w:t>u</w:t>
      </w:r>
      <w:r w:rsidR="00056E9B" w:rsidRPr="00B25116">
        <w:rPr>
          <w:rFonts w:ascii="Tahoma" w:eastAsia="Tahoma" w:hAnsi="Tahoma" w:cs="Tahoma"/>
        </w:rPr>
        <w:t xml:space="preserve"> i zweryfikowaniu</w:t>
      </w:r>
      <w:r w:rsidR="00280ADA" w:rsidRPr="00B25116">
        <w:rPr>
          <w:rFonts w:ascii="Tahoma" w:eastAsia="Tahoma" w:hAnsi="Tahoma" w:cs="Tahoma"/>
          <w:spacing w:val="2"/>
        </w:rPr>
        <w:t xml:space="preserve"> </w:t>
      </w:r>
      <w:r w:rsidR="00405E2F" w:rsidRPr="00B25116">
        <w:rPr>
          <w:rFonts w:ascii="Tahoma" w:eastAsia="Tahoma" w:hAnsi="Tahoma" w:cs="Tahoma"/>
          <w:spacing w:val="-3"/>
        </w:rPr>
        <w:t xml:space="preserve">zgodnie z § 12 ust. 3 </w:t>
      </w:r>
      <w:r w:rsidR="00280ADA" w:rsidRPr="00B25116">
        <w:rPr>
          <w:rFonts w:ascii="Tahoma" w:eastAsia="Tahoma" w:hAnsi="Tahoma" w:cs="Tahoma"/>
          <w:spacing w:val="3"/>
        </w:rPr>
        <w:t>w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</w:rPr>
        <w:t>ios</w:t>
      </w:r>
      <w:r w:rsidR="00280ADA" w:rsidRPr="00B25116">
        <w:rPr>
          <w:rFonts w:ascii="Tahoma" w:eastAsia="Tahoma" w:hAnsi="Tahoma" w:cs="Tahoma"/>
          <w:spacing w:val="1"/>
        </w:rPr>
        <w:t>k</w:t>
      </w:r>
      <w:r w:rsidR="00280ADA" w:rsidRPr="00B25116">
        <w:rPr>
          <w:rFonts w:ascii="Tahoma" w:eastAsia="Tahoma" w:hAnsi="Tahoma" w:cs="Tahoma"/>
        </w:rPr>
        <w:t>u</w:t>
      </w:r>
      <w:r w:rsidR="00405E2F" w:rsidRPr="00B25116">
        <w:rPr>
          <w:rFonts w:ascii="Tahoma" w:eastAsia="Tahoma" w:hAnsi="Tahoma" w:cs="Tahoma"/>
        </w:rPr>
        <w:t xml:space="preserve"> </w:t>
      </w:r>
      <w:r w:rsidR="00280ADA" w:rsidRPr="00B25116">
        <w:rPr>
          <w:rFonts w:ascii="Tahoma" w:eastAsia="Tahoma" w:hAnsi="Tahoma" w:cs="Tahoma"/>
        </w:rPr>
        <w:t>o</w:t>
      </w:r>
      <w:r w:rsidR="00280ADA" w:rsidRPr="00B25116">
        <w:rPr>
          <w:rFonts w:ascii="Tahoma" w:eastAsia="Tahoma" w:hAnsi="Tahoma" w:cs="Tahoma"/>
          <w:spacing w:val="10"/>
        </w:rPr>
        <w:t xml:space="preserve"> </w:t>
      </w:r>
      <w:r w:rsidR="00280ADA" w:rsidRPr="00B25116">
        <w:rPr>
          <w:rFonts w:ascii="Tahoma" w:eastAsia="Tahoma" w:hAnsi="Tahoma" w:cs="Tahoma"/>
        </w:rPr>
        <w:t>p</w:t>
      </w:r>
      <w:r w:rsidR="00280ADA" w:rsidRPr="00B25116">
        <w:rPr>
          <w:rFonts w:ascii="Tahoma" w:eastAsia="Tahoma" w:hAnsi="Tahoma" w:cs="Tahoma"/>
          <w:spacing w:val="1"/>
        </w:rPr>
        <w:t>ła</w:t>
      </w:r>
      <w:r w:rsidR="00280ADA" w:rsidRPr="00B25116">
        <w:rPr>
          <w:rFonts w:ascii="Tahoma" w:eastAsia="Tahoma" w:hAnsi="Tahoma" w:cs="Tahoma"/>
        </w:rPr>
        <w:t>t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</w:rPr>
        <w:t>o</w:t>
      </w:r>
      <w:r w:rsidR="00280ADA" w:rsidRPr="00B25116">
        <w:rPr>
          <w:rFonts w:ascii="Tahoma" w:eastAsia="Tahoma" w:hAnsi="Tahoma" w:cs="Tahoma"/>
          <w:spacing w:val="2"/>
        </w:rPr>
        <w:t>ś</w:t>
      </w:r>
      <w:r w:rsidR="00280ADA" w:rsidRPr="00B25116">
        <w:rPr>
          <w:rFonts w:ascii="Tahoma" w:eastAsia="Tahoma" w:hAnsi="Tahoma" w:cs="Tahoma"/>
        </w:rPr>
        <w:t>ć</w:t>
      </w:r>
      <w:r w:rsidR="00280ADA" w:rsidRPr="00B25116">
        <w:rPr>
          <w:rFonts w:ascii="Tahoma" w:eastAsia="Tahoma" w:hAnsi="Tahoma" w:cs="Tahoma"/>
          <w:spacing w:val="2"/>
        </w:rPr>
        <w:t xml:space="preserve"> </w:t>
      </w:r>
      <w:r w:rsidR="00280ADA" w:rsidRPr="00B25116">
        <w:rPr>
          <w:rFonts w:ascii="Tahoma" w:eastAsia="Tahoma" w:hAnsi="Tahoma" w:cs="Tahoma"/>
        </w:rPr>
        <w:t>o</w:t>
      </w:r>
      <w:r w:rsidR="00280ADA" w:rsidRPr="00B25116">
        <w:rPr>
          <w:rFonts w:ascii="Tahoma" w:eastAsia="Tahoma" w:hAnsi="Tahoma" w:cs="Tahoma"/>
          <w:spacing w:val="-2"/>
        </w:rPr>
        <w:t>r</w:t>
      </w:r>
      <w:r w:rsidR="00280ADA" w:rsidRPr="00B25116">
        <w:rPr>
          <w:rFonts w:ascii="Tahoma" w:eastAsia="Tahoma" w:hAnsi="Tahoma" w:cs="Tahoma"/>
          <w:spacing w:val="1"/>
        </w:rPr>
        <w:t>a</w:t>
      </w:r>
      <w:r w:rsidR="00280ADA" w:rsidRPr="00B25116">
        <w:rPr>
          <w:rFonts w:ascii="Tahoma" w:eastAsia="Tahoma" w:hAnsi="Tahoma" w:cs="Tahoma"/>
        </w:rPr>
        <w:t>z</w:t>
      </w:r>
      <w:r w:rsidR="00280ADA" w:rsidRPr="00B25116">
        <w:rPr>
          <w:rFonts w:ascii="Tahoma" w:eastAsia="Tahoma" w:hAnsi="Tahoma" w:cs="Tahoma"/>
          <w:spacing w:val="-4"/>
        </w:rPr>
        <w:t xml:space="preserve"> </w:t>
      </w:r>
      <w:r w:rsidR="00280ADA" w:rsidRPr="00B25116">
        <w:rPr>
          <w:rFonts w:ascii="Tahoma" w:eastAsia="Tahoma" w:hAnsi="Tahoma" w:cs="Tahoma"/>
        </w:rPr>
        <w:t>sp</w:t>
      </w:r>
      <w:r w:rsidR="00280ADA" w:rsidRPr="00B25116">
        <w:rPr>
          <w:rFonts w:ascii="Tahoma" w:eastAsia="Tahoma" w:hAnsi="Tahoma" w:cs="Tahoma"/>
          <w:spacing w:val="1"/>
        </w:rPr>
        <w:t>e</w:t>
      </w:r>
      <w:r w:rsidR="00280ADA" w:rsidRPr="00B25116">
        <w:rPr>
          <w:rFonts w:ascii="Tahoma" w:eastAsia="Tahoma" w:hAnsi="Tahoma" w:cs="Tahoma"/>
        </w:rPr>
        <w:t>ł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</w:rPr>
        <w:t>i</w:t>
      </w:r>
      <w:r w:rsidR="00280ADA" w:rsidRPr="00B25116">
        <w:rPr>
          <w:rFonts w:ascii="Tahoma" w:eastAsia="Tahoma" w:hAnsi="Tahoma" w:cs="Tahoma"/>
          <w:spacing w:val="1"/>
        </w:rPr>
        <w:t>e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</w:rPr>
        <w:t>iu</w:t>
      </w:r>
      <w:r w:rsidR="00280ADA" w:rsidRPr="00B25116">
        <w:rPr>
          <w:rFonts w:ascii="Tahoma" w:eastAsia="Tahoma" w:hAnsi="Tahoma" w:cs="Tahoma"/>
          <w:spacing w:val="-8"/>
        </w:rPr>
        <w:t xml:space="preserve"> 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  <w:spacing w:val="1"/>
        </w:rPr>
        <w:t>a</w:t>
      </w:r>
      <w:r w:rsidR="00280ADA" w:rsidRPr="00B25116">
        <w:rPr>
          <w:rFonts w:ascii="Tahoma" w:eastAsia="Tahoma" w:hAnsi="Tahoma" w:cs="Tahoma"/>
        </w:rPr>
        <w:t>st</w:t>
      </w:r>
      <w:r w:rsidR="00280ADA" w:rsidRPr="00B25116">
        <w:rPr>
          <w:rFonts w:ascii="Tahoma" w:eastAsia="Tahoma" w:hAnsi="Tahoma" w:cs="Tahoma"/>
          <w:spacing w:val="1"/>
        </w:rPr>
        <w:t>ę</w:t>
      </w:r>
      <w:r w:rsidR="00280ADA" w:rsidRPr="00B25116">
        <w:rPr>
          <w:rFonts w:ascii="Tahoma" w:eastAsia="Tahoma" w:hAnsi="Tahoma" w:cs="Tahoma"/>
        </w:rPr>
        <w:t>pu</w:t>
      </w:r>
      <w:r w:rsidR="00280ADA" w:rsidRPr="00B25116">
        <w:rPr>
          <w:rFonts w:ascii="Tahoma" w:eastAsia="Tahoma" w:hAnsi="Tahoma" w:cs="Tahoma"/>
          <w:spacing w:val="-1"/>
        </w:rPr>
        <w:t>j</w:t>
      </w:r>
      <w:r w:rsidR="00280ADA" w:rsidRPr="00B25116">
        <w:rPr>
          <w:rFonts w:ascii="Tahoma" w:eastAsia="Tahoma" w:hAnsi="Tahoma" w:cs="Tahoma"/>
          <w:spacing w:val="1"/>
        </w:rPr>
        <w:t>ą</w:t>
      </w:r>
      <w:r w:rsidR="00280ADA" w:rsidRPr="00B25116">
        <w:rPr>
          <w:rFonts w:ascii="Tahoma" w:eastAsia="Tahoma" w:hAnsi="Tahoma" w:cs="Tahoma"/>
          <w:spacing w:val="2"/>
        </w:rPr>
        <w:t>c</w:t>
      </w:r>
      <w:r w:rsidR="00280ADA" w:rsidRPr="00B25116">
        <w:rPr>
          <w:rFonts w:ascii="Tahoma" w:eastAsia="Tahoma" w:hAnsi="Tahoma" w:cs="Tahoma"/>
          <w:spacing w:val="-1"/>
        </w:rPr>
        <w:t>yc</w:t>
      </w:r>
      <w:r w:rsidR="00280ADA" w:rsidRPr="00B25116">
        <w:rPr>
          <w:rFonts w:ascii="Tahoma" w:eastAsia="Tahoma" w:hAnsi="Tahoma" w:cs="Tahoma"/>
        </w:rPr>
        <w:t>h</w:t>
      </w:r>
      <w:r w:rsidR="00280ADA" w:rsidRPr="00B25116">
        <w:rPr>
          <w:rFonts w:ascii="Tahoma" w:eastAsia="Tahoma" w:hAnsi="Tahoma" w:cs="Tahoma"/>
          <w:spacing w:val="49"/>
        </w:rPr>
        <w:t xml:space="preserve"> </w:t>
      </w:r>
      <w:r w:rsidR="00280ADA" w:rsidRPr="00B25116">
        <w:rPr>
          <w:rFonts w:ascii="Tahoma" w:eastAsia="Tahoma" w:hAnsi="Tahoma" w:cs="Tahoma"/>
          <w:spacing w:val="-1"/>
        </w:rPr>
        <w:t>w</w:t>
      </w:r>
      <w:r w:rsidR="00280ADA" w:rsidRPr="00B25116">
        <w:rPr>
          <w:rFonts w:ascii="Tahoma" w:eastAsia="Tahoma" w:hAnsi="Tahoma" w:cs="Tahoma"/>
          <w:spacing w:val="1"/>
        </w:rPr>
        <w:t>a</w:t>
      </w:r>
      <w:r w:rsidR="00280ADA" w:rsidRPr="00B25116">
        <w:rPr>
          <w:rFonts w:ascii="Tahoma" w:eastAsia="Tahoma" w:hAnsi="Tahoma" w:cs="Tahoma"/>
          <w:spacing w:val="2"/>
        </w:rPr>
        <w:t>r</w:t>
      </w:r>
      <w:r w:rsidR="00280ADA" w:rsidRPr="00B25116">
        <w:rPr>
          <w:rFonts w:ascii="Tahoma" w:eastAsia="Tahoma" w:hAnsi="Tahoma" w:cs="Tahoma"/>
          <w:spacing w:val="-1"/>
        </w:rPr>
        <w:t>u</w:t>
      </w:r>
      <w:r w:rsidR="00280ADA" w:rsidRPr="00B25116">
        <w:rPr>
          <w:rFonts w:ascii="Tahoma" w:eastAsia="Tahoma" w:hAnsi="Tahoma" w:cs="Tahoma"/>
          <w:spacing w:val="1"/>
        </w:rPr>
        <w:t>nk</w:t>
      </w:r>
      <w:r w:rsidR="00280ADA" w:rsidRPr="00B25116">
        <w:rPr>
          <w:rFonts w:ascii="Tahoma" w:eastAsia="Tahoma" w:hAnsi="Tahoma" w:cs="Tahoma"/>
        </w:rPr>
        <w:t>ó</w:t>
      </w:r>
      <w:r w:rsidR="00280ADA" w:rsidRPr="00B25116">
        <w:rPr>
          <w:rFonts w:ascii="Tahoma" w:eastAsia="Tahoma" w:hAnsi="Tahoma" w:cs="Tahoma"/>
          <w:spacing w:val="1"/>
        </w:rPr>
        <w:t>w</w:t>
      </w:r>
      <w:r w:rsidR="00280ADA" w:rsidRPr="00B25116">
        <w:rPr>
          <w:rFonts w:ascii="Tahoma" w:eastAsia="Tahoma" w:hAnsi="Tahoma" w:cs="Tahoma"/>
        </w:rPr>
        <w:t>:</w:t>
      </w:r>
    </w:p>
    <w:p w14:paraId="12E5F35F" w14:textId="0F5BF2C5" w:rsidR="00942F4E" w:rsidRPr="00B25116" w:rsidRDefault="00280ADA" w:rsidP="000E6590">
      <w:pPr>
        <w:pStyle w:val="Akapitzlist"/>
        <w:numPr>
          <w:ilvl w:val="2"/>
          <w:numId w:val="15"/>
        </w:numPr>
        <w:tabs>
          <w:tab w:val="clear" w:pos="680"/>
          <w:tab w:val="left" w:pos="9072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iu w t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 xml:space="preserve">m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</w:rPr>
        <w:t>os</w:t>
      </w:r>
      <w:r w:rsidRPr="00B25116">
        <w:rPr>
          <w:rFonts w:ascii="Tahoma" w:eastAsia="Tahoma" w:hAnsi="Tahoma" w:cs="Tahoma"/>
          <w:spacing w:val="1"/>
        </w:rPr>
        <w:t>k</w:t>
      </w:r>
      <w:r w:rsidRPr="00B25116">
        <w:rPr>
          <w:rFonts w:ascii="Tahoma" w:eastAsia="Tahoma" w:hAnsi="Tahoma" w:cs="Tahoma"/>
        </w:rPr>
        <w:t>u o 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2"/>
        </w:rPr>
        <w:t>ś</w:t>
      </w:r>
      <w:r w:rsidRPr="00B25116">
        <w:rPr>
          <w:rFonts w:ascii="Tahoma" w:eastAsia="Tahoma" w:hAnsi="Tahoma" w:cs="Tahoma"/>
        </w:rPr>
        <w:t>ć</w:t>
      </w:r>
      <w:r w:rsidR="00405E2F" w:rsidRPr="00B25116">
        <w:rPr>
          <w:rFonts w:ascii="Tahoma" w:eastAsia="Tahoma" w:hAnsi="Tahoma" w:cs="Tahoma"/>
        </w:rPr>
        <w:t>, nie wymagających składania dalszych wyjaśnień,</w:t>
      </w:r>
      <w:r w:rsidRPr="00B25116">
        <w:rPr>
          <w:rFonts w:ascii="Tahoma" w:eastAsia="Tahoma" w:hAnsi="Tahoma" w:cs="Tahoma"/>
          <w:spacing w:val="7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 xml:space="preserve">ów </w:t>
      </w:r>
      <w:r w:rsidRPr="00B25116">
        <w:rPr>
          <w:rFonts w:ascii="Tahoma" w:eastAsia="Tahoma" w:hAnsi="Tahoma" w:cs="Tahoma"/>
          <w:spacing w:val="-1"/>
        </w:rPr>
        <w:t>kw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li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2"/>
        </w:rPr>
        <w:t>l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 xml:space="preserve">h </w:t>
      </w:r>
      <w:r w:rsidR="00405E2F" w:rsidRPr="00B25116">
        <w:rPr>
          <w:rFonts w:ascii="Tahoma" w:eastAsia="Tahoma" w:hAnsi="Tahoma" w:cs="Tahoma"/>
          <w:spacing w:val="5"/>
        </w:rPr>
        <w:t xml:space="preserve">stanowiących 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 xml:space="preserve">o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</w:rPr>
        <w:t>j</w:t>
      </w:r>
      <w:r w:rsidRPr="00B25116">
        <w:rPr>
          <w:rFonts w:ascii="Tahoma" w:eastAsia="Tahoma" w:hAnsi="Tahoma" w:cs="Tahoma"/>
          <w:spacing w:val="4"/>
        </w:rPr>
        <w:t xml:space="preserve"> </w:t>
      </w:r>
      <w:r w:rsidRPr="00B25116">
        <w:rPr>
          <w:rFonts w:ascii="Tahoma" w:eastAsia="Tahoma" w:hAnsi="Tahoma" w:cs="Tahoma"/>
          <w:spacing w:val="1"/>
        </w:rPr>
        <w:t>7</w:t>
      </w:r>
      <w:r w:rsidRPr="00B25116">
        <w:rPr>
          <w:rFonts w:ascii="Tahoma" w:eastAsia="Tahoma" w:hAnsi="Tahoma" w:cs="Tahoma"/>
          <w:spacing w:val="-1"/>
        </w:rPr>
        <w:t>0</w:t>
      </w:r>
      <w:r w:rsidRPr="00B25116">
        <w:rPr>
          <w:rFonts w:ascii="Tahoma" w:eastAsia="Tahoma" w:hAnsi="Tahoma" w:cs="Tahoma"/>
        </w:rPr>
        <w:t>%</w:t>
      </w:r>
      <w:r w:rsidRPr="00B25116">
        <w:rPr>
          <w:rFonts w:ascii="Tahoma" w:eastAsia="Tahoma" w:hAnsi="Tahoma" w:cs="Tahoma"/>
          <w:spacing w:val="10"/>
        </w:rPr>
        <w:t xml:space="preserve"> </w:t>
      </w:r>
      <w:r w:rsidRPr="00B25116">
        <w:rPr>
          <w:rFonts w:ascii="Tahoma" w:eastAsia="Tahoma" w:hAnsi="Tahoma" w:cs="Tahoma"/>
        </w:rPr>
        <w:t>ł</w:t>
      </w:r>
      <w:r w:rsidRPr="00B25116">
        <w:rPr>
          <w:rFonts w:ascii="Tahoma" w:eastAsia="Tahoma" w:hAnsi="Tahoma" w:cs="Tahoma"/>
          <w:spacing w:val="1"/>
        </w:rPr>
        <w:t>ą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zn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</w:rPr>
        <w:t>j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3"/>
        </w:rPr>
        <w:t>w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2"/>
        </w:rPr>
        <w:t>t</w:t>
      </w:r>
      <w:r w:rsidRPr="00B25116">
        <w:rPr>
          <w:rFonts w:ascii="Tahoma" w:eastAsia="Tahoma" w:hAnsi="Tahoma" w:cs="Tahoma"/>
        </w:rPr>
        <w:t>y</w:t>
      </w:r>
      <w:r w:rsidRPr="00B25116">
        <w:rPr>
          <w:rFonts w:ascii="Tahoma" w:eastAsia="Tahoma" w:hAnsi="Tahoma" w:cs="Tahoma"/>
          <w:spacing w:val="10"/>
        </w:rPr>
        <w:t xml:space="preserve"> </w:t>
      </w:r>
      <w:r w:rsidR="00405E2F" w:rsidRPr="00B25116">
        <w:rPr>
          <w:rFonts w:ascii="Tahoma" w:eastAsia="Tahoma" w:hAnsi="Tahoma" w:cs="Tahoma"/>
          <w:spacing w:val="10"/>
        </w:rPr>
        <w:t xml:space="preserve">otrzymanych przez Beneficjenta 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3"/>
        </w:rPr>
        <w:t>z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3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an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</w:rPr>
        <w:t>a</w:t>
      </w:r>
      <w:r w:rsidR="00405E2F">
        <w:rPr>
          <w:rStyle w:val="Odwoanieprzypisudolnego"/>
          <w:rFonts w:ascii="Tahoma" w:eastAsia="Tahoma" w:hAnsi="Tahoma" w:cs="Tahoma"/>
        </w:rPr>
        <w:footnoteReference w:id="37"/>
      </w:r>
      <w:r w:rsidR="00567286" w:rsidRPr="00B25116">
        <w:rPr>
          <w:rFonts w:ascii="Tahoma" w:eastAsia="Tahoma" w:hAnsi="Tahoma" w:cs="Tahoma"/>
        </w:rPr>
        <w:t>,</w:t>
      </w:r>
    </w:p>
    <w:p w14:paraId="1AB63771" w14:textId="78152AA6" w:rsidR="00942F4E" w:rsidRPr="00B25116" w:rsidRDefault="00D952C5" w:rsidP="000E6590">
      <w:pPr>
        <w:pStyle w:val="Akapitzlist"/>
        <w:numPr>
          <w:ilvl w:val="2"/>
          <w:numId w:val="15"/>
        </w:numPr>
        <w:tabs>
          <w:tab w:val="clear" w:pos="680"/>
          <w:tab w:val="left" w:pos="9072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-1"/>
        </w:rPr>
        <w:t>zatwierdzeniu przez IZ wniosk</w:t>
      </w:r>
      <w:r w:rsidR="00405E2F" w:rsidRPr="00B25116">
        <w:rPr>
          <w:rFonts w:ascii="Tahoma" w:eastAsia="Tahoma" w:hAnsi="Tahoma" w:cs="Tahoma"/>
          <w:spacing w:val="-1"/>
        </w:rPr>
        <w:t>ów</w:t>
      </w:r>
      <w:r w:rsidRPr="00B25116">
        <w:rPr>
          <w:rFonts w:ascii="Tahoma" w:eastAsia="Tahoma" w:hAnsi="Tahoma" w:cs="Tahoma"/>
          <w:spacing w:val="-1"/>
        </w:rPr>
        <w:t xml:space="preserve"> o płatność rozliczając</w:t>
      </w:r>
      <w:r w:rsidR="00405E2F" w:rsidRPr="00B25116">
        <w:rPr>
          <w:rFonts w:ascii="Tahoma" w:eastAsia="Tahoma" w:hAnsi="Tahoma" w:cs="Tahoma"/>
          <w:spacing w:val="-1"/>
        </w:rPr>
        <w:t>ych</w:t>
      </w:r>
      <w:r w:rsidRPr="00B25116">
        <w:rPr>
          <w:rFonts w:ascii="Tahoma" w:eastAsia="Tahoma" w:hAnsi="Tahoma" w:cs="Tahoma"/>
          <w:spacing w:val="-1"/>
        </w:rPr>
        <w:t xml:space="preserve"> </w:t>
      </w:r>
      <w:r w:rsidR="00405E2F" w:rsidRPr="00B25116">
        <w:rPr>
          <w:rFonts w:ascii="Tahoma" w:eastAsia="Tahoma" w:hAnsi="Tahoma" w:cs="Tahoma"/>
          <w:spacing w:val="-1"/>
        </w:rPr>
        <w:t>wcześniejsze okresy rozliczeniowe</w:t>
      </w:r>
      <w:r w:rsidRPr="00B25116">
        <w:rPr>
          <w:rFonts w:ascii="Tahoma" w:eastAsia="Tahoma" w:hAnsi="Tahoma" w:cs="Tahoma"/>
          <w:spacing w:val="-1"/>
        </w:rPr>
        <w:t xml:space="preserve">, zgodnie z </w:t>
      </w:r>
      <w:r w:rsidRPr="00B25116">
        <w:rPr>
          <w:rFonts w:ascii="Tahoma" w:eastAsia="Tahoma" w:hAnsi="Tahoma" w:cs="Tahoma"/>
          <w:spacing w:val="-3"/>
        </w:rPr>
        <w:t>§ 1</w:t>
      </w:r>
      <w:r w:rsidR="00E67406" w:rsidRPr="00B25116">
        <w:rPr>
          <w:rFonts w:ascii="Tahoma" w:eastAsia="Tahoma" w:hAnsi="Tahoma" w:cs="Tahoma"/>
          <w:spacing w:val="-3"/>
        </w:rPr>
        <w:t>2</w:t>
      </w:r>
      <w:r w:rsidRPr="00B25116">
        <w:rPr>
          <w:rFonts w:ascii="Tahoma" w:eastAsia="Tahoma" w:hAnsi="Tahoma" w:cs="Tahoma"/>
          <w:spacing w:val="-3"/>
        </w:rPr>
        <w:t xml:space="preserve"> ust. 7</w:t>
      </w:r>
      <w:r w:rsidR="00567286" w:rsidRPr="00B25116">
        <w:rPr>
          <w:rFonts w:ascii="Tahoma" w:eastAsia="Tahoma" w:hAnsi="Tahoma" w:cs="Tahoma"/>
          <w:spacing w:val="-3"/>
        </w:rPr>
        <w:t>,</w:t>
      </w:r>
    </w:p>
    <w:p w14:paraId="5B7998CE" w14:textId="4E660DFB" w:rsidR="001C5EB0" w:rsidRPr="00B25116" w:rsidRDefault="001C5EB0" w:rsidP="000E6590">
      <w:pPr>
        <w:pStyle w:val="Akapitzlist"/>
        <w:numPr>
          <w:ilvl w:val="2"/>
          <w:numId w:val="15"/>
        </w:numPr>
        <w:tabs>
          <w:tab w:val="clear" w:pos="680"/>
          <w:tab w:val="left" w:pos="9072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rd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iu</w:t>
      </w:r>
      <w:r w:rsidRPr="00B25116">
        <w:rPr>
          <w:rFonts w:ascii="Tahoma" w:eastAsia="Tahoma" w:hAnsi="Tahoma" w:cs="Tahoma"/>
          <w:spacing w:val="-13"/>
        </w:rPr>
        <w:t xml:space="preserve"> 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oli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  <w:spacing w:val="3"/>
        </w:rPr>
        <w:t>z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2"/>
        </w:rPr>
        <w:t>śc</w:t>
      </w:r>
      <w:r w:rsidRPr="00B25116">
        <w:rPr>
          <w:rFonts w:ascii="Tahoma" w:eastAsia="Tahoma" w:hAnsi="Tahoma" w:cs="Tahoma"/>
        </w:rPr>
        <w:t>i,</w:t>
      </w:r>
      <w:r w:rsidRPr="00B25116">
        <w:rPr>
          <w:rFonts w:ascii="Tahoma" w:eastAsia="Tahoma" w:hAnsi="Tahoma" w:cs="Tahoma"/>
          <w:spacing w:val="-11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 xml:space="preserve"> k</w:t>
      </w:r>
      <w:r w:rsidRPr="00B25116">
        <w:rPr>
          <w:rFonts w:ascii="Tahoma" w:eastAsia="Tahoma" w:hAnsi="Tahoma" w:cs="Tahoma"/>
        </w:rPr>
        <w:t>tó</w:t>
      </w:r>
      <w:r w:rsidRPr="00B25116">
        <w:rPr>
          <w:rFonts w:ascii="Tahoma" w:eastAsia="Tahoma" w:hAnsi="Tahoma" w:cs="Tahoma"/>
          <w:spacing w:val="2"/>
        </w:rPr>
        <w:t>r</w:t>
      </w:r>
      <w:r w:rsidRPr="00B25116">
        <w:rPr>
          <w:rFonts w:ascii="Tahoma" w:eastAsia="Tahoma" w:hAnsi="Tahoma" w:cs="Tahoma"/>
          <w:spacing w:val="-1"/>
        </w:rPr>
        <w:t>yc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  <w:spacing w:val="1"/>
        </w:rPr>
        <w:t>m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-4"/>
        </w:rPr>
        <w:t xml:space="preserve"> 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2"/>
        </w:rPr>
        <w:t xml:space="preserve"> </w:t>
      </w:r>
      <w:r w:rsidRPr="00B25116">
        <w:rPr>
          <w:rFonts w:ascii="Tahoma" w:eastAsia="Tahoma" w:hAnsi="Tahoma" w:cs="Tahoma"/>
        </w:rPr>
        <w:t xml:space="preserve">§ </w:t>
      </w:r>
      <w:r w:rsidRPr="00B25116">
        <w:rPr>
          <w:rFonts w:ascii="Tahoma" w:eastAsia="Tahoma" w:hAnsi="Tahoma" w:cs="Tahoma"/>
          <w:spacing w:val="2"/>
        </w:rPr>
        <w:t>3</w:t>
      </w:r>
      <w:r w:rsidR="00887652" w:rsidRPr="00B25116">
        <w:rPr>
          <w:rFonts w:ascii="Tahoma" w:eastAsia="Tahoma" w:hAnsi="Tahoma" w:cs="Tahoma"/>
          <w:spacing w:val="2"/>
        </w:rPr>
        <w:t>2</w:t>
      </w:r>
      <w:r w:rsidRPr="00B25116">
        <w:rPr>
          <w:rFonts w:ascii="Tahoma" w:eastAsia="Tahoma" w:hAnsi="Tahoma" w:cs="Tahoma"/>
          <w:spacing w:val="-3"/>
        </w:rPr>
        <w:t xml:space="preserve"> </w:t>
      </w:r>
      <w:r w:rsidRPr="00B25116">
        <w:rPr>
          <w:rFonts w:ascii="Tahoma" w:eastAsia="Tahoma" w:hAnsi="Tahoma" w:cs="Tahoma"/>
          <w:spacing w:val="1"/>
        </w:rPr>
        <w:t>u</w:t>
      </w:r>
      <w:r w:rsidRPr="00B25116">
        <w:rPr>
          <w:rFonts w:ascii="Tahoma" w:eastAsia="Tahoma" w:hAnsi="Tahoma" w:cs="Tahoma"/>
        </w:rPr>
        <w:t>st.</w:t>
      </w:r>
      <w:r w:rsidRPr="00B25116">
        <w:rPr>
          <w:rFonts w:ascii="Tahoma" w:eastAsia="Tahoma" w:hAnsi="Tahoma" w:cs="Tahoma"/>
          <w:spacing w:val="-3"/>
        </w:rPr>
        <w:t xml:space="preserve"> </w:t>
      </w:r>
      <w:r w:rsidRPr="00B25116">
        <w:rPr>
          <w:rFonts w:ascii="Tahoma" w:eastAsia="Tahoma" w:hAnsi="Tahoma" w:cs="Tahoma"/>
          <w:spacing w:val="-1"/>
        </w:rPr>
        <w:t>1</w:t>
      </w:r>
      <w:r w:rsidRPr="00B25116">
        <w:rPr>
          <w:rFonts w:ascii="Tahoma" w:eastAsia="Tahoma" w:hAnsi="Tahoma" w:cs="Tahoma"/>
        </w:rPr>
        <w:t>.</w:t>
      </w:r>
    </w:p>
    <w:p w14:paraId="62E7FDDC" w14:textId="77777777" w:rsidR="00942F4E" w:rsidRPr="001A21E8" w:rsidRDefault="00280AD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1,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pić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 po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ść (w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 xml:space="preserve">u gdy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(w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gdy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 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lszy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t),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.</w:t>
      </w:r>
    </w:p>
    <w:p w14:paraId="7902D7C1" w14:textId="77777777" w:rsidR="00942F4E" w:rsidRPr="001A21E8" w:rsidRDefault="00280AD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ol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ść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pop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ok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5"/>
        </w:rPr>
        <w:t>y</w:t>
      </w:r>
      <w:r w:rsidRPr="001A21E8">
        <w:rPr>
          <w:rFonts w:ascii="Tahoma" w:eastAsia="Tahoma" w:hAnsi="Tahoma" w:cs="Tahoma"/>
        </w:rPr>
        <w:t>.</w:t>
      </w:r>
    </w:p>
    <w:p w14:paraId="7D1C0A76" w14:textId="7E256D6A" w:rsidR="00942F4E" w:rsidRPr="00B25116" w:rsidRDefault="00280ADA" w:rsidP="000E6590">
      <w:pPr>
        <w:pStyle w:val="Akapitzlist"/>
        <w:numPr>
          <w:ilvl w:val="0"/>
          <w:numId w:val="48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</w:rPr>
        <w:t xml:space="preserve">w </w:t>
      </w:r>
      <w:r w:rsidRPr="00B25116">
        <w:rPr>
          <w:rFonts w:ascii="Tahoma" w:eastAsia="Tahoma" w:hAnsi="Tahoma" w:cs="Tahoma"/>
          <w:spacing w:val="-1"/>
        </w:rPr>
        <w:t>ch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ili 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rd</w:t>
      </w:r>
      <w:r w:rsidRPr="00B25116">
        <w:rPr>
          <w:rFonts w:ascii="Tahoma" w:eastAsia="Tahoma" w:hAnsi="Tahoma" w:cs="Tahoma"/>
          <w:spacing w:val="1"/>
        </w:rPr>
        <w:t>za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 xml:space="preserve">ia </w:t>
      </w:r>
      <w:r w:rsidRPr="00B25116">
        <w:rPr>
          <w:rFonts w:ascii="Tahoma" w:eastAsia="Tahoma" w:hAnsi="Tahoma" w:cs="Tahoma"/>
          <w:spacing w:val="-2"/>
        </w:rPr>
        <w:t>d</w:t>
      </w:r>
      <w:r w:rsidRPr="00B25116">
        <w:rPr>
          <w:rFonts w:ascii="Tahoma" w:eastAsia="Tahoma" w:hAnsi="Tahoma" w:cs="Tahoma"/>
        </w:rPr>
        <w:t xml:space="preserve">o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  <w:spacing w:val="-2"/>
        </w:rPr>
        <w:t>t</w:t>
      </w:r>
      <w:r w:rsidRPr="00B25116">
        <w:rPr>
          <w:rFonts w:ascii="Tahoma" w:eastAsia="Tahoma" w:hAnsi="Tahoma" w:cs="Tahoma"/>
        </w:rPr>
        <w:t xml:space="preserve">y 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</w:rPr>
        <w:t>ole</w:t>
      </w:r>
      <w:r w:rsidRPr="00B25116">
        <w:rPr>
          <w:rFonts w:ascii="Tahoma" w:eastAsia="Tahoma" w:hAnsi="Tahoma" w:cs="Tahoma"/>
          <w:spacing w:val="1"/>
        </w:rPr>
        <w:t>j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j t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</w:t>
      </w:r>
      <w:r w:rsidRPr="00B25116">
        <w:rPr>
          <w:rFonts w:ascii="Tahoma" w:eastAsia="Tahoma" w:hAnsi="Tahoma" w:cs="Tahoma"/>
          <w:spacing w:val="3"/>
        </w:rPr>
        <w:t>z</w:t>
      </w:r>
      <w:r w:rsidRPr="00B25116">
        <w:rPr>
          <w:rFonts w:ascii="Tahoma" w:eastAsia="Tahoma" w:hAnsi="Tahoma" w:cs="Tahoma"/>
        </w:rPr>
        <w:t>y do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0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so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an</w:t>
      </w:r>
      <w:r w:rsidRPr="00B25116">
        <w:rPr>
          <w:rFonts w:ascii="Tahoma" w:eastAsia="Tahoma" w:hAnsi="Tahoma" w:cs="Tahoma"/>
        </w:rPr>
        <w:t>ia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</w:rPr>
        <w:t xml:space="preserve">IZ 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st zobo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ą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3"/>
        </w:rPr>
        <w:t>n</w:t>
      </w:r>
      <w:r w:rsidRPr="00B25116">
        <w:rPr>
          <w:rFonts w:ascii="Tahoma" w:eastAsia="Tahoma" w:hAnsi="Tahoma" w:cs="Tahoma"/>
        </w:rPr>
        <w:t xml:space="preserve">a do 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zgl</w:t>
      </w:r>
      <w:r w:rsidRPr="00B25116">
        <w:rPr>
          <w:rFonts w:ascii="Tahoma" w:eastAsia="Tahoma" w:hAnsi="Tahoma" w:cs="Tahoma"/>
          <w:spacing w:val="1"/>
        </w:rPr>
        <w:t>ę</w:t>
      </w:r>
      <w:r w:rsidRPr="00B25116">
        <w:rPr>
          <w:rFonts w:ascii="Tahoma" w:eastAsia="Tahoma" w:hAnsi="Tahoma" w:cs="Tahoma"/>
        </w:rPr>
        <w:t>dni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</w:t>
      </w:r>
      <w:r w:rsidRPr="00B25116">
        <w:rPr>
          <w:rFonts w:ascii="Tahoma" w:eastAsia="Tahoma" w:hAnsi="Tahoma" w:cs="Tahoma"/>
          <w:spacing w:val="59"/>
        </w:rPr>
        <w:t xml:space="preserve"> </w:t>
      </w:r>
      <w:r w:rsidRPr="00B25116">
        <w:rPr>
          <w:rFonts w:ascii="Tahoma" w:eastAsia="Tahoma" w:hAnsi="Tahoma" w:cs="Tahoma"/>
        </w:rPr>
        <w:t>śro</w:t>
      </w:r>
      <w:r w:rsidRPr="00B25116">
        <w:rPr>
          <w:rFonts w:ascii="Tahoma" w:eastAsia="Tahoma" w:hAnsi="Tahoma" w:cs="Tahoma"/>
          <w:spacing w:val="3"/>
        </w:rPr>
        <w:t>d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2"/>
        </w:rPr>
        <w:t>ó</w:t>
      </w:r>
      <w:r w:rsidRPr="00B25116">
        <w:rPr>
          <w:rFonts w:ascii="Tahoma" w:eastAsia="Tahoma" w:hAnsi="Tahoma" w:cs="Tahoma"/>
        </w:rPr>
        <w:t xml:space="preserve">w </w:t>
      </w:r>
      <w:r w:rsidRPr="00B25116">
        <w:rPr>
          <w:rFonts w:ascii="Tahoma" w:eastAsia="Tahoma" w:hAnsi="Tahoma" w:cs="Tahoma"/>
          <w:spacing w:val="-3"/>
        </w:rPr>
        <w:t>f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  <w:spacing w:val="3"/>
        </w:rPr>
        <w:t>z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ie pr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4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1"/>
        </w:rPr>
        <w:t xml:space="preserve"> </w:t>
      </w:r>
      <w:r w:rsidRPr="00B25116">
        <w:rPr>
          <w:rFonts w:ascii="Tahoma" w:eastAsia="Tahoma" w:hAnsi="Tahoma" w:cs="Tahoma"/>
        </w:rPr>
        <w:t>B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j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to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58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 dzi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</w:rPr>
        <w:t>ń 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rd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 xml:space="preserve">ia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ios</w:t>
      </w:r>
      <w:r w:rsidRPr="00B25116">
        <w:rPr>
          <w:rFonts w:ascii="Tahoma" w:eastAsia="Tahoma" w:hAnsi="Tahoma" w:cs="Tahoma"/>
          <w:spacing w:val="1"/>
        </w:rPr>
        <w:t>k</w:t>
      </w:r>
      <w:r w:rsidRPr="00B25116">
        <w:rPr>
          <w:rFonts w:ascii="Tahoma" w:eastAsia="Tahoma" w:hAnsi="Tahoma" w:cs="Tahoma"/>
        </w:rPr>
        <w:t>u</w:t>
      </w:r>
      <w:r w:rsidRPr="00B25116">
        <w:rPr>
          <w:rFonts w:ascii="Tahoma" w:eastAsia="Tahoma" w:hAnsi="Tahoma" w:cs="Tahoma"/>
          <w:spacing w:val="3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2"/>
        </w:rPr>
        <w:t>ś</w:t>
      </w:r>
      <w:r w:rsidRPr="00B25116">
        <w:rPr>
          <w:rFonts w:ascii="Tahoma" w:eastAsia="Tahoma" w:hAnsi="Tahoma" w:cs="Tahoma"/>
          <w:spacing w:val="-1"/>
        </w:rPr>
        <w:t>ć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2"/>
        </w:rPr>
        <w:t xml:space="preserve"> 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12"/>
        </w:rPr>
        <w:t xml:space="preserve"> </w:t>
      </w:r>
      <w:r w:rsidRPr="00B25116">
        <w:rPr>
          <w:rFonts w:ascii="Tahoma" w:eastAsia="Tahoma" w:hAnsi="Tahoma" w:cs="Tahoma"/>
          <w:spacing w:val="-2"/>
        </w:rPr>
        <w:t>t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9"/>
        </w:rPr>
        <w:t xml:space="preserve"> </w:t>
      </w:r>
      <w:r w:rsidRPr="00B25116">
        <w:rPr>
          <w:rFonts w:ascii="Tahoma" w:eastAsia="Tahoma" w:hAnsi="Tahoma" w:cs="Tahoma"/>
        </w:rPr>
        <w:t>ró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ż</w:t>
      </w:r>
      <w:r w:rsidRPr="00B25116">
        <w:rPr>
          <w:rFonts w:ascii="Tahoma" w:eastAsia="Tahoma" w:hAnsi="Tahoma" w:cs="Tahoma"/>
          <w:spacing w:val="4"/>
        </w:rPr>
        <w:t xml:space="preserve"> </w:t>
      </w:r>
      <w:r w:rsidRPr="00B25116">
        <w:rPr>
          <w:rFonts w:ascii="Tahoma" w:eastAsia="Tahoma" w:hAnsi="Tahoma" w:cs="Tahoma"/>
          <w:spacing w:val="2"/>
        </w:rPr>
        <w:t>p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8"/>
        </w:rPr>
        <w:t xml:space="preserve"> 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ł</w:t>
      </w:r>
      <w:r w:rsidRPr="00B25116">
        <w:rPr>
          <w:rFonts w:ascii="Tahoma" w:eastAsia="Tahoma" w:hAnsi="Tahoma" w:cs="Tahoma"/>
        </w:rPr>
        <w:t>oż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iu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</w:rPr>
        <w:t>pr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2"/>
        </w:rPr>
        <w:t xml:space="preserve"> </w:t>
      </w:r>
      <w:r w:rsidRPr="00B25116">
        <w:rPr>
          <w:rFonts w:ascii="Tahoma" w:eastAsia="Tahoma" w:hAnsi="Tahoma" w:cs="Tahoma"/>
        </w:rPr>
        <w:t>B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3"/>
        </w:rPr>
        <w:t>e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 xml:space="preserve">ta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</w:rPr>
        <w:t>os</w:t>
      </w:r>
      <w:r w:rsidRPr="00B25116">
        <w:rPr>
          <w:rFonts w:ascii="Tahoma" w:eastAsia="Tahoma" w:hAnsi="Tahoma" w:cs="Tahoma"/>
          <w:spacing w:val="1"/>
        </w:rPr>
        <w:t>k</w:t>
      </w:r>
      <w:r w:rsidRPr="00B25116">
        <w:rPr>
          <w:rFonts w:ascii="Tahoma" w:eastAsia="Tahoma" w:hAnsi="Tahoma" w:cs="Tahoma"/>
        </w:rPr>
        <w:t>u</w:t>
      </w:r>
      <w:r w:rsidRPr="00B25116">
        <w:rPr>
          <w:rFonts w:ascii="Tahoma" w:eastAsia="Tahoma" w:hAnsi="Tahoma" w:cs="Tahoma"/>
          <w:spacing w:val="3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3"/>
        </w:rPr>
        <w:t>ł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oś</w:t>
      </w:r>
      <w:r w:rsidRPr="00B25116">
        <w:rPr>
          <w:rFonts w:ascii="Tahoma" w:eastAsia="Tahoma" w:hAnsi="Tahoma" w:cs="Tahoma"/>
          <w:spacing w:val="3"/>
        </w:rPr>
        <w:t>ć</w:t>
      </w:r>
      <w:r w:rsidR="006E0A02" w:rsidRPr="00B25116">
        <w:rPr>
          <w:rFonts w:ascii="Tahoma" w:eastAsia="Tahoma" w:hAnsi="Tahoma" w:cs="Tahoma"/>
        </w:rPr>
        <w:t xml:space="preserve"> oraz</w:t>
      </w:r>
      <w:r w:rsidR="006E0A02" w:rsidRPr="00B25116">
        <w:rPr>
          <w:rFonts w:ascii="Tahoma" w:eastAsia="Tahoma" w:hAnsi="Tahoma" w:cs="Tahoma"/>
          <w:spacing w:val="4"/>
        </w:rPr>
        <w:t xml:space="preserve"> </w:t>
      </w:r>
      <w:r w:rsidR="00E03F00" w:rsidRPr="00B25116">
        <w:rPr>
          <w:rFonts w:ascii="Tahoma" w:eastAsia="Tahoma" w:hAnsi="Tahoma" w:cs="Tahoma"/>
          <w:spacing w:val="4"/>
        </w:rPr>
        <w:br/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</w:rPr>
        <w:t xml:space="preserve">do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tó</w:t>
      </w:r>
      <w:r w:rsidRPr="00B25116">
        <w:rPr>
          <w:rFonts w:ascii="Tahoma" w:eastAsia="Tahoma" w:hAnsi="Tahoma" w:cs="Tahoma"/>
          <w:spacing w:val="2"/>
        </w:rPr>
        <w:t>r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4"/>
        </w:rPr>
        <w:t xml:space="preserve"> </w:t>
      </w:r>
      <w:r w:rsidRPr="00B25116">
        <w:rPr>
          <w:rFonts w:ascii="Tahoma" w:eastAsia="Tahoma" w:hAnsi="Tahoma" w:cs="Tahoma"/>
        </w:rPr>
        <w:t>IZ</w:t>
      </w:r>
      <w:r w:rsidRPr="00B25116">
        <w:rPr>
          <w:rFonts w:ascii="Tahoma" w:eastAsia="Tahoma" w:hAnsi="Tahoma" w:cs="Tahoma"/>
          <w:spacing w:val="-3"/>
        </w:rPr>
        <w:t xml:space="preserve"> </w:t>
      </w:r>
      <w:r w:rsidRPr="00B25116">
        <w:rPr>
          <w:rFonts w:ascii="Tahoma" w:eastAsia="Tahoma" w:hAnsi="Tahoma" w:cs="Tahoma"/>
          <w:spacing w:val="2"/>
        </w:rPr>
        <w:t>d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ła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</w:rPr>
        <w:t>zl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oś</w:t>
      </w:r>
      <w:r w:rsidRPr="00B25116">
        <w:rPr>
          <w:rFonts w:ascii="Tahoma" w:eastAsia="Tahoma" w:hAnsi="Tahoma" w:cs="Tahoma"/>
          <w:spacing w:val="-1"/>
        </w:rPr>
        <w:t>c</w:t>
      </w:r>
      <w:r w:rsidR="00567286" w:rsidRPr="00B25116">
        <w:rPr>
          <w:rFonts w:ascii="Tahoma" w:eastAsia="Tahoma" w:hAnsi="Tahoma" w:cs="Tahoma"/>
        </w:rPr>
        <w:t>i;</w:t>
      </w:r>
    </w:p>
    <w:p w14:paraId="37CA3ABE" w14:textId="7F3C46BF" w:rsidR="00942F4E" w:rsidRPr="00B25116" w:rsidRDefault="00280ADA" w:rsidP="000E6590">
      <w:pPr>
        <w:pStyle w:val="Akapitzlist"/>
        <w:numPr>
          <w:ilvl w:val="0"/>
          <w:numId w:val="48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</w:rPr>
        <w:t>li</w:t>
      </w:r>
      <w:r w:rsidRPr="00B25116">
        <w:rPr>
          <w:rFonts w:ascii="Tahoma" w:eastAsia="Tahoma" w:hAnsi="Tahoma" w:cs="Tahoma"/>
          <w:spacing w:val="1"/>
        </w:rPr>
        <w:t>m</w:t>
      </w:r>
      <w:r w:rsidRPr="00B25116">
        <w:rPr>
          <w:rFonts w:ascii="Tahoma" w:eastAsia="Tahoma" w:hAnsi="Tahoma" w:cs="Tahoma"/>
        </w:rPr>
        <w:t>it</w:t>
      </w:r>
      <w:r w:rsidRPr="00B25116">
        <w:rPr>
          <w:rFonts w:ascii="Tahoma" w:eastAsia="Tahoma" w:hAnsi="Tahoma" w:cs="Tahoma"/>
          <w:spacing w:val="32"/>
        </w:rPr>
        <w:t xml:space="preserve"> </w:t>
      </w:r>
      <w:r w:rsidRPr="00B25116">
        <w:rPr>
          <w:rFonts w:ascii="Tahoma" w:eastAsia="Tahoma" w:hAnsi="Tahoma" w:cs="Tahoma"/>
          <w:spacing w:val="-1"/>
        </w:rPr>
        <w:t>7</w:t>
      </w:r>
      <w:r w:rsidRPr="00B25116">
        <w:rPr>
          <w:rFonts w:ascii="Tahoma" w:eastAsia="Tahoma" w:hAnsi="Tahoma" w:cs="Tahoma"/>
        </w:rPr>
        <w:t>0%</w:t>
      </w:r>
      <w:r w:rsidRPr="00B25116">
        <w:rPr>
          <w:rFonts w:ascii="Tahoma" w:eastAsia="Tahoma" w:hAnsi="Tahoma" w:cs="Tahoma"/>
          <w:spacing w:val="34"/>
        </w:rPr>
        <w:t xml:space="preserve"> </w:t>
      </w:r>
      <w:r w:rsidRPr="00B25116">
        <w:rPr>
          <w:rFonts w:ascii="Tahoma" w:eastAsia="Tahoma" w:hAnsi="Tahoma" w:cs="Tahoma"/>
        </w:rPr>
        <w:t>do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s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"/>
        </w:rPr>
        <w:t>wa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</w:t>
      </w:r>
      <w:r w:rsidRPr="00B25116">
        <w:rPr>
          <w:rFonts w:ascii="Tahoma" w:eastAsia="Tahoma" w:hAnsi="Tahoma" w:cs="Tahoma"/>
          <w:spacing w:val="25"/>
        </w:rPr>
        <w:t xml:space="preserve"> </w:t>
      </w:r>
      <w:r w:rsidRPr="00B25116">
        <w:rPr>
          <w:rFonts w:ascii="Tahoma" w:eastAsia="Tahoma" w:hAnsi="Tahoma" w:cs="Tahoma"/>
        </w:rPr>
        <w:t>roz</w:t>
      </w:r>
      <w:r w:rsidRPr="00B25116">
        <w:rPr>
          <w:rFonts w:ascii="Tahoma" w:eastAsia="Tahoma" w:hAnsi="Tahoma" w:cs="Tahoma"/>
          <w:spacing w:val="1"/>
        </w:rPr>
        <w:t>pa</w:t>
      </w:r>
      <w:r w:rsidRPr="00B25116">
        <w:rPr>
          <w:rFonts w:ascii="Tahoma" w:eastAsia="Tahoma" w:hAnsi="Tahoma" w:cs="Tahoma"/>
        </w:rPr>
        <w:t>try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3"/>
        </w:rPr>
        <w:t>n</w:t>
      </w:r>
      <w:r w:rsidRPr="00B25116">
        <w:rPr>
          <w:rFonts w:ascii="Tahoma" w:eastAsia="Tahoma" w:hAnsi="Tahoma" w:cs="Tahoma"/>
        </w:rPr>
        <w:t>y</w:t>
      </w:r>
      <w:r w:rsidRPr="00B25116">
        <w:rPr>
          <w:rFonts w:ascii="Tahoma" w:eastAsia="Tahoma" w:hAnsi="Tahoma" w:cs="Tahoma"/>
          <w:spacing w:val="24"/>
        </w:rPr>
        <w:t xml:space="preserve"> 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32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ku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  <w:spacing w:val="3"/>
        </w:rPr>
        <w:t>l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.</w:t>
      </w:r>
      <w:r w:rsidRPr="00B25116">
        <w:rPr>
          <w:rFonts w:ascii="Tahoma" w:eastAsia="Tahoma" w:hAnsi="Tahoma" w:cs="Tahoma"/>
          <w:spacing w:val="22"/>
        </w:rPr>
        <w:t xml:space="preserve"> </w:t>
      </w:r>
      <w:r w:rsidRPr="00B25116">
        <w:rPr>
          <w:rFonts w:ascii="Tahoma" w:eastAsia="Tahoma" w:hAnsi="Tahoma" w:cs="Tahoma"/>
          <w:spacing w:val="3"/>
        </w:rPr>
        <w:t>I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32"/>
        </w:rPr>
        <w:t xml:space="preserve"> 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u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</w:rPr>
        <w:t>e</w:t>
      </w:r>
      <w:r w:rsidRPr="00B25116">
        <w:rPr>
          <w:rFonts w:ascii="Tahoma" w:eastAsia="Tahoma" w:hAnsi="Tahoma" w:cs="Tahoma"/>
          <w:spacing w:val="27"/>
        </w:rPr>
        <w:t xml:space="preserve"> </w:t>
      </w:r>
      <w:r w:rsidRPr="00B25116">
        <w:rPr>
          <w:rFonts w:ascii="Tahoma" w:eastAsia="Tahoma" w:hAnsi="Tahoma" w:cs="Tahoma"/>
        </w:rPr>
        <w:t>poró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 rozliczo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 do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  <w:spacing w:val="-1"/>
        </w:rPr>
        <w:t>hc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 xml:space="preserve">s w 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 pro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tu</w:t>
      </w:r>
      <w:r w:rsidRPr="00B25116">
        <w:rPr>
          <w:rFonts w:ascii="Tahoma" w:eastAsia="Tahoma" w:hAnsi="Tahoma" w:cs="Tahoma"/>
          <w:spacing w:val="16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ó</w:t>
      </w:r>
      <w:r w:rsidRPr="00B25116">
        <w:rPr>
          <w:rFonts w:ascii="Tahoma" w:eastAsia="Tahoma" w:hAnsi="Tahoma" w:cs="Tahoma"/>
          <w:spacing w:val="-6"/>
        </w:rPr>
        <w:t>w</w:t>
      </w:r>
      <w:r w:rsidRPr="00B25116">
        <w:rPr>
          <w:rFonts w:ascii="Tahoma" w:eastAsia="Tahoma" w:hAnsi="Tahoma" w:cs="Tahoma"/>
        </w:rPr>
        <w:t>, bior</w:t>
      </w:r>
      <w:r w:rsidRPr="00B25116">
        <w:rPr>
          <w:rFonts w:ascii="Tahoma" w:eastAsia="Tahoma" w:hAnsi="Tahoma" w:cs="Tahoma"/>
          <w:spacing w:val="1"/>
        </w:rPr>
        <w:t>ą</w:t>
      </w:r>
      <w:r w:rsidRPr="00B25116">
        <w:rPr>
          <w:rFonts w:ascii="Tahoma" w:eastAsia="Tahoma" w:hAnsi="Tahoma" w:cs="Tahoma"/>
        </w:rPr>
        <w:t xml:space="preserve">c pod 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  <w:spacing w:val="1"/>
        </w:rPr>
        <w:t>wa</w:t>
      </w:r>
      <w:r w:rsidRPr="00B25116">
        <w:rPr>
          <w:rFonts w:ascii="Tahoma" w:eastAsia="Tahoma" w:hAnsi="Tahoma" w:cs="Tahoma"/>
        </w:rPr>
        <w:t>gę</w:t>
      </w:r>
      <w:r w:rsidRPr="00B25116">
        <w:rPr>
          <w:rFonts w:ascii="Tahoma" w:eastAsia="Tahoma" w:hAnsi="Tahoma" w:cs="Tahoma"/>
          <w:spacing w:val="19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 xml:space="preserve">i </w:t>
      </w:r>
      <w:r w:rsidR="00795A40" w:rsidRPr="00B25116">
        <w:rPr>
          <w:rFonts w:ascii="Tahoma" w:eastAsia="Tahoma" w:hAnsi="Tahoma" w:cs="Tahoma"/>
        </w:rPr>
        <w:br/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15"/>
        </w:rPr>
        <w:t xml:space="preserve"> 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rd</w:t>
      </w:r>
      <w:r w:rsidRPr="00B25116">
        <w:rPr>
          <w:rFonts w:ascii="Tahoma" w:eastAsia="Tahoma" w:hAnsi="Tahoma" w:cs="Tahoma"/>
          <w:spacing w:val="1"/>
        </w:rPr>
        <w:t>z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3"/>
        </w:rPr>
        <w:t>ny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1"/>
        </w:rPr>
        <w:t xml:space="preserve"> 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pr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2"/>
        </w:rPr>
        <w:t>n</w:t>
      </w:r>
      <w:r w:rsidRPr="00B25116">
        <w:rPr>
          <w:rFonts w:ascii="Tahoma" w:eastAsia="Tahoma" w:hAnsi="Tahoma" w:cs="Tahoma"/>
        </w:rPr>
        <w:t>io</w:t>
      </w:r>
      <w:r w:rsidRPr="00B25116">
        <w:rPr>
          <w:rFonts w:ascii="Tahoma" w:eastAsia="Tahoma" w:hAnsi="Tahoma" w:cs="Tahoma"/>
          <w:spacing w:val="6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io</w:t>
      </w:r>
      <w:r w:rsidRPr="00B25116">
        <w:rPr>
          <w:rFonts w:ascii="Tahoma" w:eastAsia="Tahoma" w:hAnsi="Tahoma" w:cs="Tahoma"/>
          <w:spacing w:val="2"/>
        </w:rPr>
        <w:t>s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7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4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</w:rPr>
        <w:t>ś</w:t>
      </w:r>
      <w:r w:rsidRPr="00B25116">
        <w:rPr>
          <w:rFonts w:ascii="Tahoma" w:eastAsia="Tahoma" w:hAnsi="Tahoma" w:cs="Tahoma"/>
          <w:spacing w:val="6"/>
        </w:rPr>
        <w:t>ć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9"/>
        </w:rPr>
        <w:t xml:space="preserve"> </w:t>
      </w:r>
      <w:r w:rsidRPr="00B25116">
        <w:rPr>
          <w:rFonts w:ascii="Tahoma" w:eastAsia="Tahoma" w:hAnsi="Tahoma" w:cs="Tahoma"/>
        </w:rPr>
        <w:t>po</w:t>
      </w:r>
      <w:r w:rsidRPr="00B25116">
        <w:rPr>
          <w:rFonts w:ascii="Tahoma" w:eastAsia="Tahoma" w:hAnsi="Tahoma" w:cs="Tahoma"/>
          <w:spacing w:val="1"/>
        </w:rPr>
        <w:t>m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</w:rPr>
        <w:t>sz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 o</w:t>
      </w:r>
      <w:r w:rsidRPr="00B25116">
        <w:rPr>
          <w:rFonts w:ascii="Tahoma" w:eastAsia="Tahoma" w:hAnsi="Tahoma" w:cs="Tahoma"/>
          <w:spacing w:val="16"/>
        </w:rPr>
        <w:t xml:space="preserve"> 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rd</w:t>
      </w:r>
      <w:r w:rsidRPr="00B25116">
        <w:rPr>
          <w:rFonts w:ascii="Tahoma" w:eastAsia="Tahoma" w:hAnsi="Tahoma" w:cs="Tahoma"/>
          <w:spacing w:val="1"/>
        </w:rPr>
        <w:t>z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e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 xml:space="preserve">i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kw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2"/>
        </w:rPr>
        <w:t>i</w:t>
      </w:r>
      <w:r w:rsidRPr="00B25116">
        <w:rPr>
          <w:rFonts w:ascii="Tahoma" w:eastAsia="Tahoma" w:hAnsi="Tahoma" w:cs="Tahoma"/>
          <w:spacing w:val="-1"/>
        </w:rPr>
        <w:t>f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l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e/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2"/>
        </w:rPr>
        <w:t>p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aw</w:t>
      </w:r>
      <w:r w:rsidRPr="00B25116">
        <w:rPr>
          <w:rFonts w:ascii="Tahoma" w:eastAsia="Tahoma" w:hAnsi="Tahoma" w:cs="Tahoma"/>
        </w:rPr>
        <w:t>id</w:t>
      </w:r>
      <w:r w:rsidRPr="00B25116">
        <w:rPr>
          <w:rFonts w:ascii="Tahoma" w:eastAsia="Tahoma" w:hAnsi="Tahoma" w:cs="Tahoma"/>
          <w:spacing w:val="1"/>
        </w:rPr>
        <w:t>ł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oś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  <w:spacing w:val="1"/>
        </w:rPr>
        <w:t>i</w:t>
      </w:r>
      <w:r w:rsidRPr="00B25116">
        <w:rPr>
          <w:rFonts w:ascii="Tahoma" w:eastAsia="Tahoma" w:hAnsi="Tahoma" w:cs="Tahoma"/>
        </w:rPr>
        <w:t>.</w:t>
      </w:r>
    </w:p>
    <w:p w14:paraId="643C57D3" w14:textId="77777777" w:rsidR="00942F4E" w:rsidRPr="001A21E8" w:rsidRDefault="00280AD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:</w:t>
      </w:r>
    </w:p>
    <w:p w14:paraId="1880CAC0" w14:textId="2A31C82C" w:rsidR="00B25116" w:rsidRPr="00B25116" w:rsidRDefault="00725256" w:rsidP="000E6590">
      <w:pPr>
        <w:pStyle w:val="Akapitzlist"/>
        <w:numPr>
          <w:ilvl w:val="0"/>
          <w:numId w:val="49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4"/>
        </w:rPr>
        <w:t xml:space="preserve"> </w:t>
      </w:r>
      <w:r w:rsidRPr="00B25116">
        <w:rPr>
          <w:rFonts w:ascii="Tahoma" w:eastAsia="Tahoma" w:hAnsi="Tahoma" w:cs="Tahoma"/>
        </w:rPr>
        <w:t>pr</w:t>
      </w:r>
      <w:r w:rsidRPr="00B25116">
        <w:rPr>
          <w:rFonts w:ascii="Tahoma" w:eastAsia="Tahoma" w:hAnsi="Tahoma" w:cs="Tahoma"/>
          <w:spacing w:val="1"/>
        </w:rPr>
        <w:t>z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dku</w:t>
      </w:r>
      <w:r w:rsidRPr="00B25116">
        <w:rPr>
          <w:rFonts w:ascii="Tahoma" w:eastAsia="Tahoma" w:hAnsi="Tahoma" w:cs="Tahoma"/>
          <w:spacing w:val="57"/>
        </w:rPr>
        <w:t xml:space="preserve"> </w:t>
      </w:r>
      <w:r w:rsidRPr="00B25116">
        <w:rPr>
          <w:rFonts w:ascii="Tahoma" w:eastAsia="Tahoma" w:hAnsi="Tahoma" w:cs="Tahoma"/>
        </w:rPr>
        <w:t>śro</w:t>
      </w:r>
      <w:r w:rsidRPr="00B25116">
        <w:rPr>
          <w:rFonts w:ascii="Tahoma" w:eastAsia="Tahoma" w:hAnsi="Tahoma" w:cs="Tahoma"/>
          <w:spacing w:val="3"/>
        </w:rPr>
        <w:t>d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ó</w:t>
      </w:r>
      <w:r w:rsidRPr="00B25116">
        <w:rPr>
          <w:rFonts w:ascii="Tahoma" w:eastAsia="Tahoma" w:hAnsi="Tahoma" w:cs="Tahoma"/>
          <w:spacing w:val="-6"/>
        </w:rPr>
        <w:t>w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59"/>
        </w:rPr>
        <w:t xml:space="preserve"> </w:t>
      </w:r>
      <w:r w:rsidRPr="00B25116">
        <w:rPr>
          <w:rFonts w:ascii="Tahoma" w:eastAsia="Tahoma" w:hAnsi="Tahoma" w:cs="Tahoma"/>
        </w:rPr>
        <w:t xml:space="preserve">o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tór</w:t>
      </w:r>
      <w:r w:rsidRPr="00B25116">
        <w:rPr>
          <w:rFonts w:ascii="Tahoma" w:eastAsia="Tahoma" w:hAnsi="Tahoma" w:cs="Tahoma"/>
          <w:spacing w:val="-1"/>
        </w:rPr>
        <w:t>yc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60"/>
        </w:rPr>
        <w:t xml:space="preserve"> </w:t>
      </w:r>
      <w:r w:rsidRPr="00B25116">
        <w:rPr>
          <w:rFonts w:ascii="Tahoma" w:eastAsia="Tahoma" w:hAnsi="Tahoma" w:cs="Tahoma"/>
        </w:rPr>
        <w:t>mo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</w:rPr>
        <w:t xml:space="preserve">a w § 3 </w:t>
      </w:r>
      <w:r w:rsidRPr="00B25116">
        <w:rPr>
          <w:rFonts w:ascii="Tahoma" w:eastAsia="Tahoma" w:hAnsi="Tahoma" w:cs="Tahoma"/>
          <w:spacing w:val="1"/>
        </w:rPr>
        <w:t>u</w:t>
      </w:r>
      <w:r w:rsidRPr="00B25116">
        <w:rPr>
          <w:rFonts w:ascii="Tahoma" w:eastAsia="Tahoma" w:hAnsi="Tahoma" w:cs="Tahoma"/>
        </w:rPr>
        <w:t xml:space="preserve">st. </w:t>
      </w:r>
      <w:r w:rsidR="00F96E06" w:rsidRPr="00B25116">
        <w:rPr>
          <w:rFonts w:ascii="Tahoma" w:eastAsia="Tahoma" w:hAnsi="Tahoma" w:cs="Tahoma"/>
        </w:rPr>
        <w:t>2</w:t>
      </w:r>
      <w:r w:rsidRPr="00B25116">
        <w:rPr>
          <w:rFonts w:ascii="Tahoma" w:eastAsia="Tahoma" w:hAnsi="Tahoma" w:cs="Tahoma"/>
          <w:spacing w:val="3"/>
        </w:rPr>
        <w:t xml:space="preserve"> </w:t>
      </w:r>
      <w:r w:rsidRPr="00B25116">
        <w:rPr>
          <w:rFonts w:ascii="Tahoma" w:eastAsia="Tahoma" w:hAnsi="Tahoma" w:cs="Tahoma"/>
        </w:rPr>
        <w:t xml:space="preserve">pkt </w:t>
      </w:r>
      <w:r w:rsidR="00F96E06" w:rsidRPr="00B25116">
        <w:rPr>
          <w:rFonts w:ascii="Tahoma" w:eastAsia="Tahoma" w:hAnsi="Tahoma" w:cs="Tahoma"/>
          <w:spacing w:val="-1"/>
        </w:rPr>
        <w:t>1</w:t>
      </w:r>
      <w:r w:rsidRPr="00B25116">
        <w:rPr>
          <w:rFonts w:ascii="Tahoma" w:eastAsia="Tahoma" w:hAnsi="Tahoma" w:cs="Tahoma"/>
        </w:rPr>
        <w:t>, pr</w:t>
      </w:r>
      <w:r w:rsidRPr="00B25116">
        <w:rPr>
          <w:rFonts w:ascii="Tahoma" w:eastAsia="Tahoma" w:hAnsi="Tahoma" w:cs="Tahoma"/>
          <w:spacing w:val="1"/>
        </w:rPr>
        <w:t>ze</w:t>
      </w:r>
      <w:r w:rsidRPr="00B25116">
        <w:rPr>
          <w:rFonts w:ascii="Tahoma" w:eastAsia="Tahoma" w:hAnsi="Tahoma" w:cs="Tahoma"/>
        </w:rPr>
        <w:t>z B</w:t>
      </w:r>
      <w:r w:rsidRPr="00B25116">
        <w:rPr>
          <w:rFonts w:ascii="Tahoma" w:eastAsia="Tahoma" w:hAnsi="Tahoma" w:cs="Tahoma"/>
          <w:spacing w:val="1"/>
        </w:rPr>
        <w:t>an</w:t>
      </w:r>
      <w:r w:rsidRPr="00B25116">
        <w:rPr>
          <w:rFonts w:ascii="Tahoma" w:eastAsia="Tahoma" w:hAnsi="Tahoma" w:cs="Tahoma"/>
        </w:rPr>
        <w:t xml:space="preserve">k </w:t>
      </w:r>
      <w:r w:rsidRPr="00B25116">
        <w:rPr>
          <w:rFonts w:ascii="Tahoma" w:eastAsia="Tahoma" w:hAnsi="Tahoma" w:cs="Tahoma"/>
          <w:spacing w:val="-1"/>
        </w:rPr>
        <w:t>G</w:t>
      </w:r>
      <w:r w:rsidRPr="00B25116">
        <w:rPr>
          <w:rFonts w:ascii="Tahoma" w:eastAsia="Tahoma" w:hAnsi="Tahoma" w:cs="Tahoma"/>
        </w:rPr>
        <w:t>ospod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rs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</w:rPr>
        <w:t>a K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1"/>
        </w:rPr>
        <w:t>we</w:t>
      </w:r>
      <w:r w:rsidRPr="00B25116">
        <w:rPr>
          <w:rFonts w:ascii="Tahoma" w:eastAsia="Tahoma" w:hAnsi="Tahoma" w:cs="Tahoma"/>
        </w:rPr>
        <w:t>g</w:t>
      </w:r>
      <w:r w:rsidRPr="00B25116">
        <w:rPr>
          <w:rFonts w:ascii="Tahoma" w:eastAsia="Tahoma" w:hAnsi="Tahoma" w:cs="Tahoma"/>
          <w:spacing w:val="-2"/>
        </w:rPr>
        <w:t>o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3"/>
        </w:rPr>
        <w:t xml:space="preserve"> </w:t>
      </w:r>
      <w:r w:rsidRPr="00B25116">
        <w:rPr>
          <w:rFonts w:ascii="Tahoma" w:eastAsia="Tahoma" w:hAnsi="Tahoma" w:cs="Tahoma"/>
        </w:rPr>
        <w:t>pods</w:t>
      </w:r>
      <w:r w:rsidRPr="00B25116">
        <w:rPr>
          <w:rFonts w:ascii="Tahoma" w:eastAsia="Tahoma" w:hAnsi="Tahoma" w:cs="Tahoma"/>
          <w:spacing w:val="1"/>
        </w:rPr>
        <w:t>taw</w:t>
      </w:r>
      <w:r w:rsidRPr="00B25116">
        <w:rPr>
          <w:rFonts w:ascii="Tahoma" w:eastAsia="Tahoma" w:hAnsi="Tahoma" w:cs="Tahoma"/>
        </w:rPr>
        <w:t>ie</w:t>
      </w:r>
      <w:r w:rsidRPr="00B25116">
        <w:rPr>
          <w:rFonts w:ascii="Tahoma" w:eastAsia="Tahoma" w:hAnsi="Tahoma" w:cs="Tahoma"/>
          <w:spacing w:val="-4"/>
        </w:rPr>
        <w:t xml:space="preserve"> 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3"/>
        </w:rPr>
        <w:t>l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</w:t>
      </w:r>
      <w:r w:rsidRPr="00B25116">
        <w:rPr>
          <w:rFonts w:ascii="Tahoma" w:eastAsia="Tahoma" w:hAnsi="Tahoma" w:cs="Tahoma"/>
          <w:spacing w:val="-2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2"/>
        </w:rPr>
        <w:t>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2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1"/>
        </w:rPr>
        <w:t>aw</w:t>
      </w:r>
      <w:r w:rsidRPr="00B25116">
        <w:rPr>
          <w:rFonts w:ascii="Tahoma" w:eastAsia="Tahoma" w:hAnsi="Tahoma" w:cs="Tahoma"/>
        </w:rPr>
        <w:t>io</w:t>
      </w:r>
      <w:r w:rsidRPr="00B25116">
        <w:rPr>
          <w:rFonts w:ascii="Tahoma" w:eastAsia="Tahoma" w:hAnsi="Tahoma" w:cs="Tahoma"/>
          <w:spacing w:val="1"/>
        </w:rPr>
        <w:t>ne</w:t>
      </w:r>
      <w:r w:rsidRPr="00B25116">
        <w:rPr>
          <w:rFonts w:ascii="Tahoma" w:eastAsia="Tahoma" w:hAnsi="Tahoma" w:cs="Tahoma"/>
        </w:rPr>
        <w:t>go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</w:rPr>
        <w:t>pod</w:t>
      </w:r>
      <w:r w:rsidRPr="00B25116">
        <w:rPr>
          <w:rFonts w:ascii="Tahoma" w:eastAsia="Tahoma" w:hAnsi="Tahoma" w:cs="Tahoma"/>
          <w:spacing w:val="2"/>
        </w:rPr>
        <w:t xml:space="preserve"> 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2"/>
        </w:rPr>
        <w:t>u</w:t>
      </w:r>
      <w:r w:rsidRPr="00B25116">
        <w:rPr>
          <w:rFonts w:ascii="Tahoma" w:eastAsia="Tahoma" w:hAnsi="Tahoma" w:cs="Tahoma"/>
          <w:spacing w:val="-1"/>
        </w:rPr>
        <w:t>nk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-3"/>
        </w:rPr>
        <w:t xml:space="preserve"> </w:t>
      </w:r>
      <w:r w:rsidRPr="00B25116">
        <w:rPr>
          <w:rFonts w:ascii="Tahoma" w:eastAsia="Tahoma" w:hAnsi="Tahoma" w:cs="Tahoma"/>
        </w:rPr>
        <w:t>dos</w:t>
      </w:r>
      <w:r w:rsidRPr="00B25116">
        <w:rPr>
          <w:rFonts w:ascii="Tahoma" w:eastAsia="Tahoma" w:hAnsi="Tahoma" w:cs="Tahoma"/>
          <w:spacing w:val="1"/>
        </w:rPr>
        <w:t>tę</w:t>
      </w:r>
      <w:r w:rsidRPr="00B25116">
        <w:rPr>
          <w:rFonts w:ascii="Tahoma" w:eastAsia="Tahoma" w:hAnsi="Tahoma" w:cs="Tahoma"/>
          <w:spacing w:val="2"/>
        </w:rPr>
        <w:t>p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3"/>
        </w:rPr>
        <w:t xml:space="preserve"> </w:t>
      </w:r>
      <w:r w:rsidRPr="00B25116">
        <w:rPr>
          <w:rFonts w:ascii="Tahoma" w:eastAsia="Tahoma" w:hAnsi="Tahoma" w:cs="Tahoma"/>
        </w:rPr>
        <w:t>środ</w:t>
      </w:r>
      <w:r w:rsidRPr="00B25116">
        <w:rPr>
          <w:rFonts w:ascii="Tahoma" w:eastAsia="Tahoma" w:hAnsi="Tahoma" w:cs="Tahoma"/>
          <w:spacing w:val="2"/>
        </w:rPr>
        <w:t>k</w:t>
      </w:r>
      <w:r w:rsidRPr="00B25116">
        <w:rPr>
          <w:rFonts w:ascii="Tahoma" w:eastAsia="Tahoma" w:hAnsi="Tahoma" w:cs="Tahoma"/>
        </w:rPr>
        <w:t>ów w</w:t>
      </w:r>
      <w:r w:rsidRPr="00B25116">
        <w:rPr>
          <w:rFonts w:ascii="Tahoma" w:eastAsia="Tahoma" w:hAnsi="Tahoma" w:cs="Tahoma"/>
          <w:spacing w:val="12"/>
        </w:rPr>
        <w:t xml:space="preserve"> </w:t>
      </w:r>
      <w:r w:rsidRPr="00B25116">
        <w:rPr>
          <w:rFonts w:ascii="Tahoma" w:eastAsia="Tahoma" w:hAnsi="Tahoma" w:cs="Tahoma"/>
          <w:spacing w:val="-2"/>
        </w:rPr>
        <w:t>r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6"/>
        </w:rPr>
        <w:t xml:space="preserve"> 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po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 xml:space="preserve">żnienia, </w:t>
      </w:r>
      <w:r w:rsidRPr="00B25116">
        <w:rPr>
          <w:rFonts w:ascii="Tahoma" w:eastAsia="Tahoma" w:hAnsi="Tahoma" w:cs="Tahoma"/>
          <w:spacing w:val="3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go</w:t>
      </w:r>
      <w:r w:rsidRPr="00B25116">
        <w:rPr>
          <w:rFonts w:ascii="Tahoma" w:eastAsia="Tahoma" w:hAnsi="Tahoma" w:cs="Tahoma"/>
          <w:spacing w:val="8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</w:rPr>
        <w:t>po</w:t>
      </w:r>
      <w:r w:rsidRPr="00B25116">
        <w:rPr>
          <w:rFonts w:ascii="Tahoma" w:eastAsia="Tahoma" w:hAnsi="Tahoma" w:cs="Tahoma"/>
          <w:spacing w:val="1"/>
        </w:rPr>
        <w:t>d</w:t>
      </w:r>
      <w:r w:rsidRPr="00B25116">
        <w:rPr>
          <w:rFonts w:ascii="Tahoma" w:eastAsia="Tahoma" w:hAnsi="Tahoma" w:cs="Tahoma"/>
        </w:rPr>
        <w:t>st</w:t>
      </w:r>
      <w:r w:rsidRPr="00B25116">
        <w:rPr>
          <w:rFonts w:ascii="Tahoma" w:eastAsia="Tahoma" w:hAnsi="Tahoma" w:cs="Tahoma"/>
          <w:spacing w:val="1"/>
        </w:rPr>
        <w:t>aw</w:t>
      </w:r>
      <w:r w:rsidRPr="00B25116">
        <w:rPr>
          <w:rFonts w:ascii="Tahoma" w:eastAsia="Tahoma" w:hAnsi="Tahoma" w:cs="Tahoma"/>
        </w:rPr>
        <w:t>ie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1"/>
        </w:rPr>
        <w:t>t</w:t>
      </w:r>
      <w:r w:rsidRPr="00B25116">
        <w:rPr>
          <w:rFonts w:ascii="Tahoma" w:eastAsia="Tahoma" w:hAnsi="Tahoma" w:cs="Tahoma"/>
        </w:rPr>
        <w:t>.</w:t>
      </w:r>
      <w:r w:rsidRPr="00B25116">
        <w:rPr>
          <w:rFonts w:ascii="Tahoma" w:eastAsia="Tahoma" w:hAnsi="Tahoma" w:cs="Tahoma"/>
          <w:spacing w:val="8"/>
        </w:rPr>
        <w:t xml:space="preserve"> </w:t>
      </w:r>
      <w:r w:rsidRPr="00B25116">
        <w:rPr>
          <w:rFonts w:ascii="Tahoma" w:eastAsia="Tahoma" w:hAnsi="Tahoma" w:cs="Tahoma"/>
          <w:spacing w:val="-1"/>
        </w:rPr>
        <w:t>18</w:t>
      </w:r>
      <w:r w:rsidRPr="00B25116">
        <w:rPr>
          <w:rFonts w:ascii="Tahoma" w:eastAsia="Tahoma" w:hAnsi="Tahoma" w:cs="Tahoma"/>
        </w:rPr>
        <w:t>8</w:t>
      </w:r>
      <w:r w:rsidRPr="00B25116">
        <w:rPr>
          <w:rFonts w:ascii="Tahoma" w:eastAsia="Tahoma" w:hAnsi="Tahoma" w:cs="Tahoma"/>
          <w:spacing w:val="9"/>
        </w:rPr>
        <w:t xml:space="preserve"> </w:t>
      </w:r>
      <w:r w:rsidRPr="00B25116">
        <w:rPr>
          <w:rFonts w:ascii="Tahoma" w:eastAsia="Tahoma" w:hAnsi="Tahoma" w:cs="Tahoma"/>
          <w:spacing w:val="1"/>
        </w:rPr>
        <w:t>u</w:t>
      </w:r>
      <w:r w:rsidRPr="00B25116">
        <w:rPr>
          <w:rFonts w:ascii="Tahoma" w:eastAsia="Tahoma" w:hAnsi="Tahoma" w:cs="Tahoma"/>
        </w:rPr>
        <w:t>st.</w:t>
      </w:r>
      <w:r w:rsidRPr="00B25116">
        <w:rPr>
          <w:rFonts w:ascii="Tahoma" w:eastAsia="Tahoma" w:hAnsi="Tahoma" w:cs="Tahoma"/>
          <w:spacing w:val="9"/>
        </w:rPr>
        <w:t xml:space="preserve"> </w:t>
      </w:r>
      <w:r w:rsidRPr="00B25116">
        <w:rPr>
          <w:rFonts w:ascii="Tahoma" w:eastAsia="Tahoma" w:hAnsi="Tahoma" w:cs="Tahoma"/>
        </w:rPr>
        <w:t>2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  <w:spacing w:val="1"/>
        </w:rPr>
        <w:t>U</w:t>
      </w:r>
      <w:r w:rsidRPr="00B25116">
        <w:rPr>
          <w:rFonts w:ascii="Tahoma" w:eastAsia="Tahoma" w:hAnsi="Tahoma" w:cs="Tahoma"/>
        </w:rPr>
        <w:t>FP</w:t>
      </w:r>
      <w:r w:rsidRPr="00B25116">
        <w:rPr>
          <w:rFonts w:ascii="Tahoma" w:eastAsia="Tahoma" w:hAnsi="Tahoma" w:cs="Tahoma"/>
          <w:spacing w:val="13"/>
        </w:rPr>
        <w:t xml:space="preserve"> </w:t>
      </w:r>
      <w:r w:rsidRPr="00B25116">
        <w:rPr>
          <w:rFonts w:ascii="Tahoma" w:eastAsia="Tahoma" w:hAnsi="Tahoma" w:cs="Tahoma"/>
        </w:rPr>
        <w:t>do</w:t>
      </w:r>
      <w:r w:rsidRPr="00B25116">
        <w:rPr>
          <w:rFonts w:ascii="Tahoma" w:eastAsia="Tahoma" w:hAnsi="Tahoma" w:cs="Tahoma"/>
          <w:spacing w:val="11"/>
        </w:rPr>
        <w:t xml:space="preserve">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ia</w:t>
      </w:r>
      <w:r w:rsidRPr="00B25116">
        <w:rPr>
          <w:rFonts w:ascii="Tahoma" w:eastAsia="Tahoma" w:hAnsi="Tahoma" w:cs="Tahoma"/>
          <w:spacing w:val="5"/>
        </w:rPr>
        <w:t xml:space="preserve"> </w:t>
      </w:r>
      <w:r w:rsidRPr="00B25116">
        <w:rPr>
          <w:rFonts w:ascii="Tahoma" w:eastAsia="Tahoma" w:hAnsi="Tahoma" w:cs="Tahoma"/>
        </w:rPr>
        <w:t>zgody</w:t>
      </w:r>
      <w:r w:rsidRPr="00B25116">
        <w:rPr>
          <w:rFonts w:ascii="Tahoma" w:eastAsia="Tahoma" w:hAnsi="Tahoma" w:cs="Tahoma"/>
          <w:spacing w:val="7"/>
        </w:rPr>
        <w:t xml:space="preserve"> 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a do</w:t>
      </w:r>
      <w:r w:rsidRPr="00B25116">
        <w:rPr>
          <w:rFonts w:ascii="Tahoma" w:eastAsia="Tahoma" w:hAnsi="Tahoma" w:cs="Tahoma"/>
          <w:spacing w:val="-3"/>
        </w:rPr>
        <w:t>k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  <w:spacing w:val="-1"/>
        </w:rPr>
        <w:t>nyw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ie</w:t>
      </w:r>
      <w:r w:rsidRPr="00B25116">
        <w:rPr>
          <w:rFonts w:ascii="Tahoma" w:eastAsia="Tahoma" w:hAnsi="Tahoma" w:cs="Tahoma"/>
          <w:spacing w:val="-12"/>
        </w:rPr>
        <w:t xml:space="preserve"> 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ła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2"/>
        </w:rPr>
        <w:t>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</w:t>
      </w:r>
      <w:r w:rsidR="00567286" w:rsidRPr="00B25116">
        <w:rPr>
          <w:rFonts w:ascii="Tahoma" w:eastAsia="Tahoma" w:hAnsi="Tahoma" w:cs="Tahoma"/>
        </w:rPr>
        <w:t>;</w:t>
      </w:r>
    </w:p>
    <w:p w14:paraId="3DBDEE6B" w14:textId="1FEEE0C6" w:rsidR="00BB5A67" w:rsidRPr="00B25116" w:rsidRDefault="00725256" w:rsidP="000E6590">
      <w:pPr>
        <w:pStyle w:val="Akapitzlist"/>
        <w:numPr>
          <w:ilvl w:val="0"/>
          <w:numId w:val="49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47"/>
        </w:rPr>
        <w:t xml:space="preserve"> </w:t>
      </w:r>
      <w:r w:rsidRPr="00B25116">
        <w:rPr>
          <w:rFonts w:ascii="Tahoma" w:eastAsia="Tahoma" w:hAnsi="Tahoma" w:cs="Tahoma"/>
        </w:rPr>
        <w:t>pr</w:t>
      </w:r>
      <w:r w:rsidRPr="00B25116">
        <w:rPr>
          <w:rFonts w:ascii="Tahoma" w:eastAsia="Tahoma" w:hAnsi="Tahoma" w:cs="Tahoma"/>
          <w:spacing w:val="1"/>
        </w:rPr>
        <w:t>z</w:t>
      </w:r>
      <w:r w:rsidRPr="00B25116">
        <w:rPr>
          <w:rFonts w:ascii="Tahoma" w:eastAsia="Tahoma" w:hAnsi="Tahoma" w:cs="Tahoma"/>
          <w:spacing w:val="-1"/>
        </w:rPr>
        <w:t>y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d</w:t>
      </w:r>
      <w:r w:rsidRPr="00B25116">
        <w:rPr>
          <w:rFonts w:ascii="Tahoma" w:eastAsia="Tahoma" w:hAnsi="Tahoma" w:cs="Tahoma"/>
          <w:spacing w:val="2"/>
        </w:rPr>
        <w:t>k</w:t>
      </w:r>
      <w:r w:rsidRPr="00B25116">
        <w:rPr>
          <w:rFonts w:ascii="Tahoma" w:eastAsia="Tahoma" w:hAnsi="Tahoma" w:cs="Tahoma"/>
        </w:rPr>
        <w:t>u</w:t>
      </w:r>
      <w:r w:rsidRPr="00B25116">
        <w:rPr>
          <w:rFonts w:ascii="Tahoma" w:eastAsia="Tahoma" w:hAnsi="Tahoma" w:cs="Tahoma"/>
          <w:spacing w:val="40"/>
        </w:rPr>
        <w:t xml:space="preserve"> </w:t>
      </w:r>
      <w:r w:rsidRPr="00B25116">
        <w:rPr>
          <w:rFonts w:ascii="Tahoma" w:eastAsia="Tahoma" w:hAnsi="Tahoma" w:cs="Tahoma"/>
        </w:rPr>
        <w:t>środk</w:t>
      </w:r>
      <w:r w:rsidRPr="00B25116">
        <w:rPr>
          <w:rFonts w:ascii="Tahoma" w:eastAsia="Tahoma" w:hAnsi="Tahoma" w:cs="Tahoma"/>
          <w:spacing w:val="-1"/>
        </w:rPr>
        <w:t>ó</w:t>
      </w:r>
      <w:r w:rsidRPr="00B25116">
        <w:rPr>
          <w:rFonts w:ascii="Tahoma" w:eastAsia="Tahoma" w:hAnsi="Tahoma" w:cs="Tahoma"/>
          <w:spacing w:val="-4"/>
        </w:rPr>
        <w:t>w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39"/>
        </w:rPr>
        <w:t xml:space="preserve"> </w:t>
      </w:r>
      <w:r w:rsidRPr="00B25116">
        <w:rPr>
          <w:rFonts w:ascii="Tahoma" w:eastAsia="Tahoma" w:hAnsi="Tahoma" w:cs="Tahoma"/>
        </w:rPr>
        <w:t>o</w:t>
      </w:r>
      <w:r w:rsidRPr="00B25116">
        <w:rPr>
          <w:rFonts w:ascii="Tahoma" w:eastAsia="Tahoma" w:hAnsi="Tahoma" w:cs="Tahoma"/>
          <w:spacing w:val="51"/>
        </w:rPr>
        <w:t xml:space="preserve"> 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tó</w:t>
      </w:r>
      <w:r w:rsidRPr="00B25116">
        <w:rPr>
          <w:rFonts w:ascii="Tahoma" w:eastAsia="Tahoma" w:hAnsi="Tahoma" w:cs="Tahoma"/>
          <w:spacing w:val="2"/>
        </w:rPr>
        <w:t>r</w:t>
      </w:r>
      <w:r w:rsidRPr="00B25116">
        <w:rPr>
          <w:rFonts w:ascii="Tahoma" w:eastAsia="Tahoma" w:hAnsi="Tahoma" w:cs="Tahoma"/>
          <w:spacing w:val="-3"/>
        </w:rPr>
        <w:t>y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43"/>
        </w:rPr>
        <w:t xml:space="preserve"> </w:t>
      </w:r>
      <w:r w:rsidRPr="00B25116">
        <w:rPr>
          <w:rFonts w:ascii="Tahoma" w:eastAsia="Tahoma" w:hAnsi="Tahoma" w:cs="Tahoma"/>
        </w:rPr>
        <w:t>mo</w:t>
      </w:r>
      <w:r w:rsidRPr="00B25116">
        <w:rPr>
          <w:rFonts w:ascii="Tahoma" w:eastAsia="Tahoma" w:hAnsi="Tahoma" w:cs="Tahoma"/>
          <w:spacing w:val="-2"/>
        </w:rPr>
        <w:t>w</w:t>
      </w:r>
      <w:r w:rsidRPr="00B25116">
        <w:rPr>
          <w:rFonts w:ascii="Tahoma" w:eastAsia="Tahoma" w:hAnsi="Tahoma" w:cs="Tahoma"/>
        </w:rPr>
        <w:t>a</w:t>
      </w:r>
      <w:r w:rsidRPr="00B25116">
        <w:rPr>
          <w:rFonts w:ascii="Tahoma" w:eastAsia="Tahoma" w:hAnsi="Tahoma" w:cs="Tahoma"/>
          <w:spacing w:val="46"/>
        </w:rPr>
        <w:t xml:space="preserve"> 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47"/>
        </w:rPr>
        <w:t xml:space="preserve"> </w:t>
      </w:r>
      <w:r w:rsidRPr="00B25116">
        <w:rPr>
          <w:rFonts w:ascii="Tahoma" w:eastAsia="Tahoma" w:hAnsi="Tahoma" w:cs="Tahoma"/>
        </w:rPr>
        <w:t>§</w:t>
      </w:r>
      <w:r w:rsidRPr="00B25116">
        <w:rPr>
          <w:rFonts w:ascii="Tahoma" w:eastAsia="Tahoma" w:hAnsi="Tahoma" w:cs="Tahoma"/>
          <w:spacing w:val="48"/>
        </w:rPr>
        <w:t xml:space="preserve"> </w:t>
      </w:r>
      <w:r w:rsidRPr="00B25116">
        <w:rPr>
          <w:rFonts w:ascii="Tahoma" w:eastAsia="Tahoma" w:hAnsi="Tahoma" w:cs="Tahoma"/>
        </w:rPr>
        <w:t>3</w:t>
      </w:r>
      <w:r w:rsidRPr="00B25116">
        <w:rPr>
          <w:rFonts w:ascii="Tahoma" w:eastAsia="Tahoma" w:hAnsi="Tahoma" w:cs="Tahoma"/>
          <w:spacing w:val="48"/>
        </w:rPr>
        <w:t xml:space="preserve"> </w:t>
      </w:r>
      <w:r w:rsidRPr="00B25116">
        <w:rPr>
          <w:rFonts w:ascii="Tahoma" w:eastAsia="Tahoma" w:hAnsi="Tahoma" w:cs="Tahoma"/>
          <w:spacing w:val="1"/>
        </w:rPr>
        <w:t>u</w:t>
      </w:r>
      <w:r w:rsidRPr="00B25116">
        <w:rPr>
          <w:rFonts w:ascii="Tahoma" w:eastAsia="Tahoma" w:hAnsi="Tahoma" w:cs="Tahoma"/>
        </w:rPr>
        <w:t>st.</w:t>
      </w:r>
      <w:r w:rsidRPr="00B25116">
        <w:rPr>
          <w:rFonts w:ascii="Tahoma" w:eastAsia="Tahoma" w:hAnsi="Tahoma" w:cs="Tahoma"/>
          <w:spacing w:val="46"/>
        </w:rPr>
        <w:t xml:space="preserve"> </w:t>
      </w:r>
      <w:r w:rsidR="00F96E06" w:rsidRPr="00B25116">
        <w:rPr>
          <w:rFonts w:ascii="Tahoma" w:eastAsia="Tahoma" w:hAnsi="Tahoma" w:cs="Tahoma"/>
          <w:spacing w:val="46"/>
        </w:rPr>
        <w:t>2</w:t>
      </w:r>
      <w:r w:rsidRPr="00B25116">
        <w:rPr>
          <w:rFonts w:ascii="Tahoma" w:eastAsia="Tahoma" w:hAnsi="Tahoma" w:cs="Tahoma"/>
          <w:spacing w:val="48"/>
        </w:rPr>
        <w:t xml:space="preserve"> </w:t>
      </w:r>
      <w:r w:rsidRPr="00B25116">
        <w:rPr>
          <w:rFonts w:ascii="Tahoma" w:eastAsia="Tahoma" w:hAnsi="Tahoma" w:cs="Tahoma"/>
        </w:rPr>
        <w:t xml:space="preserve">pkt </w:t>
      </w:r>
      <w:r w:rsidR="00F96E06" w:rsidRPr="00B25116">
        <w:rPr>
          <w:rFonts w:ascii="Tahoma" w:eastAsia="Tahoma" w:hAnsi="Tahoma" w:cs="Tahoma"/>
          <w:spacing w:val="1"/>
        </w:rPr>
        <w:t>2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46"/>
        </w:rPr>
        <w:t xml:space="preserve"> </w:t>
      </w:r>
      <w:r w:rsidRPr="00B25116">
        <w:rPr>
          <w:rFonts w:ascii="Tahoma" w:eastAsia="Tahoma" w:hAnsi="Tahoma" w:cs="Tahoma"/>
          <w:spacing w:val="2"/>
        </w:rPr>
        <w:t>p</w:t>
      </w:r>
      <w:r w:rsidRPr="00B25116">
        <w:rPr>
          <w:rFonts w:ascii="Tahoma" w:eastAsia="Tahoma" w:hAnsi="Tahoma" w:cs="Tahoma"/>
        </w:rPr>
        <w:t>od</w:t>
      </w:r>
      <w:r w:rsidRPr="00B25116">
        <w:rPr>
          <w:rFonts w:ascii="Tahoma" w:eastAsia="Tahoma" w:hAnsi="Tahoma" w:cs="Tahoma"/>
          <w:spacing w:val="45"/>
        </w:rPr>
        <w:t xml:space="preserve"> </w:t>
      </w:r>
      <w:r w:rsidRPr="00B25116">
        <w:rPr>
          <w:rFonts w:ascii="Tahoma" w:eastAsia="Tahoma" w:hAnsi="Tahoma" w:cs="Tahoma"/>
          <w:spacing w:val="-1"/>
        </w:rPr>
        <w:t>w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2"/>
        </w:rPr>
        <w:t>u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1"/>
        </w:rPr>
        <w:t>k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</w:rPr>
        <w:t>m</w:t>
      </w:r>
      <w:r w:rsidRPr="00B25116">
        <w:rPr>
          <w:rFonts w:ascii="Tahoma" w:eastAsia="Tahoma" w:hAnsi="Tahoma" w:cs="Tahoma"/>
          <w:spacing w:val="39"/>
        </w:rPr>
        <w:t xml:space="preserve"> </w:t>
      </w:r>
      <w:r w:rsidRPr="00B25116">
        <w:rPr>
          <w:rFonts w:ascii="Tahoma" w:eastAsia="Tahoma" w:hAnsi="Tahoma" w:cs="Tahoma"/>
        </w:rPr>
        <w:t>dos</w:t>
      </w:r>
      <w:r w:rsidRPr="00B25116">
        <w:rPr>
          <w:rFonts w:ascii="Tahoma" w:eastAsia="Tahoma" w:hAnsi="Tahoma" w:cs="Tahoma"/>
          <w:spacing w:val="1"/>
        </w:rPr>
        <w:t>tę</w:t>
      </w:r>
      <w:r w:rsidRPr="00B25116">
        <w:rPr>
          <w:rFonts w:ascii="Tahoma" w:eastAsia="Tahoma" w:hAnsi="Tahoma" w:cs="Tahoma"/>
        </w:rPr>
        <w:t>p</w:t>
      </w:r>
      <w:r w:rsidRPr="00B25116">
        <w:rPr>
          <w:rFonts w:ascii="Tahoma" w:eastAsia="Tahoma" w:hAnsi="Tahoma" w:cs="Tahoma"/>
          <w:spacing w:val="2"/>
        </w:rPr>
        <w:t>n</w:t>
      </w:r>
      <w:r w:rsidRPr="00B25116">
        <w:rPr>
          <w:rFonts w:ascii="Tahoma" w:eastAsia="Tahoma" w:hAnsi="Tahoma" w:cs="Tahoma"/>
        </w:rPr>
        <w:t>oś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i środk</w:t>
      </w:r>
      <w:r w:rsidRPr="00B25116">
        <w:rPr>
          <w:rFonts w:ascii="Tahoma" w:eastAsia="Tahoma" w:hAnsi="Tahoma" w:cs="Tahoma"/>
          <w:spacing w:val="-1"/>
        </w:rPr>
        <w:t>ó</w:t>
      </w:r>
      <w:r w:rsidRPr="00B25116">
        <w:rPr>
          <w:rFonts w:ascii="Tahoma" w:eastAsia="Tahoma" w:hAnsi="Tahoma" w:cs="Tahoma"/>
        </w:rPr>
        <w:t>w</w:t>
      </w:r>
      <w:r w:rsidRPr="00B25116">
        <w:rPr>
          <w:rFonts w:ascii="Tahoma" w:eastAsia="Tahoma" w:hAnsi="Tahoma" w:cs="Tahoma"/>
          <w:spacing w:val="-6"/>
        </w:rPr>
        <w:t xml:space="preserve"> </w:t>
      </w:r>
      <w:r w:rsidR="006E0A02" w:rsidRPr="00B25116">
        <w:rPr>
          <w:rFonts w:ascii="Tahoma" w:eastAsia="Tahoma" w:hAnsi="Tahoma" w:cs="Tahoma"/>
          <w:spacing w:val="-1"/>
        </w:rPr>
        <w:t>dla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  <w:spacing w:val="3"/>
        </w:rPr>
        <w:t>IZ.</w:t>
      </w:r>
      <w:r w:rsidR="000F3111">
        <w:rPr>
          <w:rStyle w:val="Odwoanieprzypisudolnego"/>
          <w:rFonts w:ascii="Tahoma" w:eastAsia="Tahoma" w:hAnsi="Tahoma" w:cs="Tahoma"/>
          <w:spacing w:val="3"/>
        </w:rPr>
        <w:footnoteReference w:id="38"/>
      </w:r>
    </w:p>
    <w:p w14:paraId="3A7058B6" w14:textId="71309C2E" w:rsidR="00942F4E" w:rsidRPr="00B4578E" w:rsidRDefault="00280AD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4578E">
        <w:rPr>
          <w:rFonts w:ascii="Tahoma" w:eastAsia="Tahoma" w:hAnsi="Tahoma" w:cs="Tahoma"/>
        </w:rPr>
        <w:t>B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f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  <w:spacing w:val="-1"/>
        </w:rPr>
        <w:t>cj</w:t>
      </w:r>
      <w:r w:rsidRPr="00B4578E">
        <w:rPr>
          <w:rFonts w:ascii="Tahoma" w:eastAsia="Tahoma" w:hAnsi="Tahoma" w:cs="Tahoma"/>
          <w:spacing w:val="3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t</w:t>
      </w:r>
      <w:r w:rsidRPr="00B4578E">
        <w:rPr>
          <w:rFonts w:ascii="Tahoma" w:eastAsia="Tahoma" w:hAnsi="Tahoma" w:cs="Tahoma"/>
          <w:spacing w:val="2"/>
        </w:rPr>
        <w:t xml:space="preserve"> </w:t>
      </w:r>
      <w:r w:rsidR="000F3111">
        <w:rPr>
          <w:rFonts w:ascii="Tahoma" w:eastAsia="Tahoma" w:hAnsi="Tahoma" w:cs="Tahoma"/>
        </w:rPr>
        <w:t>składa</w:t>
      </w:r>
      <w:r w:rsidR="000F3111" w:rsidRPr="00B4578E">
        <w:rPr>
          <w:rFonts w:ascii="Tahoma" w:eastAsia="Tahoma" w:hAnsi="Tahoma" w:cs="Tahoma"/>
          <w:spacing w:val="2"/>
        </w:rPr>
        <w:t xml:space="preserve"> </w:t>
      </w:r>
      <w:r w:rsidRPr="00B4578E">
        <w:rPr>
          <w:rFonts w:ascii="Tahoma" w:eastAsia="Tahoma" w:hAnsi="Tahoma" w:cs="Tahoma"/>
          <w:spacing w:val="1"/>
        </w:rPr>
        <w:t>w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</w:rPr>
        <w:t>osek</w:t>
      </w:r>
      <w:r w:rsidRPr="00B4578E">
        <w:rPr>
          <w:rFonts w:ascii="Tahoma" w:eastAsia="Tahoma" w:hAnsi="Tahoma" w:cs="Tahoma"/>
          <w:spacing w:val="6"/>
        </w:rPr>
        <w:t xml:space="preserve"> 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9"/>
        </w:rPr>
        <w:t xml:space="preserve"> </w:t>
      </w:r>
      <w:r w:rsidRPr="00B4578E">
        <w:rPr>
          <w:rFonts w:ascii="Tahoma" w:eastAsia="Tahoma" w:hAnsi="Tahoma" w:cs="Tahoma"/>
        </w:rPr>
        <w:t>p</w:t>
      </w:r>
      <w:r w:rsidRPr="00B4578E">
        <w:rPr>
          <w:rFonts w:ascii="Tahoma" w:eastAsia="Tahoma" w:hAnsi="Tahoma" w:cs="Tahoma"/>
          <w:spacing w:val="1"/>
        </w:rPr>
        <w:t>ła</w:t>
      </w:r>
      <w:r w:rsidRPr="00B4578E">
        <w:rPr>
          <w:rFonts w:ascii="Tahoma" w:eastAsia="Tahoma" w:hAnsi="Tahoma" w:cs="Tahoma"/>
        </w:rPr>
        <w:t>t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2"/>
        </w:rPr>
        <w:t>ś</w:t>
      </w:r>
      <w:r w:rsidRPr="00B4578E">
        <w:rPr>
          <w:rFonts w:ascii="Tahoma" w:eastAsia="Tahoma" w:hAnsi="Tahoma" w:cs="Tahoma"/>
        </w:rPr>
        <w:t>ć</w:t>
      </w:r>
      <w:r w:rsidRPr="00B4578E">
        <w:rPr>
          <w:rFonts w:ascii="Tahoma" w:eastAsia="Tahoma" w:hAnsi="Tahoma" w:cs="Tahoma"/>
          <w:spacing w:val="3"/>
        </w:rPr>
        <w:t xml:space="preserve"> </w:t>
      </w:r>
      <w:r w:rsidR="00B4578E" w:rsidRPr="00B4578E">
        <w:rPr>
          <w:rFonts w:ascii="Tahoma" w:eastAsia="Tahoma" w:hAnsi="Tahoma" w:cs="Tahoma"/>
          <w:spacing w:val="3"/>
        </w:rPr>
        <w:t xml:space="preserve">oraz dokumenty niezbędne do rozliczenia Projektu </w:t>
      </w:r>
      <w:r w:rsidR="00B4578E" w:rsidRPr="00B4578E">
        <w:rPr>
          <w:rFonts w:ascii="Tahoma" w:eastAsia="Tahoma" w:hAnsi="Tahoma" w:cs="Tahoma"/>
          <w:spacing w:val="3"/>
        </w:rPr>
        <w:br/>
      </w:r>
      <w:r w:rsidRPr="00B4578E">
        <w:rPr>
          <w:rFonts w:ascii="Tahoma" w:eastAsia="Tahoma" w:hAnsi="Tahoma" w:cs="Tahoma"/>
        </w:rPr>
        <w:t>w</w:t>
      </w:r>
      <w:r w:rsidRPr="00B4578E">
        <w:rPr>
          <w:rFonts w:ascii="Tahoma" w:eastAsia="Tahoma" w:hAnsi="Tahoma" w:cs="Tahoma"/>
          <w:spacing w:val="12"/>
        </w:rPr>
        <w:t xml:space="preserve"> </w:t>
      </w:r>
      <w:r w:rsidRPr="00B4578E">
        <w:rPr>
          <w:rFonts w:ascii="Tahoma" w:eastAsia="Tahoma" w:hAnsi="Tahoma" w:cs="Tahoma"/>
          <w:spacing w:val="6"/>
        </w:rPr>
        <w:t>w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rs</w:t>
      </w:r>
      <w:r w:rsidRPr="00B4578E">
        <w:rPr>
          <w:rFonts w:ascii="Tahoma" w:eastAsia="Tahoma" w:hAnsi="Tahoma" w:cs="Tahoma"/>
          <w:spacing w:val="-1"/>
        </w:rPr>
        <w:t>j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8"/>
        </w:rPr>
        <w:t xml:space="preserve"> </w:t>
      </w:r>
      <w:r w:rsidRPr="00B4578E">
        <w:rPr>
          <w:rFonts w:ascii="Tahoma" w:eastAsia="Tahoma" w:hAnsi="Tahoma" w:cs="Tahoma"/>
          <w:spacing w:val="3"/>
        </w:rPr>
        <w:t>e</w:t>
      </w:r>
      <w:r w:rsidRPr="00B4578E">
        <w:rPr>
          <w:rFonts w:ascii="Tahoma" w:eastAsia="Tahoma" w:hAnsi="Tahoma" w:cs="Tahoma"/>
        </w:rPr>
        <w:t>l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k</w:t>
      </w:r>
      <w:r w:rsidRPr="00B4578E">
        <w:rPr>
          <w:rFonts w:ascii="Tahoma" w:eastAsia="Tahoma" w:hAnsi="Tahoma" w:cs="Tahoma"/>
        </w:rPr>
        <w:t>tro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-1"/>
        </w:rPr>
        <w:t>c</w:t>
      </w:r>
      <w:r w:rsidRPr="00B4578E">
        <w:rPr>
          <w:rFonts w:ascii="Tahoma" w:eastAsia="Tahoma" w:hAnsi="Tahoma" w:cs="Tahoma"/>
          <w:spacing w:val="3"/>
        </w:rPr>
        <w:t>z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j pr</w:t>
      </w:r>
      <w:r w:rsidRPr="00B4578E">
        <w:rPr>
          <w:rFonts w:ascii="Tahoma" w:eastAsia="Tahoma" w:hAnsi="Tahoma" w:cs="Tahoma"/>
          <w:spacing w:val="3"/>
        </w:rPr>
        <w:t>z</w:t>
      </w:r>
      <w:r w:rsidRPr="00B4578E">
        <w:rPr>
          <w:rFonts w:ascii="Tahoma" w:eastAsia="Tahoma" w:hAnsi="Tahoma" w:cs="Tahoma"/>
        </w:rPr>
        <w:t>y</w:t>
      </w:r>
      <w:r w:rsidRPr="00B4578E">
        <w:rPr>
          <w:rFonts w:ascii="Tahoma" w:eastAsia="Tahoma" w:hAnsi="Tahoma" w:cs="Tahoma"/>
          <w:spacing w:val="51"/>
        </w:rPr>
        <w:t xml:space="preserve"> </w:t>
      </w:r>
      <w:r w:rsidRPr="00B4578E">
        <w:rPr>
          <w:rFonts w:ascii="Tahoma" w:eastAsia="Tahoma" w:hAnsi="Tahoma" w:cs="Tahoma"/>
          <w:spacing w:val="-1"/>
        </w:rPr>
        <w:t>u</w:t>
      </w:r>
      <w:r w:rsidRPr="00B4578E">
        <w:rPr>
          <w:rFonts w:ascii="Tahoma" w:eastAsia="Tahoma" w:hAnsi="Tahoma" w:cs="Tahoma"/>
          <w:spacing w:val="3"/>
        </w:rPr>
        <w:t>ż</w:t>
      </w:r>
      <w:r w:rsidRPr="00B4578E">
        <w:rPr>
          <w:rFonts w:ascii="Tahoma" w:eastAsia="Tahoma" w:hAnsi="Tahoma" w:cs="Tahoma"/>
          <w:spacing w:val="-1"/>
        </w:rPr>
        <w:t>yc</w:t>
      </w:r>
      <w:r w:rsidRPr="00B4578E">
        <w:rPr>
          <w:rFonts w:ascii="Tahoma" w:eastAsia="Tahoma" w:hAnsi="Tahoma" w:cs="Tahoma"/>
        </w:rPr>
        <w:t>iu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="00A93AB3" w:rsidRPr="00B4578E">
        <w:rPr>
          <w:rFonts w:ascii="Tahoma" w:eastAsia="Tahoma" w:hAnsi="Tahoma" w:cs="Tahoma"/>
          <w:spacing w:val="-1"/>
        </w:rPr>
        <w:t>SL2014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Pr="00B4578E">
        <w:rPr>
          <w:rFonts w:ascii="Tahoma" w:eastAsia="Tahoma" w:hAnsi="Tahoma" w:cs="Tahoma"/>
          <w:spacing w:val="-1"/>
        </w:rPr>
        <w:t>u</w:t>
      </w:r>
      <w:r w:rsidRPr="00B4578E">
        <w:rPr>
          <w:rFonts w:ascii="Tahoma" w:eastAsia="Tahoma" w:hAnsi="Tahoma" w:cs="Tahoma"/>
        </w:rPr>
        <w:t>dos</w:t>
      </w:r>
      <w:r w:rsidRPr="00B4578E">
        <w:rPr>
          <w:rFonts w:ascii="Tahoma" w:eastAsia="Tahoma" w:hAnsi="Tahoma" w:cs="Tahoma"/>
          <w:spacing w:val="1"/>
        </w:rPr>
        <w:t>tę</w:t>
      </w:r>
      <w:r w:rsidRPr="00B4578E">
        <w:rPr>
          <w:rFonts w:ascii="Tahoma" w:eastAsia="Tahoma" w:hAnsi="Tahoma" w:cs="Tahoma"/>
          <w:spacing w:val="2"/>
        </w:rPr>
        <w:t>p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2"/>
        </w:rPr>
        <w:t>g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44"/>
        </w:rPr>
        <w:t xml:space="preserve"> </w:t>
      </w:r>
      <w:r w:rsidRPr="00B4578E">
        <w:rPr>
          <w:rFonts w:ascii="Tahoma" w:eastAsia="Tahoma" w:hAnsi="Tahoma" w:cs="Tahoma"/>
        </w:rPr>
        <w:t>B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1"/>
        </w:rPr>
        <w:t>ef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-1"/>
        </w:rPr>
        <w:t>c</w:t>
      </w:r>
      <w:r w:rsidRPr="00B4578E">
        <w:rPr>
          <w:rFonts w:ascii="Tahoma" w:eastAsia="Tahoma" w:hAnsi="Tahoma" w:cs="Tahoma"/>
        </w:rPr>
        <w:t>j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to</w:t>
      </w:r>
      <w:r w:rsidRPr="00B4578E">
        <w:rPr>
          <w:rFonts w:ascii="Tahoma" w:eastAsia="Tahoma" w:hAnsi="Tahoma" w:cs="Tahoma"/>
          <w:spacing w:val="1"/>
        </w:rPr>
        <w:t>w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45"/>
        </w:rPr>
        <w:t xml:space="preserve"> </w:t>
      </w:r>
      <w:r w:rsidRPr="00B4578E">
        <w:rPr>
          <w:rFonts w:ascii="Tahoma" w:eastAsia="Tahoma" w:hAnsi="Tahoma" w:cs="Tahoma"/>
        </w:rPr>
        <w:t>pr</w:t>
      </w:r>
      <w:r w:rsidRPr="00B4578E">
        <w:rPr>
          <w:rFonts w:ascii="Tahoma" w:eastAsia="Tahoma" w:hAnsi="Tahoma" w:cs="Tahoma"/>
          <w:spacing w:val="1"/>
        </w:rPr>
        <w:t>ze</w:t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53"/>
        </w:rPr>
        <w:t xml:space="preserve"> </w:t>
      </w:r>
      <w:r w:rsidRPr="00B4578E">
        <w:rPr>
          <w:rFonts w:ascii="Tahoma" w:eastAsia="Tahoma" w:hAnsi="Tahoma" w:cs="Tahoma"/>
        </w:rPr>
        <w:t>IZ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Pr="00B4578E">
        <w:rPr>
          <w:rFonts w:ascii="Tahoma" w:eastAsia="Tahoma" w:hAnsi="Tahoma" w:cs="Tahoma"/>
        </w:rPr>
        <w:t>zgod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</w:rPr>
        <w:t>e</w:t>
      </w:r>
      <w:r w:rsidR="007E3420" w:rsidRPr="00B4578E">
        <w:rPr>
          <w:rFonts w:ascii="Tahoma" w:eastAsia="Tahoma" w:hAnsi="Tahoma" w:cs="Tahoma"/>
        </w:rPr>
        <w:t xml:space="preserve"> </w:t>
      </w:r>
      <w:r w:rsidR="00B4578E" w:rsidRPr="00B4578E">
        <w:rPr>
          <w:rFonts w:ascii="Tahoma" w:eastAsia="Tahoma" w:hAnsi="Tahoma" w:cs="Tahoma"/>
        </w:rPr>
        <w:br/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55"/>
        </w:rPr>
        <w:t xml:space="preserve"> </w:t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</w:rPr>
        <w:t>mi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szczo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 xml:space="preserve">ą 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a</w:t>
      </w:r>
      <w:r w:rsidRPr="00B4578E">
        <w:rPr>
          <w:rFonts w:ascii="Tahoma" w:eastAsia="Tahoma" w:hAnsi="Tahoma" w:cs="Tahoma"/>
          <w:spacing w:val="49"/>
        </w:rPr>
        <w:t xml:space="preserve"> </w:t>
      </w:r>
      <w:r w:rsidRPr="00B4578E">
        <w:rPr>
          <w:rFonts w:ascii="Tahoma" w:eastAsia="Tahoma" w:hAnsi="Tahoma" w:cs="Tahoma"/>
        </w:rPr>
        <w:t>stro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ie</w:t>
      </w:r>
      <w:r w:rsidRPr="00B4578E">
        <w:rPr>
          <w:rFonts w:ascii="Tahoma" w:eastAsia="Tahoma" w:hAnsi="Tahoma" w:cs="Tahoma"/>
          <w:spacing w:val="44"/>
        </w:rPr>
        <w:t xml:space="preserve"> </w:t>
      </w:r>
      <w:r w:rsidRPr="00B4578E">
        <w:rPr>
          <w:rFonts w:ascii="Tahoma" w:eastAsia="Tahoma" w:hAnsi="Tahoma" w:cs="Tahoma"/>
          <w:spacing w:val="2"/>
        </w:rPr>
        <w:t>i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t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</w:rPr>
        <w:t>rne</w:t>
      </w:r>
      <w:r w:rsidRPr="00B4578E">
        <w:rPr>
          <w:rFonts w:ascii="Tahoma" w:eastAsia="Tahoma" w:hAnsi="Tahoma" w:cs="Tahoma"/>
          <w:spacing w:val="1"/>
        </w:rPr>
        <w:t>t</w:t>
      </w:r>
      <w:r w:rsidRPr="00B4578E">
        <w:rPr>
          <w:rFonts w:ascii="Tahoma" w:eastAsia="Tahoma" w:hAnsi="Tahoma" w:cs="Tahoma"/>
        </w:rPr>
        <w:t>o</w:t>
      </w:r>
      <w:r w:rsidRPr="00B4578E">
        <w:rPr>
          <w:rFonts w:ascii="Tahoma" w:eastAsia="Tahoma" w:hAnsi="Tahoma" w:cs="Tahoma"/>
          <w:spacing w:val="1"/>
        </w:rPr>
        <w:t>we</w:t>
      </w:r>
      <w:r w:rsidRPr="00B4578E">
        <w:rPr>
          <w:rFonts w:ascii="Tahoma" w:eastAsia="Tahoma" w:hAnsi="Tahoma" w:cs="Tahoma"/>
        </w:rPr>
        <w:t>j</w:t>
      </w:r>
      <w:r w:rsidRPr="00B4578E">
        <w:rPr>
          <w:rFonts w:ascii="Tahoma" w:eastAsia="Tahoma" w:hAnsi="Tahoma" w:cs="Tahoma"/>
          <w:spacing w:val="41"/>
        </w:rPr>
        <w:t xml:space="preserve"> </w:t>
      </w:r>
      <w:r w:rsidRPr="00B4578E">
        <w:rPr>
          <w:rFonts w:ascii="Tahoma" w:eastAsia="Tahoma" w:hAnsi="Tahoma" w:cs="Tahoma"/>
        </w:rPr>
        <w:t>i</w:t>
      </w:r>
      <w:r w:rsidRPr="00B4578E">
        <w:rPr>
          <w:rFonts w:ascii="Tahoma" w:eastAsia="Tahoma" w:hAnsi="Tahoma" w:cs="Tahoma"/>
          <w:spacing w:val="1"/>
        </w:rPr>
        <w:t>n</w:t>
      </w:r>
      <w:r w:rsidRPr="00B4578E">
        <w:rPr>
          <w:rFonts w:ascii="Tahoma" w:eastAsia="Tahoma" w:hAnsi="Tahoma" w:cs="Tahoma"/>
        </w:rPr>
        <w:t>stru</w:t>
      </w:r>
      <w:r w:rsidRPr="00B4578E">
        <w:rPr>
          <w:rFonts w:ascii="Tahoma" w:eastAsia="Tahoma" w:hAnsi="Tahoma" w:cs="Tahoma"/>
          <w:spacing w:val="1"/>
        </w:rPr>
        <w:t>k</w:t>
      </w:r>
      <w:r w:rsidRPr="00B4578E">
        <w:rPr>
          <w:rFonts w:ascii="Tahoma" w:eastAsia="Tahoma" w:hAnsi="Tahoma" w:cs="Tahoma"/>
          <w:spacing w:val="-1"/>
        </w:rPr>
        <w:t>cj</w:t>
      </w:r>
      <w:r w:rsidRPr="00B4578E">
        <w:rPr>
          <w:rFonts w:ascii="Tahoma" w:eastAsia="Tahoma" w:hAnsi="Tahoma" w:cs="Tahoma"/>
          <w:spacing w:val="5"/>
        </w:rPr>
        <w:t>ą</w:t>
      </w:r>
      <w:r w:rsidR="001046F4" w:rsidRPr="00B4578E">
        <w:rPr>
          <w:rFonts w:ascii="Tahoma" w:eastAsia="Tahoma" w:hAnsi="Tahoma" w:cs="Tahoma"/>
          <w:spacing w:val="2"/>
        </w:rPr>
        <w:t>,</w:t>
      </w:r>
      <w:r w:rsidRPr="00B4578E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B4578E">
        <w:rPr>
          <w:rFonts w:ascii="Tahoma" w:eastAsia="Tahoma" w:hAnsi="Tahoma" w:cs="Tahoma"/>
          <w:spacing w:val="2"/>
        </w:rPr>
        <w:t>c</w:t>
      </w:r>
      <w:r w:rsidRPr="00B4578E">
        <w:rPr>
          <w:rFonts w:ascii="Tahoma" w:eastAsia="Tahoma" w:hAnsi="Tahoma" w:cs="Tahoma"/>
          <w:spacing w:val="-3"/>
        </w:rPr>
        <w:t>h</w:t>
      </w:r>
      <w:r w:rsidRPr="00B4578E">
        <w:rPr>
          <w:rFonts w:ascii="Tahoma" w:eastAsia="Tahoma" w:hAnsi="Tahoma" w:cs="Tahoma"/>
          <w:spacing w:val="-1"/>
        </w:rPr>
        <w:t>y</w:t>
      </w:r>
      <w:r w:rsidRPr="00B4578E">
        <w:rPr>
          <w:rFonts w:ascii="Tahoma" w:eastAsia="Tahoma" w:hAnsi="Tahoma" w:cs="Tahoma"/>
        </w:rPr>
        <w:t>ba</w:t>
      </w:r>
      <w:r w:rsidRPr="00B4578E">
        <w:rPr>
          <w:rFonts w:ascii="Tahoma" w:eastAsia="Tahoma" w:hAnsi="Tahoma" w:cs="Tahoma"/>
          <w:spacing w:val="46"/>
        </w:rPr>
        <w:t xml:space="preserve"> </w:t>
      </w:r>
      <w:r w:rsidRPr="00B4578E">
        <w:rPr>
          <w:rFonts w:ascii="Tahoma" w:eastAsia="Tahoma" w:hAnsi="Tahoma" w:cs="Tahoma"/>
        </w:rPr>
        <w:t>że</w:t>
      </w:r>
      <w:r w:rsidRPr="00B4578E">
        <w:rPr>
          <w:rFonts w:ascii="Tahoma" w:eastAsia="Tahoma" w:hAnsi="Tahoma" w:cs="Tahoma"/>
          <w:spacing w:val="49"/>
        </w:rPr>
        <w:t xml:space="preserve"> </w:t>
      </w:r>
      <w:r w:rsidRPr="00B4578E">
        <w:rPr>
          <w:rFonts w:ascii="Tahoma" w:eastAsia="Tahoma" w:hAnsi="Tahoma" w:cs="Tahoma"/>
        </w:rPr>
        <w:t>z</w:t>
      </w:r>
      <w:r w:rsidRPr="00B4578E">
        <w:rPr>
          <w:rFonts w:ascii="Tahoma" w:eastAsia="Tahoma" w:hAnsi="Tahoma" w:cs="Tahoma"/>
          <w:spacing w:val="52"/>
        </w:rPr>
        <w:t xml:space="preserve"> </w:t>
      </w:r>
      <w:r w:rsidRPr="00B4578E">
        <w:rPr>
          <w:rFonts w:ascii="Tahoma" w:eastAsia="Tahoma" w:hAnsi="Tahoma" w:cs="Tahoma"/>
        </w:rPr>
        <w:t>pr</w:t>
      </w:r>
      <w:r w:rsidRPr="00B4578E">
        <w:rPr>
          <w:rFonts w:ascii="Tahoma" w:eastAsia="Tahoma" w:hAnsi="Tahoma" w:cs="Tahoma"/>
          <w:spacing w:val="3"/>
        </w:rPr>
        <w:t>z</w:t>
      </w:r>
      <w:r w:rsidRPr="00B4578E">
        <w:rPr>
          <w:rFonts w:ascii="Tahoma" w:eastAsia="Tahoma" w:hAnsi="Tahoma" w:cs="Tahoma"/>
          <w:spacing w:val="-1"/>
        </w:rPr>
        <w:t>yc</w:t>
      </w:r>
      <w:r w:rsidRPr="00B4578E">
        <w:rPr>
          <w:rFonts w:ascii="Tahoma" w:eastAsia="Tahoma" w:hAnsi="Tahoma" w:cs="Tahoma"/>
        </w:rPr>
        <w:t>zyn</w:t>
      </w:r>
      <w:r w:rsidRPr="00B4578E">
        <w:rPr>
          <w:rFonts w:ascii="Tahoma" w:eastAsia="Tahoma" w:hAnsi="Tahoma" w:cs="Tahoma"/>
          <w:spacing w:val="44"/>
        </w:rPr>
        <w:t xml:space="preserve"> 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  <w:spacing w:val="-1"/>
        </w:rPr>
        <w:t>w</w:t>
      </w:r>
      <w:r w:rsidRPr="00B4578E">
        <w:rPr>
          <w:rFonts w:ascii="Tahoma" w:eastAsia="Tahoma" w:hAnsi="Tahoma" w:cs="Tahoma"/>
          <w:spacing w:val="1"/>
        </w:rPr>
        <w:t>a</w:t>
      </w:r>
      <w:r w:rsidRPr="00B4578E">
        <w:rPr>
          <w:rFonts w:ascii="Tahoma" w:eastAsia="Tahoma" w:hAnsi="Tahoma" w:cs="Tahoma"/>
        </w:rPr>
        <w:t>rii</w:t>
      </w:r>
      <w:r w:rsidRPr="00B4578E">
        <w:rPr>
          <w:rFonts w:ascii="Tahoma" w:eastAsia="Tahoma" w:hAnsi="Tahoma" w:cs="Tahoma"/>
          <w:spacing w:val="45"/>
        </w:rPr>
        <w:t xml:space="preserve"> </w:t>
      </w:r>
      <w:r w:rsidRPr="00B4578E">
        <w:rPr>
          <w:rFonts w:ascii="Tahoma" w:eastAsia="Tahoma" w:hAnsi="Tahoma" w:cs="Tahoma"/>
        </w:rPr>
        <w:t>s</w:t>
      </w:r>
      <w:r w:rsidRPr="00B4578E">
        <w:rPr>
          <w:rFonts w:ascii="Tahoma" w:eastAsia="Tahoma" w:hAnsi="Tahoma" w:cs="Tahoma"/>
          <w:spacing w:val="-1"/>
        </w:rPr>
        <w:t>y</w:t>
      </w:r>
      <w:r w:rsidRPr="00B4578E">
        <w:rPr>
          <w:rFonts w:ascii="Tahoma" w:eastAsia="Tahoma" w:hAnsi="Tahoma" w:cs="Tahoma"/>
        </w:rPr>
        <w:t>st</w:t>
      </w:r>
      <w:r w:rsidRPr="00B4578E">
        <w:rPr>
          <w:rFonts w:ascii="Tahoma" w:eastAsia="Tahoma" w:hAnsi="Tahoma" w:cs="Tahoma"/>
          <w:spacing w:val="1"/>
        </w:rPr>
        <w:t>e</w:t>
      </w:r>
      <w:r w:rsidRPr="00B4578E">
        <w:rPr>
          <w:rFonts w:ascii="Tahoma" w:eastAsia="Tahoma" w:hAnsi="Tahoma" w:cs="Tahoma"/>
          <w:spacing w:val="3"/>
        </w:rPr>
        <w:t>m</w:t>
      </w:r>
      <w:r w:rsidRPr="00B4578E">
        <w:rPr>
          <w:rFonts w:ascii="Tahoma" w:eastAsia="Tahoma" w:hAnsi="Tahoma" w:cs="Tahoma"/>
        </w:rPr>
        <w:t>u</w:t>
      </w:r>
      <w:r w:rsidRPr="00B4578E">
        <w:rPr>
          <w:rFonts w:ascii="Tahoma" w:eastAsia="Tahoma" w:hAnsi="Tahoma" w:cs="Tahoma"/>
          <w:spacing w:val="42"/>
        </w:rPr>
        <w:t xml:space="preserve"> </w:t>
      </w:r>
      <w:r w:rsidRPr="00B4578E">
        <w:rPr>
          <w:rFonts w:ascii="Tahoma" w:eastAsia="Tahoma" w:hAnsi="Tahoma" w:cs="Tahoma"/>
          <w:spacing w:val="-1"/>
        </w:rPr>
        <w:t>n</w:t>
      </w:r>
      <w:r w:rsidRPr="00B4578E">
        <w:rPr>
          <w:rFonts w:ascii="Tahoma" w:eastAsia="Tahoma" w:hAnsi="Tahoma" w:cs="Tahoma"/>
        </w:rPr>
        <w:t>ie</w:t>
      </w:r>
      <w:r w:rsidRPr="00B4578E">
        <w:rPr>
          <w:rFonts w:ascii="Tahoma" w:eastAsia="Tahoma" w:hAnsi="Tahoma" w:cs="Tahoma"/>
          <w:spacing w:val="51"/>
        </w:rPr>
        <w:t xml:space="preserve"> </w:t>
      </w:r>
      <w:r w:rsidRPr="00B4578E">
        <w:rPr>
          <w:rFonts w:ascii="Tahoma" w:eastAsia="Tahoma" w:hAnsi="Tahoma" w:cs="Tahoma"/>
          <w:spacing w:val="1"/>
        </w:rPr>
        <w:t>je</w:t>
      </w:r>
      <w:r w:rsidRPr="00B4578E">
        <w:rPr>
          <w:rFonts w:ascii="Tahoma" w:eastAsia="Tahoma" w:hAnsi="Tahoma" w:cs="Tahoma"/>
        </w:rPr>
        <w:t>st</w:t>
      </w:r>
      <w:r w:rsidRPr="00B4578E">
        <w:rPr>
          <w:rFonts w:ascii="Tahoma" w:eastAsia="Tahoma" w:hAnsi="Tahoma" w:cs="Tahoma"/>
          <w:spacing w:val="47"/>
        </w:rPr>
        <w:t xml:space="preserve"> </w:t>
      </w:r>
      <w:r w:rsidRPr="00B4578E">
        <w:rPr>
          <w:rFonts w:ascii="Tahoma" w:eastAsia="Tahoma" w:hAnsi="Tahoma" w:cs="Tahoma"/>
        </w:rPr>
        <w:t>to</w:t>
      </w:r>
      <w:r w:rsidRPr="00B4578E">
        <w:rPr>
          <w:rFonts w:ascii="Tahoma" w:eastAsia="Tahoma" w:hAnsi="Tahoma" w:cs="Tahoma"/>
          <w:spacing w:val="49"/>
        </w:rPr>
        <w:t xml:space="preserve"> </w:t>
      </w:r>
      <w:r w:rsidRPr="00B4578E">
        <w:rPr>
          <w:rFonts w:ascii="Tahoma" w:eastAsia="Tahoma" w:hAnsi="Tahoma" w:cs="Tahoma"/>
        </w:rPr>
        <w:t>możli</w:t>
      </w:r>
      <w:r w:rsidRPr="00B4578E">
        <w:rPr>
          <w:rFonts w:ascii="Tahoma" w:eastAsia="Tahoma" w:hAnsi="Tahoma" w:cs="Tahoma"/>
          <w:spacing w:val="1"/>
        </w:rPr>
        <w:t>w</w:t>
      </w:r>
      <w:r w:rsidRPr="00B4578E">
        <w:rPr>
          <w:rFonts w:ascii="Tahoma" w:eastAsia="Tahoma" w:hAnsi="Tahoma" w:cs="Tahoma"/>
          <w:spacing w:val="3"/>
        </w:rPr>
        <w:t>e</w:t>
      </w:r>
      <w:r w:rsidR="009C4A66" w:rsidRPr="00B4578E">
        <w:rPr>
          <w:rFonts w:ascii="Tahoma" w:eastAsia="Tahoma" w:hAnsi="Tahoma" w:cs="Tahoma"/>
          <w:spacing w:val="3"/>
        </w:rPr>
        <w:t>.</w:t>
      </w:r>
      <w:r w:rsidR="00015697" w:rsidRPr="00B4578E">
        <w:rPr>
          <w:rFonts w:ascii="Tahoma" w:eastAsia="Tahoma" w:hAnsi="Tahoma" w:cs="Tahoma"/>
          <w:spacing w:val="3"/>
        </w:rPr>
        <w:t xml:space="preserve"> </w:t>
      </w:r>
      <w:r w:rsidR="009C4A66" w:rsidRPr="00B4578E">
        <w:rPr>
          <w:rFonts w:ascii="Tahoma" w:eastAsia="Tahoma" w:hAnsi="Tahoma" w:cs="Tahoma"/>
        </w:rPr>
        <w:t>W przypadku niedostępności SL2014 Beneficjent zgłasza IZ</w:t>
      </w:r>
      <w:r w:rsidR="00B16B00" w:rsidRPr="00B4578E">
        <w:rPr>
          <w:rFonts w:ascii="Tahoma" w:eastAsia="Tahoma" w:hAnsi="Tahoma" w:cs="Tahoma"/>
        </w:rPr>
        <w:t xml:space="preserve"> o zaistniałym problemie na adres</w:t>
      </w:r>
      <w:r w:rsidR="00B4578E" w:rsidRPr="00B4578E">
        <w:rPr>
          <w:rFonts w:ascii="Tahoma" w:eastAsia="Tahoma" w:hAnsi="Tahoma" w:cs="Tahoma"/>
        </w:rPr>
        <w:t xml:space="preserve"> </w:t>
      </w:r>
      <w:r w:rsidR="00B16B00" w:rsidRPr="00B4578E">
        <w:rPr>
          <w:rFonts w:ascii="Tahoma" w:eastAsia="Tahoma" w:hAnsi="Tahoma" w:cs="Tahoma"/>
        </w:rPr>
        <w:t>e-mail</w:t>
      </w:r>
      <w:r w:rsidR="00B25116">
        <w:rPr>
          <w:rFonts w:ascii="Tahoma" w:eastAsia="Tahoma" w:hAnsi="Tahoma" w:cs="Tahoma"/>
        </w:rPr>
        <w:t xml:space="preserve"> </w:t>
      </w:r>
      <w:hyperlink r:id="rId8" w:history="1">
        <w:r w:rsidR="00B25116" w:rsidRPr="006F43B8">
          <w:rPr>
            <w:rStyle w:val="Hipercze"/>
            <w:rFonts w:ascii="Tahoma" w:eastAsia="Tahoma" w:hAnsi="Tahoma" w:cs="Tahoma"/>
          </w:rPr>
          <w:t>sekretariat.efs@sejmik.kielce.pl</w:t>
        </w:r>
      </w:hyperlink>
      <w:r w:rsidR="00B25116">
        <w:rPr>
          <w:rFonts w:ascii="Tahoma" w:eastAsia="Tahoma" w:hAnsi="Tahoma" w:cs="Tahoma"/>
        </w:rPr>
        <w:t xml:space="preserve"> </w:t>
      </w:r>
      <w:r w:rsidR="00B16B00" w:rsidRPr="00B4578E">
        <w:rPr>
          <w:rFonts w:ascii="Tahoma" w:eastAsia="Tahoma" w:hAnsi="Tahoma" w:cs="Tahoma"/>
        </w:rPr>
        <w:t>Gdy awaria SL2014 zostanie potwierdzona p</w:t>
      </w:r>
      <w:r w:rsidR="00D57BEB" w:rsidRPr="00B4578E">
        <w:rPr>
          <w:rFonts w:ascii="Tahoma" w:eastAsia="Tahoma" w:hAnsi="Tahoma" w:cs="Tahoma"/>
        </w:rPr>
        <w:t>rzez pracownika IZ</w:t>
      </w:r>
      <w:r w:rsidR="00B16B00" w:rsidRPr="00B4578E">
        <w:rPr>
          <w:rFonts w:ascii="Tahoma" w:eastAsia="Tahoma" w:hAnsi="Tahoma" w:cs="Tahoma"/>
        </w:rPr>
        <w:t xml:space="preserve"> proces rozliczania projektu oraz komunikowania się z IZ odbywa się drogą pisemną</w:t>
      </w:r>
      <w:r w:rsidR="00B4578E" w:rsidRPr="00B4578E">
        <w:t xml:space="preserve"> </w:t>
      </w:r>
      <w:r w:rsidR="00B4578E" w:rsidRPr="00B4578E">
        <w:rPr>
          <w:rFonts w:ascii="Tahoma" w:eastAsia="Tahoma" w:hAnsi="Tahoma" w:cs="Tahoma"/>
        </w:rPr>
        <w:t xml:space="preserve">zgodnie z </w:t>
      </w:r>
      <w:r w:rsidR="00B4578E" w:rsidRPr="00B4578E">
        <w:rPr>
          <w:rFonts w:ascii="Tahoma" w:eastAsia="Tahoma" w:hAnsi="Tahoma" w:cs="Tahoma"/>
          <w:i/>
        </w:rPr>
        <w:t>Wytycznymi w zakresie warunków gromadzenia i przekazywania danych w postaci elektronicznej na lata 2014-2020</w:t>
      </w:r>
      <w:r w:rsidR="00B16B00" w:rsidRPr="00B4578E">
        <w:rPr>
          <w:rFonts w:ascii="Tahoma" w:eastAsia="Tahoma" w:hAnsi="Tahoma" w:cs="Tahoma"/>
        </w:rPr>
        <w:t>. Wszelka korespondencja papierowa, aby została uznana za wiążącą, musi zostać podpisana przez osoby uprawnione do składania oświadczeń w imieniu Beneficjen</w:t>
      </w:r>
      <w:r w:rsidR="00D57BEB" w:rsidRPr="00B4578E">
        <w:rPr>
          <w:rFonts w:ascii="Tahoma" w:eastAsia="Tahoma" w:hAnsi="Tahoma" w:cs="Tahoma"/>
        </w:rPr>
        <w:t>ta.</w:t>
      </w:r>
      <w:r w:rsidR="00F94096" w:rsidRPr="00B4578E">
        <w:rPr>
          <w:rFonts w:ascii="Tahoma" w:eastAsia="Tahoma" w:hAnsi="Tahoma" w:cs="Tahoma"/>
        </w:rPr>
        <w:t xml:space="preserve"> </w:t>
      </w:r>
      <w:r w:rsidR="00D57BEB" w:rsidRPr="00B4578E">
        <w:rPr>
          <w:rFonts w:ascii="Tahoma" w:eastAsia="Tahoma" w:hAnsi="Tahoma" w:cs="Tahoma"/>
        </w:rPr>
        <w:t>O usunięciu awarii SL2014 IZ</w:t>
      </w:r>
      <w:r w:rsidR="00B16B00" w:rsidRPr="00B4578E">
        <w:rPr>
          <w:rFonts w:ascii="Tahoma" w:eastAsia="Tahoma" w:hAnsi="Tahoma" w:cs="Tahoma"/>
        </w:rPr>
        <w:t xml:space="preserve"> i</w:t>
      </w:r>
      <w:r w:rsidR="00D57BEB" w:rsidRPr="00B4578E">
        <w:rPr>
          <w:rFonts w:ascii="Tahoma" w:eastAsia="Tahoma" w:hAnsi="Tahoma" w:cs="Tahoma"/>
        </w:rPr>
        <w:t>nformuje Beneficjenta na adres e</w:t>
      </w:r>
      <w:r w:rsidR="00B16B00" w:rsidRPr="00B4578E">
        <w:rPr>
          <w:rFonts w:ascii="Tahoma" w:eastAsia="Tahoma" w:hAnsi="Tahoma" w:cs="Tahoma"/>
        </w:rPr>
        <w:t xml:space="preserve">-mail wskazany we wniosku, Beneficjent zaś zobowiązuje się uzupełnić dane w SL2014 w zakresie dokumentów przekazanych drogą pisemną w terminie </w:t>
      </w:r>
      <w:r w:rsidR="00B16B00" w:rsidRPr="00B4578E">
        <w:rPr>
          <w:rFonts w:ascii="Tahoma" w:eastAsia="Tahoma" w:hAnsi="Tahoma" w:cs="Tahoma"/>
          <w:b/>
        </w:rPr>
        <w:t>5 dni roboczych</w:t>
      </w:r>
      <w:r w:rsidR="00B16B00" w:rsidRPr="00B4578E">
        <w:rPr>
          <w:rFonts w:ascii="Tahoma" w:eastAsia="Tahoma" w:hAnsi="Tahoma" w:cs="Tahoma"/>
        </w:rPr>
        <w:t xml:space="preserve"> od daty otrzymania tej informacji</w:t>
      </w:r>
      <w:r w:rsidR="000C7B70" w:rsidRPr="00B4578E">
        <w:rPr>
          <w:rFonts w:ascii="Tahoma" w:eastAsia="Tahoma" w:hAnsi="Tahoma" w:cs="Tahoma"/>
        </w:rPr>
        <w:t>.</w:t>
      </w:r>
      <w:r w:rsidR="000C7B70" w:rsidRPr="001A21E8">
        <w:rPr>
          <w:rStyle w:val="Odwoanieprzypisudolnego"/>
          <w:rFonts w:ascii="Tahoma" w:eastAsia="Tahoma" w:hAnsi="Tahoma" w:cs="Tahoma"/>
        </w:rPr>
        <w:footnoteReference w:id="39"/>
      </w:r>
      <w:r w:rsidR="00B16B00" w:rsidRPr="00B4578E">
        <w:rPr>
          <w:rFonts w:ascii="Tahoma" w:eastAsia="Tahoma" w:hAnsi="Tahoma" w:cs="Tahoma"/>
        </w:rPr>
        <w:t xml:space="preserve"> </w:t>
      </w:r>
      <w:r w:rsidR="00B4578E" w:rsidRPr="00B4578E">
        <w:rPr>
          <w:rFonts w:ascii="Tahoma" w:eastAsia="Tahoma" w:hAnsi="Tahoma" w:cs="Tahoma"/>
        </w:rPr>
        <w:t xml:space="preserve">Natomiast gdy z powodów technicznych wykorzystanie profilu zaufanego </w:t>
      </w:r>
      <w:proofErr w:type="spellStart"/>
      <w:r w:rsidR="00B4578E" w:rsidRPr="00B4578E">
        <w:rPr>
          <w:rFonts w:ascii="Tahoma" w:eastAsia="Tahoma" w:hAnsi="Tahoma" w:cs="Tahoma"/>
        </w:rPr>
        <w:t>ePUAP</w:t>
      </w:r>
      <w:proofErr w:type="spellEnd"/>
      <w:r w:rsidR="00B4578E" w:rsidRPr="00B4578E">
        <w:rPr>
          <w:rFonts w:ascii="Tahoma" w:eastAsia="Tahoma" w:hAnsi="Tahoma" w:cs="Tahoma"/>
        </w:rPr>
        <w:t xml:space="preserve"> nie jest możliwe w takim przypadku uwierzytelnianie następuje przez </w:t>
      </w:r>
      <w:r w:rsidR="00722453">
        <w:rPr>
          <w:rFonts w:ascii="Tahoma" w:eastAsia="Tahoma" w:hAnsi="Tahoma" w:cs="Tahoma"/>
        </w:rPr>
        <w:t>podpisanie wniosku certyfikatem niekwalifikowanym SL2014</w:t>
      </w:r>
      <w:r w:rsidR="00B4578E">
        <w:rPr>
          <w:rFonts w:ascii="Tahoma" w:eastAsia="Tahoma" w:hAnsi="Tahoma" w:cs="Tahoma"/>
        </w:rPr>
        <w:t>.</w:t>
      </w:r>
    </w:p>
    <w:p w14:paraId="03080FCB" w14:textId="77777777" w:rsidR="00942F4E" w:rsidRPr="001A21E8" w:rsidRDefault="00280AD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dkł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8"/>
        </w:rPr>
        <w:t>p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443780"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0271D3" w:rsidRPr="001A21E8">
        <w:rPr>
          <w:rFonts w:ascii="Tahoma" w:eastAsia="Tahoma" w:hAnsi="Tahoma" w:cs="Tahoma"/>
          <w:spacing w:val="-1"/>
        </w:rPr>
        <w:t>1</w:t>
      </w:r>
      <w:r w:rsidR="00E67406"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:</w:t>
      </w:r>
    </w:p>
    <w:p w14:paraId="006D55F5" w14:textId="4B72D354" w:rsidR="00B25116" w:rsidRPr="00B25116" w:rsidRDefault="00280ADA" w:rsidP="000E6590">
      <w:pPr>
        <w:pStyle w:val="Akapitzlist"/>
        <w:numPr>
          <w:ilvl w:val="0"/>
          <w:numId w:val="50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  <w:spacing w:val="-3"/>
        </w:rPr>
        <w:t>f</w:t>
      </w:r>
      <w:r w:rsidRPr="00B25116">
        <w:rPr>
          <w:rFonts w:ascii="Tahoma" w:eastAsia="Tahoma" w:hAnsi="Tahoma" w:cs="Tahoma"/>
          <w:spacing w:val="2"/>
        </w:rPr>
        <w:t>o</w:t>
      </w:r>
      <w:r w:rsidRPr="00B25116">
        <w:rPr>
          <w:rFonts w:ascii="Tahoma" w:eastAsia="Tahoma" w:hAnsi="Tahoma" w:cs="Tahoma"/>
        </w:rPr>
        <w:t>r</w:t>
      </w:r>
      <w:r w:rsidRPr="00B25116">
        <w:rPr>
          <w:rFonts w:ascii="Tahoma" w:eastAsia="Tahoma" w:hAnsi="Tahoma" w:cs="Tahoma"/>
          <w:spacing w:val="1"/>
        </w:rPr>
        <w:t>ma</w:t>
      </w:r>
      <w:r w:rsidRPr="00B25116">
        <w:rPr>
          <w:rFonts w:ascii="Tahoma" w:eastAsia="Tahoma" w:hAnsi="Tahoma" w:cs="Tahoma"/>
          <w:spacing w:val="-1"/>
        </w:rPr>
        <w:t>cj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7"/>
        </w:rPr>
        <w:t xml:space="preserve"> </w:t>
      </w:r>
      <w:r w:rsidRPr="00B25116">
        <w:rPr>
          <w:rFonts w:ascii="Tahoma" w:eastAsia="Tahoma" w:hAnsi="Tahoma" w:cs="Tahoma"/>
        </w:rPr>
        <w:t xml:space="preserve">o </w:t>
      </w:r>
      <w:r w:rsidRPr="00B25116">
        <w:rPr>
          <w:rFonts w:ascii="Tahoma" w:eastAsia="Tahoma" w:hAnsi="Tahoma" w:cs="Tahoma"/>
          <w:spacing w:val="1"/>
        </w:rPr>
        <w:t>w</w:t>
      </w:r>
      <w:r w:rsidRPr="00B25116">
        <w:rPr>
          <w:rFonts w:ascii="Tahoma" w:eastAsia="Tahoma" w:hAnsi="Tahoma" w:cs="Tahoma"/>
        </w:rPr>
        <w:t>szys</w:t>
      </w:r>
      <w:r w:rsidRPr="00B25116">
        <w:rPr>
          <w:rFonts w:ascii="Tahoma" w:eastAsia="Tahoma" w:hAnsi="Tahoma" w:cs="Tahoma"/>
          <w:spacing w:val="2"/>
        </w:rPr>
        <w:t>t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10"/>
        </w:rPr>
        <w:t xml:space="preserve"> </w:t>
      </w:r>
      <w:r w:rsidRPr="00B25116">
        <w:rPr>
          <w:rFonts w:ascii="Tahoma" w:eastAsia="Tahoma" w:hAnsi="Tahoma" w:cs="Tahoma"/>
          <w:spacing w:val="2"/>
        </w:rPr>
        <w:t>u</w:t>
      </w:r>
      <w:r w:rsidRPr="00B25116">
        <w:rPr>
          <w:rFonts w:ascii="Tahoma" w:eastAsia="Tahoma" w:hAnsi="Tahoma" w:cs="Tahoma"/>
          <w:spacing w:val="-1"/>
        </w:rPr>
        <w:t>c</w:t>
      </w:r>
      <w:r w:rsidRPr="00B25116">
        <w:rPr>
          <w:rFonts w:ascii="Tahoma" w:eastAsia="Tahoma" w:hAnsi="Tahoma" w:cs="Tahoma"/>
        </w:rPr>
        <w:t>z</w:t>
      </w:r>
      <w:r w:rsidRPr="00B25116">
        <w:rPr>
          <w:rFonts w:ascii="Tahoma" w:eastAsia="Tahoma" w:hAnsi="Tahoma" w:cs="Tahoma"/>
          <w:spacing w:val="1"/>
        </w:rPr>
        <w:t>es</w:t>
      </w:r>
      <w:r w:rsidRPr="00B25116">
        <w:rPr>
          <w:rFonts w:ascii="Tahoma" w:eastAsia="Tahoma" w:hAnsi="Tahoma" w:cs="Tahoma"/>
        </w:rPr>
        <w:t>t</w:t>
      </w:r>
      <w:r w:rsidRPr="00B25116">
        <w:rPr>
          <w:rFonts w:ascii="Tahoma" w:eastAsia="Tahoma" w:hAnsi="Tahoma" w:cs="Tahoma"/>
          <w:spacing w:val="-1"/>
        </w:rPr>
        <w:t>n</w:t>
      </w:r>
      <w:r w:rsidRPr="00B25116">
        <w:rPr>
          <w:rFonts w:ascii="Tahoma" w:eastAsia="Tahoma" w:hAnsi="Tahoma" w:cs="Tahoma"/>
        </w:rPr>
        <w:t>i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1"/>
        </w:rPr>
        <w:t>a</w:t>
      </w:r>
      <w:r w:rsidRPr="00B25116">
        <w:rPr>
          <w:rFonts w:ascii="Tahoma" w:eastAsia="Tahoma" w:hAnsi="Tahoma" w:cs="Tahoma"/>
          <w:spacing w:val="2"/>
        </w:rPr>
        <w:t>c</w:t>
      </w:r>
      <w:r w:rsidRPr="00B25116">
        <w:rPr>
          <w:rFonts w:ascii="Tahoma" w:eastAsia="Tahoma" w:hAnsi="Tahoma" w:cs="Tahoma"/>
        </w:rPr>
        <w:t>h</w:t>
      </w:r>
      <w:r w:rsidRPr="00B25116">
        <w:rPr>
          <w:rFonts w:ascii="Tahoma" w:eastAsia="Tahoma" w:hAnsi="Tahoma" w:cs="Tahoma"/>
          <w:spacing w:val="-12"/>
        </w:rPr>
        <w:t xml:space="preserve"> </w:t>
      </w:r>
      <w:r w:rsidRPr="00B25116">
        <w:rPr>
          <w:rFonts w:ascii="Tahoma" w:eastAsia="Tahoma" w:hAnsi="Tahoma" w:cs="Tahoma"/>
          <w:spacing w:val="1"/>
        </w:rPr>
        <w:t>p</w:t>
      </w:r>
      <w:r w:rsidRPr="00B25116">
        <w:rPr>
          <w:rFonts w:ascii="Tahoma" w:eastAsia="Tahoma" w:hAnsi="Tahoma" w:cs="Tahoma"/>
        </w:rPr>
        <w:t>ro</w:t>
      </w:r>
      <w:r w:rsidRPr="00B25116">
        <w:rPr>
          <w:rFonts w:ascii="Tahoma" w:eastAsia="Tahoma" w:hAnsi="Tahoma" w:cs="Tahoma"/>
          <w:spacing w:val="-1"/>
        </w:rPr>
        <w:t>j</w:t>
      </w:r>
      <w:r w:rsidRPr="00B25116">
        <w:rPr>
          <w:rFonts w:ascii="Tahoma" w:eastAsia="Tahoma" w:hAnsi="Tahoma" w:cs="Tahoma"/>
          <w:spacing w:val="1"/>
        </w:rPr>
        <w:t>e</w:t>
      </w:r>
      <w:r w:rsidRPr="00B25116">
        <w:rPr>
          <w:rFonts w:ascii="Tahoma" w:eastAsia="Tahoma" w:hAnsi="Tahoma" w:cs="Tahoma"/>
          <w:spacing w:val="-1"/>
        </w:rPr>
        <w:t>k</w:t>
      </w:r>
      <w:r w:rsidRPr="00B25116">
        <w:rPr>
          <w:rFonts w:ascii="Tahoma" w:eastAsia="Tahoma" w:hAnsi="Tahoma" w:cs="Tahoma"/>
          <w:spacing w:val="3"/>
        </w:rPr>
        <w:t>t</w:t>
      </w:r>
      <w:r w:rsidRPr="00B25116">
        <w:rPr>
          <w:rFonts w:ascii="Tahoma" w:eastAsia="Tahoma" w:hAnsi="Tahoma" w:cs="Tahoma"/>
          <w:spacing w:val="-1"/>
        </w:rPr>
        <w:t>u</w:t>
      </w:r>
      <w:r w:rsidRPr="00B25116">
        <w:rPr>
          <w:rFonts w:ascii="Tahoma" w:eastAsia="Tahoma" w:hAnsi="Tahoma" w:cs="Tahoma"/>
        </w:rPr>
        <w:t>,</w:t>
      </w:r>
      <w:r w:rsidRPr="00B25116">
        <w:rPr>
          <w:rFonts w:ascii="Tahoma" w:eastAsia="Tahoma" w:hAnsi="Tahoma" w:cs="Tahoma"/>
          <w:spacing w:val="-8"/>
        </w:rPr>
        <w:t xml:space="preserve"> </w:t>
      </w:r>
      <w:r w:rsidR="00F96E06" w:rsidRPr="00B25116">
        <w:rPr>
          <w:rFonts w:ascii="Tahoma" w:eastAsia="Tahoma" w:hAnsi="Tahoma" w:cs="Tahoma"/>
        </w:rPr>
        <w:t xml:space="preserve">na warunkach określonych w </w:t>
      </w:r>
      <w:r w:rsidR="000F3111" w:rsidRPr="00B25116">
        <w:rPr>
          <w:rFonts w:ascii="Tahoma" w:eastAsia="Tahoma" w:hAnsi="Tahoma" w:cs="Tahoma"/>
          <w:i/>
        </w:rPr>
        <w:t>W</w:t>
      </w:r>
      <w:r w:rsidR="00F96E06" w:rsidRPr="00B25116">
        <w:rPr>
          <w:rFonts w:ascii="Tahoma" w:eastAsia="Tahoma" w:hAnsi="Tahoma" w:cs="Tahoma"/>
          <w:i/>
        </w:rPr>
        <w:t>ytycznych</w:t>
      </w:r>
      <w:r w:rsidR="000F3111" w:rsidRPr="00B25116">
        <w:rPr>
          <w:rFonts w:ascii="Tahoma" w:eastAsia="Tahoma" w:hAnsi="Tahoma" w:cs="Tahoma"/>
          <w:i/>
        </w:rPr>
        <w:t xml:space="preserve"> </w:t>
      </w:r>
      <w:r w:rsidR="00567286" w:rsidRPr="00B25116">
        <w:rPr>
          <w:rFonts w:ascii="Tahoma" w:eastAsia="Tahoma" w:hAnsi="Tahoma" w:cs="Tahoma"/>
          <w:i/>
        </w:rPr>
        <w:br/>
      </w:r>
      <w:r w:rsidR="000F3111" w:rsidRPr="00B25116">
        <w:rPr>
          <w:rFonts w:ascii="Tahoma" w:eastAsia="Tahoma" w:hAnsi="Tahoma" w:cs="Tahoma"/>
          <w:i/>
        </w:rPr>
        <w:t>w zakresie monitorowania postępu rzeczowego realizacji programów operacyjnych na lata 2014-2020</w:t>
      </w:r>
      <w:r w:rsidRPr="00B25116">
        <w:rPr>
          <w:rFonts w:ascii="Tahoma" w:eastAsia="Tahoma" w:hAnsi="Tahoma" w:cs="Tahoma"/>
        </w:rPr>
        <w:t>;</w:t>
      </w:r>
    </w:p>
    <w:p w14:paraId="65AF2728" w14:textId="7D875272" w:rsidR="00942F4E" w:rsidRPr="00B25116" w:rsidRDefault="00BB5A67" w:rsidP="000E6590">
      <w:pPr>
        <w:pStyle w:val="Akapitzlist"/>
        <w:numPr>
          <w:ilvl w:val="0"/>
          <w:numId w:val="50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</w:rPr>
        <w:t xml:space="preserve">a </w:t>
      </w:r>
      <w:r w:rsidR="00280ADA" w:rsidRPr="00B25116">
        <w:rPr>
          <w:rFonts w:ascii="Tahoma" w:eastAsia="Tahoma" w:hAnsi="Tahoma" w:cs="Tahoma"/>
          <w:spacing w:val="1"/>
        </w:rPr>
        <w:t>we</w:t>
      </w:r>
      <w:r w:rsidR="00280ADA" w:rsidRPr="00B25116">
        <w:rPr>
          <w:rFonts w:ascii="Tahoma" w:eastAsia="Tahoma" w:hAnsi="Tahoma" w:cs="Tahoma"/>
        </w:rPr>
        <w:t>z</w:t>
      </w:r>
      <w:r w:rsidR="00280ADA" w:rsidRPr="00B25116">
        <w:rPr>
          <w:rFonts w:ascii="Tahoma" w:eastAsia="Tahoma" w:hAnsi="Tahoma" w:cs="Tahoma"/>
          <w:spacing w:val="-1"/>
        </w:rPr>
        <w:t>w</w:t>
      </w:r>
      <w:r w:rsidR="00280ADA" w:rsidRPr="00B25116">
        <w:rPr>
          <w:rFonts w:ascii="Tahoma" w:eastAsia="Tahoma" w:hAnsi="Tahoma" w:cs="Tahoma"/>
          <w:spacing w:val="1"/>
        </w:rPr>
        <w:t>a</w:t>
      </w:r>
      <w:r w:rsidR="00280ADA" w:rsidRPr="00B25116">
        <w:rPr>
          <w:rFonts w:ascii="Tahoma" w:eastAsia="Tahoma" w:hAnsi="Tahoma" w:cs="Tahoma"/>
          <w:spacing w:val="-1"/>
        </w:rPr>
        <w:t>n</w:t>
      </w:r>
      <w:r w:rsidR="00280ADA" w:rsidRPr="00B25116">
        <w:rPr>
          <w:rFonts w:ascii="Tahoma" w:eastAsia="Tahoma" w:hAnsi="Tahoma" w:cs="Tahoma"/>
        </w:rPr>
        <w:t xml:space="preserve">ie </w:t>
      </w:r>
      <w:r w:rsidR="00280ADA" w:rsidRPr="00B25116">
        <w:rPr>
          <w:rFonts w:ascii="Tahoma" w:eastAsia="Tahoma" w:hAnsi="Tahoma" w:cs="Tahoma"/>
          <w:spacing w:val="2"/>
        </w:rPr>
        <w:t>I</w:t>
      </w:r>
      <w:r w:rsidR="00280ADA" w:rsidRPr="00B25116">
        <w:rPr>
          <w:rFonts w:ascii="Tahoma" w:eastAsia="Tahoma" w:hAnsi="Tahoma" w:cs="Tahoma"/>
        </w:rPr>
        <w:t xml:space="preserve">Z </w:t>
      </w:r>
      <w:r w:rsidR="00B4578E" w:rsidRPr="00B25116">
        <w:rPr>
          <w:rFonts w:ascii="Tahoma" w:eastAsia="Tahoma" w:hAnsi="Tahoma" w:cs="Tahoma"/>
        </w:rPr>
        <w:t xml:space="preserve">w terminie do </w:t>
      </w:r>
      <w:r w:rsidR="00B4578E" w:rsidRPr="00B25116">
        <w:rPr>
          <w:rFonts w:ascii="Tahoma" w:eastAsia="Tahoma" w:hAnsi="Tahoma" w:cs="Tahoma"/>
          <w:b/>
        </w:rPr>
        <w:t>5 dni roboczych</w:t>
      </w:r>
      <w:r w:rsidR="00B4578E" w:rsidRPr="00B25116">
        <w:rPr>
          <w:rFonts w:ascii="Tahoma" w:eastAsia="Tahoma" w:hAnsi="Tahoma" w:cs="Tahoma"/>
        </w:rPr>
        <w:t xml:space="preserve">, </w:t>
      </w:r>
      <w:r w:rsidR="00B6361F" w:rsidRPr="00B25116">
        <w:rPr>
          <w:rFonts w:ascii="Tahoma" w:eastAsia="Tahoma" w:hAnsi="Tahoma" w:cs="Tahoma"/>
        </w:rPr>
        <w:t xml:space="preserve">w wersji elektronicznej </w:t>
      </w:r>
      <w:r w:rsidR="00AE6AC1" w:rsidRPr="00B25116">
        <w:rPr>
          <w:rFonts w:ascii="Tahoma" w:eastAsia="Tahoma" w:hAnsi="Tahoma" w:cs="Tahoma"/>
        </w:rPr>
        <w:t xml:space="preserve">wszelkich dokumentów </w:t>
      </w:r>
      <w:r w:rsidR="00B4578E" w:rsidRPr="00B25116">
        <w:rPr>
          <w:rFonts w:ascii="Tahoma" w:eastAsia="Tahoma" w:hAnsi="Tahoma" w:cs="Tahoma"/>
        </w:rPr>
        <w:t>inn</w:t>
      </w:r>
      <w:r w:rsidR="00AE6AC1" w:rsidRPr="00B25116">
        <w:rPr>
          <w:rFonts w:ascii="Tahoma" w:eastAsia="Tahoma" w:hAnsi="Tahoma" w:cs="Tahoma"/>
        </w:rPr>
        <w:t>ych</w:t>
      </w:r>
      <w:r w:rsidR="00B4578E" w:rsidRPr="00B25116">
        <w:rPr>
          <w:rFonts w:ascii="Tahoma" w:eastAsia="Tahoma" w:hAnsi="Tahoma" w:cs="Tahoma"/>
        </w:rPr>
        <w:t xml:space="preserve"> niż te wymagane w ramach składanego wniosku</w:t>
      </w:r>
      <w:r w:rsidR="00AE6AC1" w:rsidRPr="00B25116">
        <w:rPr>
          <w:rFonts w:ascii="Tahoma" w:eastAsia="Tahoma" w:hAnsi="Tahoma" w:cs="Tahoma"/>
        </w:rPr>
        <w:t xml:space="preserve"> </w:t>
      </w:r>
      <w:r w:rsidR="00B4578E" w:rsidRPr="00B25116">
        <w:rPr>
          <w:rFonts w:ascii="Tahoma" w:eastAsia="Tahoma" w:hAnsi="Tahoma" w:cs="Tahoma"/>
        </w:rPr>
        <w:t>o płatność</w:t>
      </w:r>
      <w:r w:rsidR="00B6361F" w:rsidRPr="00B25116">
        <w:rPr>
          <w:rFonts w:ascii="Tahoma" w:eastAsia="Tahoma" w:hAnsi="Tahoma" w:cs="Tahoma"/>
        </w:rPr>
        <w:t xml:space="preserve">, tj. </w:t>
      </w:r>
      <w:r w:rsidR="00B4578E" w:rsidRPr="00B25116">
        <w:rPr>
          <w:rFonts w:ascii="Tahoma" w:eastAsia="Tahoma" w:hAnsi="Tahoma" w:cs="Tahoma"/>
        </w:rPr>
        <w:t>między innymi</w:t>
      </w:r>
      <w:r w:rsidR="00B6361F" w:rsidRPr="00B25116">
        <w:rPr>
          <w:rFonts w:ascii="Tahoma" w:eastAsia="Tahoma" w:hAnsi="Tahoma" w:cs="Tahoma"/>
        </w:rPr>
        <w:t xml:space="preserve"> </w:t>
      </w:r>
      <w:r w:rsidR="00AE6AC1" w:rsidRPr="00B25116">
        <w:rPr>
          <w:rFonts w:ascii="Tahoma" w:eastAsia="Tahoma" w:hAnsi="Tahoma" w:cs="Tahoma"/>
        </w:rPr>
        <w:t xml:space="preserve">dokumentów równoważnych </w:t>
      </w:r>
      <w:r w:rsidR="00B6361F" w:rsidRPr="00B25116">
        <w:rPr>
          <w:rFonts w:ascii="Tahoma" w:eastAsia="Tahoma" w:hAnsi="Tahoma" w:cs="Tahoma"/>
        </w:rPr>
        <w:t xml:space="preserve">fakturom, </w:t>
      </w:r>
      <w:r w:rsidR="00AE6AC1" w:rsidRPr="00B25116">
        <w:rPr>
          <w:rFonts w:ascii="Tahoma" w:eastAsia="Tahoma" w:hAnsi="Tahoma" w:cs="Tahoma"/>
        </w:rPr>
        <w:t xml:space="preserve">wyciągów </w:t>
      </w:r>
      <w:r w:rsidR="00B6361F" w:rsidRPr="00B25116">
        <w:rPr>
          <w:rFonts w:ascii="Tahoma" w:eastAsia="Tahoma" w:hAnsi="Tahoma" w:cs="Tahoma"/>
        </w:rPr>
        <w:t>z rachunku bankow</w:t>
      </w:r>
      <w:r w:rsidR="005A6C0A" w:rsidRPr="00B25116">
        <w:rPr>
          <w:rFonts w:ascii="Tahoma" w:eastAsia="Tahoma" w:hAnsi="Tahoma" w:cs="Tahoma"/>
        </w:rPr>
        <w:t xml:space="preserve">ego, o </w:t>
      </w:r>
      <w:r w:rsidR="00AE6AC1" w:rsidRPr="00B25116">
        <w:rPr>
          <w:rFonts w:ascii="Tahoma" w:eastAsia="Tahoma" w:hAnsi="Tahoma" w:cs="Tahoma"/>
        </w:rPr>
        <w:t xml:space="preserve">których </w:t>
      </w:r>
      <w:r w:rsidR="005A6C0A" w:rsidRPr="00B25116">
        <w:rPr>
          <w:rFonts w:ascii="Tahoma" w:eastAsia="Tahoma" w:hAnsi="Tahoma" w:cs="Tahoma"/>
        </w:rPr>
        <w:t>mowa w §10 ust. 13</w:t>
      </w:r>
      <w:r w:rsidR="00B6361F" w:rsidRPr="00B25116">
        <w:rPr>
          <w:rFonts w:ascii="Tahoma" w:eastAsia="Tahoma" w:hAnsi="Tahoma" w:cs="Tahoma"/>
        </w:rPr>
        <w:t xml:space="preserve"> lub historie z tego rachunku oraz wyciąg</w:t>
      </w:r>
      <w:r w:rsidR="00AE6AC1" w:rsidRPr="00B25116">
        <w:rPr>
          <w:rFonts w:ascii="Tahoma" w:eastAsia="Tahoma" w:hAnsi="Tahoma" w:cs="Tahoma"/>
        </w:rPr>
        <w:t>ów</w:t>
      </w:r>
      <w:r w:rsidR="00B6361F" w:rsidRPr="00B25116">
        <w:rPr>
          <w:rFonts w:ascii="Tahoma" w:eastAsia="Tahoma" w:hAnsi="Tahoma" w:cs="Tahoma"/>
        </w:rPr>
        <w:t xml:space="preserve"> z innych rachunków bankowych </w:t>
      </w:r>
      <w:r w:rsidR="00AE6AC1" w:rsidRPr="00B25116">
        <w:rPr>
          <w:rFonts w:ascii="Tahoma" w:eastAsia="Tahoma" w:hAnsi="Tahoma" w:cs="Tahoma"/>
        </w:rPr>
        <w:t xml:space="preserve">potwierdzających </w:t>
      </w:r>
      <w:r w:rsidR="00B6361F" w:rsidRPr="00B25116">
        <w:rPr>
          <w:rFonts w:ascii="Tahoma" w:eastAsia="Tahoma" w:hAnsi="Tahoma" w:cs="Tahoma"/>
        </w:rPr>
        <w:t xml:space="preserve">poniesienie wydatków ujętych we wniosku o płatność. </w:t>
      </w:r>
      <w:r w:rsidR="00252E57" w:rsidRPr="00B25116">
        <w:rPr>
          <w:rFonts w:ascii="Tahoma" w:eastAsia="Tahoma" w:hAnsi="Tahoma" w:cs="Tahoma"/>
        </w:rPr>
        <w:br/>
      </w:r>
      <w:r w:rsidR="00B6361F" w:rsidRPr="00B25116">
        <w:rPr>
          <w:rFonts w:ascii="Tahoma" w:eastAsia="Tahoma" w:hAnsi="Tahoma" w:cs="Tahoma"/>
        </w:rPr>
        <w:t>W przypadku płatności gotówkowych raporty kasowe (bez załączników) lub podpisane przez Beneficjenta zestawienia płatności gotówkowych objętych wnioskiem o płatność</w:t>
      </w:r>
      <w:r w:rsidR="00B4578E" w:rsidRPr="00B4578E">
        <w:t xml:space="preserve"> </w:t>
      </w:r>
      <w:r w:rsidR="00B4578E" w:rsidRPr="00B25116">
        <w:rPr>
          <w:rFonts w:ascii="Tahoma" w:eastAsia="Tahoma" w:hAnsi="Tahoma" w:cs="Tahoma"/>
        </w:rPr>
        <w:t xml:space="preserve">oraz inne dokumenty źródłowe na podstawie, których wydatki zostały poniesione. </w:t>
      </w:r>
      <w:r w:rsidR="00B6361F" w:rsidRPr="00B25116">
        <w:rPr>
          <w:rFonts w:ascii="Tahoma" w:eastAsia="Tahoma" w:hAnsi="Tahoma" w:cs="Tahoma"/>
        </w:rPr>
        <w:t>W przypadku złożenia wersji papierowych w/w dokumentów muszą być one poświadczone za zgodność z oryginałem.</w:t>
      </w:r>
    </w:p>
    <w:p w14:paraId="0B7E0C4A" w14:textId="77777777" w:rsidR="00942F4E" w:rsidRPr="001A21E8" w:rsidRDefault="00280ADA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 xml:space="preserve">ię do </w:t>
      </w:r>
      <w:r w:rsidR="00C8380C" w:rsidRPr="001A21E8">
        <w:rPr>
          <w:rFonts w:ascii="Tahoma" w:eastAsia="Tahoma" w:hAnsi="Tahoma" w:cs="Tahoma"/>
          <w:spacing w:val="-1"/>
        </w:rPr>
        <w:t>poinformowania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 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rodk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="0042226E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śr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ższe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.</w:t>
      </w:r>
    </w:p>
    <w:p w14:paraId="7DAA35CA" w14:textId="77777777" w:rsidR="00826C36" w:rsidRDefault="0077179F" w:rsidP="000E6590">
      <w:pPr>
        <w:pStyle w:val="Akapitzlist"/>
        <w:numPr>
          <w:ilvl w:val="0"/>
          <w:numId w:val="13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celu otrzymania transzy dofinas</w:t>
      </w:r>
      <w:r w:rsidR="00314993" w:rsidRPr="001A21E8">
        <w:rPr>
          <w:rFonts w:ascii="Tahoma" w:eastAsia="Tahoma" w:hAnsi="Tahoma" w:cs="Tahoma"/>
        </w:rPr>
        <w:t>owania</w:t>
      </w:r>
      <w:r w:rsidRPr="001A21E8">
        <w:rPr>
          <w:rFonts w:ascii="Tahoma" w:eastAsia="Tahoma" w:hAnsi="Tahoma" w:cs="Tahoma"/>
        </w:rPr>
        <w:t xml:space="preserve"> </w:t>
      </w:r>
      <w:r w:rsidR="00E50AB9" w:rsidRPr="001A21E8">
        <w:rPr>
          <w:rFonts w:ascii="Tahoma" w:eastAsia="Tahoma" w:hAnsi="Tahoma" w:cs="Tahoma"/>
        </w:rPr>
        <w:t xml:space="preserve">Beneficjent składa do </w:t>
      </w:r>
      <w:r w:rsidR="00314993" w:rsidRPr="001A21E8">
        <w:rPr>
          <w:rFonts w:ascii="Tahoma" w:eastAsia="Tahoma" w:hAnsi="Tahoma" w:cs="Tahoma"/>
        </w:rPr>
        <w:t xml:space="preserve">IZ </w:t>
      </w:r>
      <w:r w:rsidR="00D02E2D" w:rsidRPr="001A21E8">
        <w:rPr>
          <w:rFonts w:ascii="Tahoma" w:eastAsia="Tahoma" w:hAnsi="Tahoma" w:cs="Tahoma"/>
        </w:rPr>
        <w:t>D</w:t>
      </w:r>
      <w:r w:rsidR="00826C36" w:rsidRPr="001A21E8">
        <w:rPr>
          <w:rFonts w:ascii="Tahoma" w:eastAsia="Tahoma" w:hAnsi="Tahoma" w:cs="Tahoma"/>
        </w:rPr>
        <w:t xml:space="preserve">yspozycję przekazania środków </w:t>
      </w:r>
      <w:r w:rsidR="00DF3A95" w:rsidRPr="001A21E8">
        <w:rPr>
          <w:rFonts w:ascii="Tahoma" w:eastAsia="Tahoma" w:hAnsi="Tahoma" w:cs="Tahoma"/>
        </w:rPr>
        <w:t>finansowych na rachunek bankowy, o którym mowa w § 10 ust. 1</w:t>
      </w:r>
      <w:r w:rsidR="00C26FEA">
        <w:rPr>
          <w:rFonts w:ascii="Tahoma" w:eastAsia="Tahoma" w:hAnsi="Tahoma" w:cs="Tahoma"/>
        </w:rPr>
        <w:t>3</w:t>
      </w:r>
      <w:r w:rsidR="00DF3A95" w:rsidRPr="001A21E8">
        <w:rPr>
          <w:rFonts w:ascii="Tahoma" w:eastAsia="Tahoma" w:hAnsi="Tahoma" w:cs="Tahoma"/>
        </w:rPr>
        <w:t>.</w:t>
      </w:r>
      <w:r w:rsidR="00C36720" w:rsidRPr="001A21E8">
        <w:rPr>
          <w:rFonts w:ascii="Tahoma" w:eastAsia="Tahoma" w:hAnsi="Tahoma" w:cs="Tahoma"/>
        </w:rPr>
        <w:t xml:space="preserve"> </w:t>
      </w:r>
      <w:r w:rsidR="00751666" w:rsidRPr="001A21E8">
        <w:rPr>
          <w:rFonts w:ascii="Tahoma" w:eastAsia="Tahoma" w:hAnsi="Tahoma" w:cs="Tahoma"/>
        </w:rPr>
        <w:t xml:space="preserve">Dyspozycja sporządzana jest </w:t>
      </w:r>
      <w:r w:rsidR="00751666" w:rsidRPr="001A21E8">
        <w:rPr>
          <w:rFonts w:ascii="Tahoma" w:eastAsia="Tahoma" w:hAnsi="Tahoma" w:cs="Tahoma"/>
        </w:rPr>
        <w:br/>
        <w:t>w 3 egzemplarzach. IZ dokonuje weryfikacji Dyspozycji zgodnie ze złożonym wnioskiem o płatność</w:t>
      </w:r>
      <w:r w:rsidR="00DF3A95" w:rsidRPr="001A21E8">
        <w:rPr>
          <w:rFonts w:ascii="Tahoma" w:eastAsia="Tahoma" w:hAnsi="Tahoma" w:cs="Tahoma"/>
        </w:rPr>
        <w:t xml:space="preserve"> </w:t>
      </w:r>
      <w:r w:rsidR="00751666" w:rsidRPr="001A21E8">
        <w:rPr>
          <w:rFonts w:ascii="Tahoma" w:eastAsia="Tahoma" w:hAnsi="Tahoma" w:cs="Tahoma"/>
        </w:rPr>
        <w:t>i aktualnym harmonogramem płatności</w:t>
      </w:r>
      <w:r w:rsidR="00D1019C" w:rsidRPr="001A21E8">
        <w:rPr>
          <w:rFonts w:ascii="Tahoma" w:eastAsia="Tahoma" w:hAnsi="Tahoma" w:cs="Tahoma"/>
        </w:rPr>
        <w:t>. Po akceptacji Dyspozycji IZ niezwłoczn</w:t>
      </w:r>
      <w:r w:rsidR="0001264D" w:rsidRPr="001A21E8">
        <w:rPr>
          <w:rFonts w:ascii="Tahoma" w:eastAsia="Tahoma" w:hAnsi="Tahoma" w:cs="Tahoma"/>
        </w:rPr>
        <w:t>i</w:t>
      </w:r>
      <w:r w:rsidR="00D1019C" w:rsidRPr="001A21E8">
        <w:rPr>
          <w:rFonts w:ascii="Tahoma" w:eastAsia="Tahoma" w:hAnsi="Tahoma" w:cs="Tahoma"/>
        </w:rPr>
        <w:t>e przekaz</w:t>
      </w:r>
      <w:r w:rsidR="0001264D" w:rsidRPr="001A21E8">
        <w:rPr>
          <w:rFonts w:ascii="Tahoma" w:eastAsia="Tahoma" w:hAnsi="Tahoma" w:cs="Tahoma"/>
        </w:rPr>
        <w:t>uje</w:t>
      </w:r>
      <w:r w:rsidR="00D1019C" w:rsidRPr="001A21E8">
        <w:rPr>
          <w:rFonts w:ascii="Tahoma" w:eastAsia="Tahoma" w:hAnsi="Tahoma" w:cs="Tahoma"/>
        </w:rPr>
        <w:t xml:space="preserve"> </w:t>
      </w:r>
      <w:r w:rsidR="0001264D" w:rsidRPr="001A21E8">
        <w:rPr>
          <w:rFonts w:ascii="Tahoma" w:eastAsia="Tahoma" w:hAnsi="Tahoma" w:cs="Tahoma"/>
        </w:rPr>
        <w:t xml:space="preserve">do </w:t>
      </w:r>
      <w:r w:rsidR="00D1019C" w:rsidRPr="001A21E8">
        <w:rPr>
          <w:rFonts w:ascii="Tahoma" w:eastAsia="Tahoma" w:hAnsi="Tahoma" w:cs="Tahoma"/>
        </w:rPr>
        <w:t>Bank</w:t>
      </w:r>
      <w:r w:rsidR="0001264D" w:rsidRPr="001A21E8">
        <w:rPr>
          <w:rFonts w:ascii="Tahoma" w:eastAsia="Tahoma" w:hAnsi="Tahoma" w:cs="Tahoma"/>
        </w:rPr>
        <w:t>u Gospodarstwa Krajowego zlecenie</w:t>
      </w:r>
      <w:r w:rsidR="00D1019C" w:rsidRPr="001A21E8">
        <w:rPr>
          <w:rFonts w:ascii="Tahoma" w:eastAsia="Tahoma" w:hAnsi="Tahoma" w:cs="Tahoma"/>
        </w:rPr>
        <w:t xml:space="preserve"> płatności.</w:t>
      </w:r>
      <w:r w:rsidR="006604E6" w:rsidRPr="001A21E8">
        <w:rPr>
          <w:rFonts w:ascii="Tahoma" w:eastAsia="Tahoma" w:hAnsi="Tahoma" w:cs="Tahoma"/>
        </w:rPr>
        <w:t xml:space="preserve"> Po wpływie płatności w zakresie środków europejskich na rachunek banko</w:t>
      </w:r>
      <w:r w:rsidR="00C26FEA">
        <w:rPr>
          <w:rFonts w:ascii="Tahoma" w:eastAsia="Tahoma" w:hAnsi="Tahoma" w:cs="Tahoma"/>
        </w:rPr>
        <w:t>wy, o którym mowa w § 10 ust. 13</w:t>
      </w:r>
      <w:r w:rsidR="006604E6" w:rsidRPr="001A21E8">
        <w:rPr>
          <w:rFonts w:ascii="Tahoma" w:eastAsia="Tahoma" w:hAnsi="Tahoma" w:cs="Tahoma"/>
        </w:rPr>
        <w:t xml:space="preserve"> pkt 1</w:t>
      </w:r>
      <w:r w:rsidR="00C36720" w:rsidRPr="001A21E8">
        <w:rPr>
          <w:rFonts w:ascii="Tahoma" w:eastAsia="Tahoma" w:hAnsi="Tahoma" w:cs="Tahoma"/>
        </w:rPr>
        <w:t>)</w:t>
      </w:r>
      <w:r w:rsidR="006604E6" w:rsidRPr="001A21E8">
        <w:rPr>
          <w:rFonts w:ascii="Tahoma" w:eastAsia="Tahoma" w:hAnsi="Tahoma" w:cs="Tahoma"/>
        </w:rPr>
        <w:t>, IZ przekazuje Dyspozycję do Departament Budżetu i Finansów Urzędu Marszałkowskiego Województwa Świętokrzyskiego</w:t>
      </w:r>
      <w:r w:rsidR="004F51C1" w:rsidRPr="001A21E8">
        <w:rPr>
          <w:rFonts w:ascii="Tahoma" w:eastAsia="Tahoma" w:hAnsi="Tahoma" w:cs="Tahoma"/>
        </w:rPr>
        <w:t>.</w:t>
      </w:r>
      <w:r w:rsidR="00C36720" w:rsidRPr="001A21E8">
        <w:rPr>
          <w:rFonts w:ascii="Tahoma" w:eastAsia="Tahoma" w:hAnsi="Tahoma" w:cs="Tahoma"/>
        </w:rPr>
        <w:t xml:space="preserve"> Departament Budżetu i Finansów na podstawie Dyspozycji uruchamia transzę dofinansowania na rachunek banko</w:t>
      </w:r>
      <w:r w:rsidR="00C26FEA">
        <w:rPr>
          <w:rFonts w:ascii="Tahoma" w:eastAsia="Tahoma" w:hAnsi="Tahoma" w:cs="Tahoma"/>
        </w:rPr>
        <w:t>wy, o którym mowa w § 10 ust. 13</w:t>
      </w:r>
      <w:r w:rsidR="00C36720" w:rsidRPr="001A21E8">
        <w:rPr>
          <w:rFonts w:ascii="Tahoma" w:eastAsia="Tahoma" w:hAnsi="Tahoma" w:cs="Tahoma"/>
        </w:rPr>
        <w:t>.</w:t>
      </w:r>
      <w:r w:rsidR="00D1019C" w:rsidRPr="001A21E8">
        <w:rPr>
          <w:rFonts w:ascii="Tahoma" w:eastAsia="Tahoma" w:hAnsi="Tahoma" w:cs="Tahoma"/>
        </w:rPr>
        <w:t xml:space="preserve"> </w:t>
      </w:r>
    </w:p>
    <w:p w14:paraId="4AE5B10A" w14:textId="77777777" w:rsidR="00371ACA" w:rsidRDefault="00371ACA" w:rsidP="00371ACA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460BCC96" w14:textId="71A6B40F" w:rsidR="00942F4E" w:rsidRPr="00371ACA" w:rsidRDefault="00280ADA" w:rsidP="00371ACA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12</w:t>
      </w:r>
      <w:r w:rsidRPr="001A21E8">
        <w:rPr>
          <w:rFonts w:ascii="Tahoma" w:eastAsia="Tahoma" w:hAnsi="Tahoma" w:cs="Tahoma"/>
          <w:w w:val="99"/>
        </w:rPr>
        <w:t>.</w:t>
      </w:r>
    </w:p>
    <w:p w14:paraId="4DB4652B" w14:textId="7F950D7C" w:rsidR="00942F4E" w:rsidRPr="001A21E8" w:rsidRDefault="00280ADA" w:rsidP="000E6590">
      <w:pPr>
        <w:pStyle w:val="Akapitzlist"/>
        <w:numPr>
          <w:ilvl w:val="6"/>
          <w:numId w:val="15"/>
        </w:numPr>
        <w:tabs>
          <w:tab w:val="clear" w:pos="468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da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iosek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 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szy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E67406"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.</w:t>
      </w:r>
      <w:r w:rsidR="00D24EB2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 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006EB9" w:rsidRPr="001A21E8">
        <w:rPr>
          <w:rFonts w:ascii="Tahoma" w:eastAsia="Tahoma" w:hAnsi="Tahoma" w:cs="Tahoma"/>
        </w:rPr>
        <w:t xml:space="preserve"> 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b/>
        </w:rPr>
        <w:t>7 d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 rob</w:t>
      </w:r>
      <w:r w:rsidRPr="001A21E8">
        <w:rPr>
          <w:rFonts w:ascii="Tahoma" w:eastAsia="Tahoma" w:hAnsi="Tahoma" w:cs="Tahoma"/>
          <w:b/>
          <w:spacing w:val="2"/>
        </w:rPr>
        <w:t>o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  <w:spacing w:val="3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9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A97C1A">
        <w:rPr>
          <w:rFonts w:ascii="Tahoma" w:eastAsia="Tahoma" w:hAnsi="Tahoma" w:cs="Tahoma"/>
        </w:rPr>
        <w:t>podjęcia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="00F14EE7">
        <w:rPr>
          <w:rFonts w:ascii="Tahoma" w:eastAsia="Tahoma" w:hAnsi="Tahoma" w:cs="Tahoma"/>
          <w:spacing w:val="-1"/>
        </w:rPr>
        <w:t xml:space="preserve"> lub rozpoczęcia realizacji projektu</w:t>
      </w:r>
      <w:r w:rsidRPr="001A21E8">
        <w:rPr>
          <w:rFonts w:ascii="Tahoma" w:eastAsia="Tahoma" w:hAnsi="Tahoma" w:cs="Tahoma"/>
        </w:rPr>
        <w:t>.</w:t>
      </w:r>
      <w:r w:rsidR="00F14EE7">
        <w:rPr>
          <w:rStyle w:val="Odwoanieprzypisudolnego"/>
          <w:rFonts w:ascii="Tahoma" w:eastAsia="Tahoma" w:hAnsi="Tahoma" w:cs="Tahoma"/>
        </w:rPr>
        <w:footnoteReference w:id="40"/>
      </w:r>
      <w:r w:rsidR="00722453" w:rsidRPr="00722453">
        <w:rPr>
          <w:rFonts w:ascii="Tahoma" w:eastAsia="Tahoma" w:hAnsi="Tahoma" w:cs="Tahoma"/>
        </w:rPr>
        <w:t xml:space="preserve"> </w:t>
      </w:r>
      <w:r w:rsidR="00722453">
        <w:rPr>
          <w:rFonts w:ascii="Tahoma" w:eastAsia="Tahoma" w:hAnsi="Tahoma" w:cs="Tahoma"/>
        </w:rPr>
        <w:t>Jednocześnie w w/w terminie beneficjent wprowadza harmonogram płatności do SL2014.</w:t>
      </w:r>
    </w:p>
    <w:p w14:paraId="1C99F1D3" w14:textId="77777777" w:rsidR="00A00813" w:rsidRPr="001A21E8" w:rsidRDefault="00280ADA" w:rsidP="000E6590">
      <w:pPr>
        <w:pStyle w:val="Akapitzlist"/>
        <w:numPr>
          <w:ilvl w:val="6"/>
          <w:numId w:val="15"/>
        </w:numPr>
        <w:tabs>
          <w:tab w:val="clear" w:pos="468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da drugi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ole</w:t>
      </w:r>
      <w:r w:rsidRPr="001A21E8">
        <w:rPr>
          <w:rFonts w:ascii="Tahoma" w:eastAsia="Tahoma" w:hAnsi="Tahoma" w:cs="Tahoma"/>
          <w:spacing w:val="-1"/>
        </w:rPr>
        <w:t>jn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ość 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z 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="00F94096">
        <w:rPr>
          <w:rFonts w:ascii="Tahoma" w:eastAsia="Tahoma" w:hAnsi="Tahoma" w:cs="Tahoma"/>
        </w:rPr>
        <w:t>i,</w:t>
      </w:r>
      <w:r w:rsidR="00610491" w:rsidRPr="001A21E8">
        <w:rPr>
          <w:rFonts w:ascii="Tahoma" w:eastAsia="Tahoma" w:hAnsi="Tahoma" w:cs="Tahoma"/>
        </w:rPr>
        <w:t xml:space="preserve"> </w:t>
      </w:r>
      <w:r w:rsidR="00425912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BB5A67"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="001046F4" w:rsidRPr="001A21E8">
        <w:rPr>
          <w:rFonts w:ascii="Tahoma" w:eastAsia="Tahoma" w:hAnsi="Tahoma" w:cs="Tahoma"/>
          <w:spacing w:val="6"/>
        </w:rPr>
        <w:t>e</w:t>
      </w:r>
      <w:r w:rsidR="001046F4" w:rsidRPr="001A21E8">
        <w:rPr>
          <w:rStyle w:val="Odwoanieprzypisudolnego"/>
          <w:rFonts w:ascii="Tahoma" w:eastAsia="Tahoma" w:hAnsi="Tahoma" w:cs="Tahoma"/>
          <w:spacing w:val="6"/>
        </w:rPr>
        <w:footnoteReference w:id="41"/>
      </w:r>
      <w:r w:rsidRPr="001A21E8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b/>
          <w:spacing w:val="28"/>
        </w:rPr>
        <w:t xml:space="preserve"> </w:t>
      </w:r>
      <w:r w:rsidRPr="001A21E8">
        <w:rPr>
          <w:rFonts w:ascii="Tahoma" w:eastAsia="Tahoma" w:hAnsi="Tahoma" w:cs="Tahoma"/>
          <w:b/>
          <w:spacing w:val="1"/>
        </w:rPr>
        <w:t>1</w:t>
      </w:r>
      <w:r w:rsidRPr="001A21E8">
        <w:rPr>
          <w:rFonts w:ascii="Tahoma" w:eastAsia="Tahoma" w:hAnsi="Tahoma" w:cs="Tahoma"/>
          <w:b/>
        </w:rPr>
        <w:t>0</w:t>
      </w:r>
      <w:r w:rsidRPr="001A21E8">
        <w:rPr>
          <w:rFonts w:ascii="Tahoma" w:eastAsia="Tahoma" w:hAnsi="Tahoma" w:cs="Tahoma"/>
          <w:b/>
          <w:spacing w:val="25"/>
        </w:rPr>
        <w:t xml:space="preserve"> 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 ro</w:t>
      </w:r>
      <w:r w:rsidRPr="001A21E8">
        <w:rPr>
          <w:rFonts w:ascii="Tahoma" w:eastAsia="Tahoma" w:hAnsi="Tahoma" w:cs="Tahoma"/>
          <w:b/>
          <w:spacing w:val="3"/>
        </w:rPr>
        <w:t>b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  <w:spacing w:val="3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2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="00722453" w:rsidRPr="00D731D1">
        <w:rPr>
          <w:rStyle w:val="Odwoanieprzypisudolnego"/>
          <w:rFonts w:ascii="Tahoma" w:eastAsia="Tahoma" w:hAnsi="Tahoma" w:cs="Tahoma"/>
        </w:rPr>
        <w:footnoteReference w:id="42"/>
      </w:r>
      <w:r w:rsidRPr="00D731D1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u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>, z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 że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="002173AD"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rocie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="00330682" w:rsidRPr="001A21E8">
        <w:rPr>
          <w:rFonts w:ascii="Tahoma" w:eastAsia="Tahoma" w:hAnsi="Tahoma" w:cs="Tahoma"/>
          <w:spacing w:val="32"/>
        </w:rPr>
        <w:t>śr</w:t>
      </w:r>
      <w:r w:rsidR="00330682" w:rsidRPr="00A33B6F">
        <w:rPr>
          <w:rFonts w:ascii="Tahoma" w:eastAsia="Tahoma" w:hAnsi="Tahoma" w:cs="Tahoma"/>
        </w:rPr>
        <w:t xml:space="preserve">odków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 xml:space="preserve">dni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es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 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stos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E67406" w:rsidRPr="001A21E8">
        <w:rPr>
          <w:rFonts w:ascii="Tahoma" w:eastAsia="Tahoma" w:hAnsi="Tahoma" w:cs="Tahoma"/>
          <w:spacing w:val="1"/>
        </w:rPr>
        <w:t>5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Okr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st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iosek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e/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8"/>
        </w:rPr>
        <w:t>y</w:t>
      </w:r>
      <w:r w:rsidR="009A30A1">
        <w:rPr>
          <w:rFonts w:ascii="Tahoma" w:eastAsia="Tahoma" w:hAnsi="Tahoma" w:cs="Tahoma"/>
          <w:spacing w:val="-18"/>
        </w:rPr>
        <w:t xml:space="preserve"> </w:t>
      </w:r>
      <w:r w:rsidR="009A30A1" w:rsidRPr="00242A24">
        <w:rPr>
          <w:rFonts w:ascii="Tahoma" w:eastAsia="Tahoma" w:hAnsi="Tahoma" w:cs="Tahoma"/>
        </w:rPr>
        <w:t>niemniej jednak nie może być dłuższy niż 3 miesiące</w:t>
      </w:r>
      <w:r w:rsidRPr="00242A24">
        <w:rPr>
          <w:rFonts w:ascii="Tahoma" w:eastAsia="Tahoma" w:hAnsi="Tahoma" w:cs="Tahoma"/>
        </w:rPr>
        <w:t>.</w:t>
      </w:r>
    </w:p>
    <w:p w14:paraId="58DEDEE7" w14:textId="77777777" w:rsidR="00942F4E" w:rsidRPr="001A21E8" w:rsidRDefault="00280ADA" w:rsidP="000E6590">
      <w:pPr>
        <w:pStyle w:val="Akapitzlist"/>
        <w:numPr>
          <w:ilvl w:val="6"/>
          <w:numId w:val="15"/>
        </w:num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ry</w:t>
      </w:r>
      <w:r w:rsidRPr="001A21E8">
        <w:rPr>
          <w:rFonts w:ascii="Tahoma" w:eastAsia="Tahoma" w:hAnsi="Tahoma" w:cs="Tahoma"/>
          <w:spacing w:val="-2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b/>
          <w:spacing w:val="-1"/>
        </w:rPr>
        <w:t>2</w:t>
      </w:r>
      <w:r w:rsidRPr="001A21E8">
        <w:rPr>
          <w:rFonts w:ascii="Tahoma" w:eastAsia="Tahoma" w:hAnsi="Tahoma" w:cs="Tahoma"/>
          <w:b/>
        </w:rPr>
        <w:t>0</w:t>
      </w:r>
      <w:r w:rsidRPr="001A21E8">
        <w:rPr>
          <w:rFonts w:ascii="Tahoma" w:eastAsia="Tahoma" w:hAnsi="Tahoma" w:cs="Tahoma"/>
          <w:b/>
          <w:spacing w:val="7"/>
        </w:rPr>
        <w:t xml:space="preserve"> </w:t>
      </w:r>
      <w:r w:rsidRPr="001A21E8">
        <w:rPr>
          <w:rFonts w:ascii="Tahoma" w:eastAsia="Tahoma" w:hAnsi="Tahoma" w:cs="Tahoma"/>
          <w:b/>
          <w:spacing w:val="2"/>
        </w:rPr>
        <w:t>d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9"/>
        </w:rPr>
        <w:t xml:space="preserve"> </w:t>
      </w:r>
      <w:r w:rsidRPr="001A21E8">
        <w:rPr>
          <w:rFonts w:ascii="Tahoma" w:eastAsia="Tahoma" w:hAnsi="Tahoma" w:cs="Tahoma"/>
          <w:b/>
        </w:rPr>
        <w:t>roboc</w:t>
      </w:r>
      <w:r w:rsidRPr="001A21E8">
        <w:rPr>
          <w:rFonts w:ascii="Tahoma" w:eastAsia="Tahoma" w:hAnsi="Tahoma" w:cs="Tahoma"/>
          <w:b/>
          <w:spacing w:val="2"/>
        </w:rPr>
        <w:t>z</w:t>
      </w:r>
      <w:r w:rsidRPr="001A21E8">
        <w:rPr>
          <w:rFonts w:ascii="Tahoma" w:eastAsia="Tahoma" w:hAnsi="Tahoma" w:cs="Tahoma"/>
          <w:b/>
          <w:spacing w:val="-1"/>
        </w:rPr>
        <w:t>yc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</w:rPr>
        <w:t xml:space="preserve"> od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4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otr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in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zy</w:t>
      </w:r>
      <w:r w:rsidR="00C8380C" w:rsidRPr="001A21E8">
        <w:rPr>
          <w:rFonts w:ascii="Tahoma" w:eastAsia="Tahoma" w:hAnsi="Tahoma" w:cs="Tahoma"/>
        </w:rPr>
        <w:t xml:space="preserve"> zarówno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="00C8380C" w:rsidRPr="001A21E8">
        <w:rPr>
          <w:rFonts w:ascii="Tahoma" w:eastAsia="Tahoma" w:hAnsi="Tahoma" w:cs="Tahoma"/>
        </w:rPr>
        <w:t>wersji</w:t>
      </w:r>
      <w:r w:rsidR="00C8380C" w:rsidRPr="001A21E8">
        <w:rPr>
          <w:rFonts w:ascii="Tahoma" w:eastAsia="Tahoma" w:hAnsi="Tahoma" w:cs="Tahoma"/>
          <w:spacing w:val="58"/>
        </w:rPr>
        <w:t xml:space="preserve"> </w:t>
      </w:r>
      <w:r w:rsidR="00C8380C" w:rsidRPr="001A21E8">
        <w:rPr>
          <w:rFonts w:ascii="Tahoma" w:eastAsia="Tahoma" w:hAnsi="Tahoma" w:cs="Tahoma"/>
          <w:spacing w:val="-1"/>
        </w:rPr>
        <w:t>jak i kolejnych</w:t>
      </w:r>
      <w:r w:rsidRPr="001A21E8">
        <w:rPr>
          <w:rFonts w:ascii="Tahoma" w:eastAsia="Tahoma" w:hAnsi="Tahoma" w:cs="Tahoma"/>
        </w:rPr>
        <w:t>.</w:t>
      </w:r>
      <w:r w:rsidR="001046F4" w:rsidRPr="001A21E8">
        <w:rPr>
          <w:rStyle w:val="Odwoanieprzypisudolnego"/>
          <w:rFonts w:ascii="Tahoma" w:eastAsia="Tahoma" w:hAnsi="Tahoma" w:cs="Tahoma"/>
          <w:spacing w:val="5"/>
        </w:rPr>
        <w:footnoteReference w:id="43"/>
      </w:r>
    </w:p>
    <w:p w14:paraId="791A270C" w14:textId="77777777" w:rsidR="009A30A1" w:rsidRPr="001A21E8" w:rsidRDefault="00280ADA" w:rsidP="00425912">
      <w:pPr>
        <w:tabs>
          <w:tab w:val="num" w:pos="426"/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="00A00813" w:rsidRPr="001A21E8">
        <w:rPr>
          <w:rFonts w:ascii="Tahoma" w:eastAsia="Tahoma" w:hAnsi="Tahoma" w:cs="Tahoma"/>
          <w:spacing w:val="-10"/>
        </w:rPr>
        <w:t>g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:</w:t>
      </w:r>
    </w:p>
    <w:p w14:paraId="5B43FD7C" w14:textId="3D940B93" w:rsidR="00FC13EB" w:rsidRPr="00FC13EB" w:rsidRDefault="009A30A1" w:rsidP="000E6590">
      <w:pPr>
        <w:pStyle w:val="Akapitzlist"/>
        <w:numPr>
          <w:ilvl w:val="0"/>
          <w:numId w:val="51"/>
        </w:numPr>
        <w:tabs>
          <w:tab w:val="left" w:pos="851"/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 xml:space="preserve">Beneficjent zobowiązany jest na wezwanie IZ do złożenia dokumentów, o których mowa </w:t>
      </w:r>
      <w:r w:rsidR="007F419C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 xml:space="preserve">w §11 ust. 6 pkt. </w:t>
      </w:r>
      <w:r w:rsidR="00AE6AC1" w:rsidRPr="00FC13EB">
        <w:rPr>
          <w:rFonts w:ascii="Tahoma" w:eastAsia="Tahoma" w:hAnsi="Tahoma" w:cs="Tahoma"/>
        </w:rPr>
        <w:t>3 -</w:t>
      </w:r>
      <w:r w:rsidRPr="00FC13EB">
        <w:rPr>
          <w:rFonts w:ascii="Tahoma" w:eastAsia="Tahoma" w:hAnsi="Tahoma" w:cs="Tahoma"/>
        </w:rPr>
        <w:t xml:space="preserve"> termin weryfikacji wniosku o płatność wskazany w ust. 3 niniejszego paragrafu, zostaje wydłużony o czas </w:t>
      </w:r>
      <w:r w:rsidR="00567286" w:rsidRPr="00FC13EB">
        <w:rPr>
          <w:rFonts w:ascii="Tahoma" w:eastAsia="Tahoma" w:hAnsi="Tahoma" w:cs="Tahoma"/>
        </w:rPr>
        <w:t>oczekiwania na</w:t>
      </w:r>
      <w:r w:rsidR="00AE6AC1" w:rsidRPr="00FC13EB">
        <w:rPr>
          <w:rFonts w:ascii="Tahoma" w:eastAsia="Tahoma" w:hAnsi="Tahoma" w:cs="Tahoma"/>
        </w:rPr>
        <w:t xml:space="preserve"> w/w</w:t>
      </w:r>
      <w:r w:rsidR="00567286" w:rsidRPr="00FC13EB">
        <w:rPr>
          <w:rFonts w:ascii="Tahoma" w:eastAsia="Tahoma" w:hAnsi="Tahoma" w:cs="Tahoma"/>
        </w:rPr>
        <w:t xml:space="preserve"> dokumenty;</w:t>
      </w:r>
    </w:p>
    <w:p w14:paraId="2B94413C" w14:textId="77777777" w:rsidR="00FC13EB" w:rsidRDefault="00280ADA" w:rsidP="000E6590">
      <w:pPr>
        <w:pStyle w:val="Akapitzlist"/>
        <w:numPr>
          <w:ilvl w:val="0"/>
          <w:numId w:val="51"/>
        </w:numPr>
        <w:tabs>
          <w:tab w:val="left" w:pos="851"/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tu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8"/>
        </w:rPr>
        <w:t xml:space="preserve"> </w:t>
      </w:r>
      <w:r w:rsidRPr="00FC13EB">
        <w:rPr>
          <w:rFonts w:ascii="Tahoma" w:eastAsia="Tahoma" w:hAnsi="Tahoma" w:cs="Tahoma"/>
          <w:spacing w:val="2"/>
        </w:rPr>
        <w:t>d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nyw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a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trola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ożo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zos</w:t>
      </w:r>
      <w:r w:rsidRPr="00FC13EB">
        <w:rPr>
          <w:rFonts w:ascii="Tahoma" w:eastAsia="Tahoma" w:hAnsi="Tahoma" w:cs="Tahoma"/>
          <w:spacing w:val="1"/>
        </w:rPr>
        <w:t>ta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ń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k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ć</w:t>
      </w:r>
      <w:r w:rsidR="00AE6AC1" w:rsidRPr="00FC13EB">
        <w:rPr>
          <w:rFonts w:ascii="Tahoma" w:eastAsia="Tahoma" w:hAnsi="Tahoma" w:cs="Tahoma"/>
        </w:rPr>
        <w:t xml:space="preserve"> -  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 xml:space="preserve">in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go</w:t>
      </w:r>
      <w:r w:rsidRPr="00FC13EB">
        <w:rPr>
          <w:rFonts w:ascii="Tahoma" w:eastAsia="Tahoma" w:hAnsi="Tahoma" w:cs="Tahoma"/>
          <w:spacing w:val="15"/>
        </w:rPr>
        <w:t xml:space="preserve"> 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ry</w:t>
      </w:r>
      <w:r w:rsidRPr="00FC13EB">
        <w:rPr>
          <w:rFonts w:ascii="Tahoma" w:eastAsia="Tahoma" w:hAnsi="Tahoma" w:cs="Tahoma"/>
          <w:spacing w:val="-2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 xml:space="preserve">i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ga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strz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iu do dnia 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 do IZ i</w:t>
      </w:r>
      <w:r w:rsidRPr="00FC13EB">
        <w:rPr>
          <w:rFonts w:ascii="Tahoma" w:eastAsia="Tahoma" w:hAnsi="Tahoma" w:cs="Tahoma"/>
          <w:spacing w:val="2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1"/>
        </w:rPr>
        <w:t>ma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i</w:t>
      </w:r>
      <w:r w:rsidR="00493D3F" w:rsidRPr="00FC13EB">
        <w:rPr>
          <w:rFonts w:ascii="Tahoma" w:eastAsia="Tahoma" w:hAnsi="Tahoma" w:cs="Tahoma"/>
        </w:rPr>
        <w:t xml:space="preserve"> </w:t>
      </w:r>
      <w:r w:rsidR="007F419C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3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/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iu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4"/>
        </w:rPr>
        <w:t>i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16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ń</w:t>
      </w:r>
      <w:r w:rsidRPr="00FC13EB">
        <w:rPr>
          <w:rFonts w:ascii="Tahoma" w:eastAsia="Tahoma" w:hAnsi="Tahoma" w:cs="Tahoma"/>
          <w:spacing w:val="16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3"/>
        </w:rPr>
        <w:t>h</w:t>
      </w:r>
      <w:r w:rsidRPr="00FC13EB">
        <w:rPr>
          <w:rFonts w:ascii="Tahoma" w:eastAsia="Tahoma" w:hAnsi="Tahoma" w:cs="Tahoma"/>
          <w:spacing w:val="1"/>
        </w:rPr>
        <w:t>y</w:t>
      </w:r>
      <w:r w:rsidRPr="00FC13EB">
        <w:rPr>
          <w:rFonts w:ascii="Tahoma" w:eastAsia="Tahoma" w:hAnsi="Tahoma" w:cs="Tahoma"/>
        </w:rPr>
        <w:t>ba</w:t>
      </w:r>
      <w:r w:rsidRPr="00FC13EB">
        <w:rPr>
          <w:rFonts w:ascii="Tahoma" w:eastAsia="Tahoma" w:hAnsi="Tahoma" w:cs="Tahoma"/>
          <w:spacing w:val="20"/>
        </w:rPr>
        <w:t xml:space="preserve"> </w:t>
      </w:r>
      <w:r w:rsidRPr="00FC13EB">
        <w:rPr>
          <w:rFonts w:ascii="Tahoma" w:eastAsia="Tahoma" w:hAnsi="Tahoma" w:cs="Tahoma"/>
        </w:rPr>
        <w:t>że</w:t>
      </w:r>
      <w:r w:rsidRPr="00FC13EB">
        <w:rPr>
          <w:rFonts w:ascii="Tahoma" w:eastAsia="Tahoma" w:hAnsi="Tahoma" w:cs="Tahoma"/>
          <w:spacing w:val="23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21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troli</w:t>
      </w:r>
      <w:r w:rsidRPr="00FC13EB">
        <w:rPr>
          <w:rFonts w:ascii="Tahoma" w:eastAsia="Tahoma" w:hAnsi="Tahoma" w:cs="Tahoma"/>
          <w:spacing w:val="17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t</w:t>
      </w:r>
      <w:r w:rsidRPr="00FC13EB">
        <w:rPr>
          <w:rFonts w:ascii="Tahoma" w:eastAsia="Tahoma" w:hAnsi="Tahoma" w:cs="Tahoma"/>
        </w:rPr>
        <w:t>e</w:t>
      </w:r>
      <w:r w:rsidR="00493D3F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="00493D3F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1"/>
        </w:rPr>
        <w:t>ma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4"/>
        </w:rPr>
        <w:t>P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j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zu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ą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  <w:spacing w:val="1"/>
        </w:rPr>
        <w:t>wy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</w:rPr>
        <w:t>pi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 xml:space="preserve">ów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3"/>
        </w:rPr>
        <w:t>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nych</w:t>
      </w:r>
      <w:r w:rsidRPr="00FC13EB">
        <w:rPr>
          <w:rFonts w:ascii="Tahoma" w:eastAsia="Tahoma" w:hAnsi="Tahoma" w:cs="Tahoma"/>
          <w:spacing w:val="1"/>
        </w:rPr>
        <w:t>/</w:t>
      </w:r>
      <w:r w:rsidR="00D45E67"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-1"/>
        </w:rPr>
        <w:t>a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24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ą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8"/>
        </w:rPr>
        <w:t xml:space="preserve"> </w:t>
      </w:r>
      <w:r w:rsidRPr="00FC13EB">
        <w:rPr>
          <w:rFonts w:ascii="Tahoma" w:eastAsia="Tahoma" w:hAnsi="Tahoma" w:cs="Tahoma"/>
        </w:rPr>
        <w:t>rozlicz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ń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3"/>
        </w:rPr>
        <w:t>w</w:t>
      </w:r>
      <w:r w:rsidRPr="00FC13EB">
        <w:rPr>
          <w:rFonts w:ascii="Tahoma" w:eastAsia="Tahoma" w:hAnsi="Tahoma" w:cs="Tahoma"/>
        </w:rPr>
        <w:t>e pro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="00567286" w:rsidRPr="00FC13EB">
        <w:rPr>
          <w:rFonts w:ascii="Tahoma" w:eastAsia="Tahoma" w:hAnsi="Tahoma" w:cs="Tahoma"/>
        </w:rPr>
        <w:t>;</w:t>
      </w:r>
    </w:p>
    <w:p w14:paraId="078EB5CD" w14:textId="77777777" w:rsidR="00FC13EB" w:rsidRPr="00FC13EB" w:rsidRDefault="00280ADA" w:rsidP="000E6590">
      <w:pPr>
        <w:pStyle w:val="Akapitzlist"/>
        <w:numPr>
          <w:ilvl w:val="0"/>
          <w:numId w:val="51"/>
        </w:numPr>
        <w:tabs>
          <w:tab w:val="left" w:pos="851"/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a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trola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źna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3"/>
        </w:rPr>
        <w:t>o</w:t>
      </w:r>
      <w:r w:rsidRPr="00FC13EB">
        <w:rPr>
          <w:rFonts w:ascii="Tahoma" w:eastAsia="Tahoma" w:hAnsi="Tahoma" w:cs="Tahoma"/>
          <w:spacing w:val="1"/>
        </w:rPr>
        <w:t>je</w:t>
      </w:r>
      <w:r w:rsidRPr="00FC13EB">
        <w:rPr>
          <w:rFonts w:ascii="Tahoma" w:eastAsia="Tahoma" w:hAnsi="Tahoma" w:cs="Tahoma"/>
          <w:spacing w:val="-1"/>
        </w:rPr>
        <w:t>kc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="00AB6A7C" w:rsidRPr="00FC13EB">
        <w:rPr>
          <w:rFonts w:ascii="Tahoma" w:eastAsia="Tahoma" w:hAnsi="Tahoma" w:cs="Tahoma"/>
          <w:spacing w:val="1"/>
        </w:rPr>
        <w:t xml:space="preserve"> </w:t>
      </w:r>
      <w:r w:rsidR="00AB6A7C" w:rsidRPr="00FC13EB">
        <w:rPr>
          <w:rFonts w:ascii="Tahoma" w:eastAsia="Tahoma" w:hAnsi="Tahoma" w:cs="Tahoma"/>
        </w:rPr>
        <w:t>-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in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ry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 xml:space="preserve">i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</w:rPr>
        <w:t>żd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go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ożo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2"/>
        </w:rPr>
        <w:t>g</w:t>
      </w:r>
      <w:r w:rsidRPr="00FC13EB">
        <w:rPr>
          <w:rFonts w:ascii="Tahoma" w:eastAsia="Tahoma" w:hAnsi="Tahoma" w:cs="Tahoma"/>
        </w:rPr>
        <w:t>o 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ta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2"/>
        </w:rPr>
        <w:t>os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</w:rPr>
        <w:t>o 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</w:rPr>
        <w:t xml:space="preserve">ość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ga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3"/>
        </w:rPr>
        <w:t>t</w:t>
      </w:r>
      <w:r w:rsidRPr="00FC13EB">
        <w:rPr>
          <w:rFonts w:ascii="Tahoma" w:eastAsia="Tahoma" w:hAnsi="Tahoma" w:cs="Tahoma"/>
        </w:rPr>
        <w:t>rz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</w:rPr>
        <w:t xml:space="preserve">, </w:t>
      </w:r>
      <w:r w:rsidRPr="00FC13EB">
        <w:rPr>
          <w:rFonts w:ascii="Tahoma" w:eastAsia="Tahoma" w:hAnsi="Tahoma" w:cs="Tahoma"/>
          <w:spacing w:val="-1"/>
        </w:rPr>
        <w:t>chy</w:t>
      </w:r>
      <w:r w:rsidRPr="00FC13EB">
        <w:rPr>
          <w:rFonts w:ascii="Tahoma" w:eastAsia="Tahoma" w:hAnsi="Tahoma" w:cs="Tahoma"/>
        </w:rPr>
        <w:t>ba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</w:rPr>
        <w:t>że IZ ma możli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 xml:space="preserve">ość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8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ios</w:t>
      </w:r>
      <w:r w:rsidRPr="00FC13EB">
        <w:rPr>
          <w:rFonts w:ascii="Tahoma" w:eastAsia="Tahoma" w:hAnsi="Tahoma" w:cs="Tahoma"/>
          <w:spacing w:val="1"/>
        </w:rPr>
        <w:t>k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6"/>
        </w:rPr>
        <w:t xml:space="preserve"> </w:t>
      </w:r>
      <w:r w:rsidRPr="00FC13EB">
        <w:rPr>
          <w:rFonts w:ascii="Tahoma" w:eastAsia="Tahoma" w:hAnsi="Tahoma" w:cs="Tahoma"/>
          <w:spacing w:val="2"/>
        </w:rPr>
        <w:t>p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ość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sti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 xml:space="preserve">h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ów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7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rd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pozos</w:t>
      </w:r>
      <w:r w:rsidRPr="00FC13EB">
        <w:rPr>
          <w:rFonts w:ascii="Tahoma" w:eastAsia="Tahoma" w:hAnsi="Tahoma" w:cs="Tahoma"/>
          <w:spacing w:val="11"/>
        </w:rPr>
        <w:t>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 xml:space="preserve">h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12"/>
        </w:rPr>
        <w:t xml:space="preserve"> </w:t>
      </w:r>
      <w:r w:rsidRPr="00FC13EB">
        <w:rPr>
          <w:rFonts w:ascii="Tahoma" w:eastAsia="Tahoma" w:hAnsi="Tahoma" w:cs="Tahoma"/>
        </w:rPr>
        <w:t>w 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ny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io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5"/>
        </w:rPr>
        <w:t>ć</w:t>
      </w:r>
      <w:r w:rsidR="00567286" w:rsidRPr="00FC13EB">
        <w:rPr>
          <w:spacing w:val="1"/>
          <w:sz w:val="16"/>
          <w:szCs w:val="16"/>
        </w:rPr>
        <w:t>;</w:t>
      </w:r>
      <w:r w:rsidR="001046F4" w:rsidRPr="00567286">
        <w:rPr>
          <w:rStyle w:val="Odwoanieprzypisudolnego"/>
          <w:rFonts w:ascii="Tahoma" w:hAnsi="Tahoma" w:cs="Tahoma"/>
          <w:spacing w:val="1"/>
        </w:rPr>
        <w:footnoteReference w:id="44"/>
      </w:r>
    </w:p>
    <w:p w14:paraId="2AA76C4D" w14:textId="5CA80D80" w:rsidR="00722453" w:rsidRPr="00FC13EB" w:rsidRDefault="00280ADA" w:rsidP="000E6590">
      <w:pPr>
        <w:pStyle w:val="Akapitzlist"/>
        <w:numPr>
          <w:ilvl w:val="0"/>
          <w:numId w:val="51"/>
        </w:numPr>
        <w:tabs>
          <w:tab w:val="left" w:pos="851"/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nyw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trola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pl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oż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zos</w:t>
      </w:r>
      <w:r w:rsidRPr="00FC13EB">
        <w:rPr>
          <w:rFonts w:ascii="Tahoma" w:eastAsia="Tahoma" w:hAnsi="Tahoma" w:cs="Tahoma"/>
          <w:spacing w:val="1"/>
        </w:rPr>
        <w:t>ta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osek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</w:rPr>
        <w:t>ś</w:t>
      </w:r>
      <w:r w:rsidR="001046F4" w:rsidRPr="00FC13EB">
        <w:rPr>
          <w:rFonts w:ascii="Tahoma" w:eastAsia="Tahoma" w:hAnsi="Tahoma" w:cs="Tahoma"/>
          <w:spacing w:val="10"/>
        </w:rPr>
        <w:t>ć</w:t>
      </w:r>
      <w:r w:rsidR="001046F4" w:rsidRPr="001A21E8">
        <w:rPr>
          <w:rStyle w:val="Odwoanieprzypisudolnego"/>
          <w:rFonts w:ascii="Tahoma" w:eastAsia="Tahoma" w:hAnsi="Tahoma" w:cs="Tahoma"/>
          <w:spacing w:val="10"/>
        </w:rPr>
        <w:footnoteReference w:id="45"/>
      </w:r>
      <w:r w:rsidR="00AB6A7C" w:rsidRPr="00FC13EB">
        <w:rPr>
          <w:rFonts w:ascii="Tahoma" w:eastAsia="Tahoma" w:hAnsi="Tahoma" w:cs="Tahoma"/>
        </w:rPr>
        <w:t xml:space="preserve"> -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2"/>
        </w:rPr>
        <w:t>g</w:t>
      </w:r>
      <w:r w:rsidR="00DA1FFB" w:rsidRPr="00FC13EB">
        <w:rPr>
          <w:rFonts w:ascii="Tahoma" w:eastAsia="Tahoma" w:hAnsi="Tahoma" w:cs="Tahoma"/>
        </w:rPr>
        <w:t xml:space="preserve">o 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ry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a</w:t>
      </w:r>
      <w:r w:rsidR="00AB6A7C" w:rsidRPr="00FC13EB">
        <w:rPr>
          <w:rFonts w:ascii="Tahoma" w:eastAsia="Tahoma" w:hAnsi="Tahoma" w:cs="Tahoma"/>
        </w:rPr>
        <w:t xml:space="preserve"> d</w:t>
      </w:r>
      <w:r w:rsidR="00AB6A7C" w:rsidRPr="00FC13EB">
        <w:rPr>
          <w:rFonts w:ascii="Tahoma" w:eastAsia="Tahoma" w:hAnsi="Tahoma" w:cs="Tahoma"/>
          <w:spacing w:val="2"/>
        </w:rPr>
        <w:t>o</w:t>
      </w:r>
      <w:r w:rsidR="00AB6A7C" w:rsidRPr="00FC13EB">
        <w:rPr>
          <w:rFonts w:ascii="Tahoma" w:eastAsia="Tahoma" w:hAnsi="Tahoma" w:cs="Tahoma"/>
          <w:spacing w:val="-3"/>
        </w:rPr>
        <w:t>k</w:t>
      </w:r>
      <w:r w:rsidR="00AB6A7C" w:rsidRPr="00FC13EB">
        <w:rPr>
          <w:rFonts w:ascii="Tahoma" w:eastAsia="Tahoma" w:hAnsi="Tahoma" w:cs="Tahoma"/>
        </w:rPr>
        <w:t>o</w:t>
      </w:r>
      <w:r w:rsidR="00AB6A7C" w:rsidRPr="00FC13EB">
        <w:rPr>
          <w:rFonts w:ascii="Tahoma" w:eastAsia="Tahoma" w:hAnsi="Tahoma" w:cs="Tahoma"/>
          <w:spacing w:val="-1"/>
        </w:rPr>
        <w:t>nyw</w:t>
      </w:r>
      <w:r w:rsidR="00AB6A7C" w:rsidRPr="00FC13EB">
        <w:rPr>
          <w:rFonts w:ascii="Tahoma" w:eastAsia="Tahoma" w:hAnsi="Tahoma" w:cs="Tahoma"/>
          <w:spacing w:val="3"/>
        </w:rPr>
        <w:t>a</w:t>
      </w:r>
      <w:r w:rsidR="00AB6A7C" w:rsidRPr="00FC13EB">
        <w:rPr>
          <w:rFonts w:ascii="Tahoma" w:eastAsia="Tahoma" w:hAnsi="Tahoma" w:cs="Tahoma"/>
          <w:spacing w:val="-1"/>
        </w:rPr>
        <w:t>n</w:t>
      </w:r>
      <w:r w:rsidR="00AB6A7C" w:rsidRPr="00FC13EB">
        <w:rPr>
          <w:rFonts w:ascii="Tahoma" w:eastAsia="Tahoma" w:hAnsi="Tahoma" w:cs="Tahoma"/>
        </w:rPr>
        <w:t>a</w:t>
      </w:r>
      <w:r w:rsidR="00AB6A7C" w:rsidRPr="00FC13EB">
        <w:rPr>
          <w:rFonts w:ascii="Tahoma" w:eastAsia="Tahoma" w:hAnsi="Tahoma" w:cs="Tahoma"/>
          <w:spacing w:val="-8"/>
        </w:rPr>
        <w:t xml:space="preserve"> </w:t>
      </w:r>
      <w:r w:rsidR="00AB6A7C" w:rsidRPr="00FC13EB">
        <w:rPr>
          <w:rFonts w:ascii="Tahoma" w:eastAsia="Tahoma" w:hAnsi="Tahoma" w:cs="Tahoma"/>
          <w:spacing w:val="-1"/>
        </w:rPr>
        <w:t>j</w:t>
      </w:r>
      <w:r w:rsidR="00AB6A7C" w:rsidRPr="00FC13EB">
        <w:rPr>
          <w:rFonts w:ascii="Tahoma" w:eastAsia="Tahoma" w:hAnsi="Tahoma" w:cs="Tahoma"/>
          <w:spacing w:val="1"/>
        </w:rPr>
        <w:t>e</w:t>
      </w:r>
      <w:r w:rsidR="00AB6A7C"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</w:rPr>
        <w:t xml:space="preserve"> z możli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"/>
        </w:rPr>
        <w:t>śc</w:t>
      </w:r>
      <w:r w:rsidRPr="00FC13EB">
        <w:rPr>
          <w:rFonts w:ascii="Tahoma" w:eastAsia="Tahoma" w:hAnsi="Tahoma" w:cs="Tahoma"/>
        </w:rPr>
        <w:t xml:space="preserve">ią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34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 xml:space="preserve">ów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nych</w:t>
      </w:r>
      <w:r w:rsidRPr="00FC13EB">
        <w:rPr>
          <w:rFonts w:ascii="Tahoma" w:eastAsia="Tahoma" w:hAnsi="Tahoma" w:cs="Tahoma"/>
          <w:spacing w:val="1"/>
        </w:rPr>
        <w:t>/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2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 xml:space="preserve">i </w:t>
      </w:r>
      <w:r w:rsidR="00A97C1A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 xml:space="preserve">w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kc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rd</w:t>
      </w:r>
      <w:r w:rsidRPr="00FC13EB">
        <w:rPr>
          <w:rFonts w:ascii="Tahoma" w:eastAsia="Tahoma" w:hAnsi="Tahoma" w:cs="Tahoma"/>
          <w:spacing w:val="1"/>
        </w:rPr>
        <w:t>z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nyc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11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4"/>
        </w:rPr>
        <w:t>i</w:t>
      </w:r>
      <w:r w:rsidRPr="00FC13EB">
        <w:rPr>
          <w:rFonts w:ascii="Tahoma" w:eastAsia="Tahoma" w:hAnsi="Tahoma" w:cs="Tahoma"/>
        </w:rPr>
        <w:t>e</w:t>
      </w:r>
      <w:r w:rsidR="00AB6A7C" w:rsidRPr="00FC13EB">
        <w:rPr>
          <w:rFonts w:ascii="Tahoma" w:eastAsia="Tahoma" w:hAnsi="Tahoma" w:cs="Tahoma"/>
        </w:rPr>
        <w:t xml:space="preserve"> tej</w:t>
      </w:r>
      <w:r w:rsidRPr="00FC13EB">
        <w:rPr>
          <w:rFonts w:ascii="Tahoma" w:eastAsia="Tahoma" w:hAnsi="Tahoma" w:cs="Tahoma"/>
          <w:spacing w:val="-5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="00567286" w:rsidRPr="00FC13EB">
        <w:rPr>
          <w:rFonts w:ascii="Tahoma" w:eastAsia="Tahoma" w:hAnsi="Tahoma" w:cs="Tahoma"/>
        </w:rPr>
        <w:t>troli;</w:t>
      </w:r>
    </w:p>
    <w:p w14:paraId="73F2A248" w14:textId="77777777" w:rsidR="00942F4E" w:rsidRPr="001A21E8" w:rsidRDefault="00280ADA" w:rsidP="000E6590">
      <w:pPr>
        <w:pStyle w:val="Akapitzlist"/>
        <w:numPr>
          <w:ilvl w:val="0"/>
          <w:numId w:val="1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b</w:t>
      </w:r>
      <w:r w:rsidRPr="001A21E8">
        <w:rPr>
          <w:rFonts w:ascii="Tahoma" w:eastAsia="Tahoma" w:hAnsi="Tahoma" w:cs="Tahoma"/>
          <w:spacing w:val="1"/>
        </w:rPr>
        <w:t>łę</w:t>
      </w:r>
      <w:r w:rsidRPr="001A21E8">
        <w:rPr>
          <w:rFonts w:ascii="Tahoma" w:eastAsia="Tahoma" w:hAnsi="Tahoma" w:cs="Tahoma"/>
        </w:rPr>
        <w:t>dów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zywa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 do</w:t>
      </w:r>
      <w:r w:rsidR="00673F03" w:rsidRPr="001A21E8">
        <w:rPr>
          <w:rFonts w:ascii="Tahoma" w:eastAsia="Tahoma" w:hAnsi="Tahoma" w:cs="Tahoma"/>
        </w:rPr>
        <w:br/>
        <w:t>p</w:t>
      </w:r>
      <w:r w:rsidRPr="00D16523">
        <w:rPr>
          <w:rFonts w:ascii="Tahoma" w:eastAsia="Tahoma" w:hAnsi="Tahoma" w:cs="Tahoma"/>
        </w:rPr>
        <w:t>op</w:t>
      </w:r>
      <w:r w:rsidRPr="00D16523">
        <w:rPr>
          <w:rFonts w:ascii="Tahoma" w:eastAsia="Tahoma" w:hAnsi="Tahoma" w:cs="Tahoma"/>
          <w:spacing w:val="-2"/>
        </w:rPr>
        <w:t>r</w:t>
      </w:r>
      <w:r w:rsidRPr="00D16523">
        <w:rPr>
          <w:rFonts w:ascii="Tahoma" w:eastAsia="Tahoma" w:hAnsi="Tahoma" w:cs="Tahoma"/>
          <w:spacing w:val="1"/>
        </w:rPr>
        <w:t>aw</w:t>
      </w:r>
      <w:r w:rsidRPr="00D16523">
        <w:rPr>
          <w:rFonts w:ascii="Tahoma" w:eastAsia="Tahoma" w:hAnsi="Tahoma" w:cs="Tahoma"/>
        </w:rPr>
        <w:t>i</w:t>
      </w:r>
      <w:r w:rsidRPr="00D16523">
        <w:rPr>
          <w:rFonts w:ascii="Tahoma" w:eastAsia="Tahoma" w:hAnsi="Tahoma" w:cs="Tahoma"/>
          <w:spacing w:val="1"/>
        </w:rPr>
        <w:t>e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ia</w:t>
      </w:r>
      <w:r w:rsidRPr="00D16523">
        <w:rPr>
          <w:rFonts w:ascii="Tahoma" w:eastAsia="Tahoma" w:hAnsi="Tahoma" w:cs="Tahoma"/>
          <w:spacing w:val="3"/>
        </w:rPr>
        <w:t xml:space="preserve"> </w:t>
      </w:r>
      <w:r w:rsidRPr="00D16523">
        <w:rPr>
          <w:rFonts w:ascii="Tahoma" w:eastAsia="Tahoma" w:hAnsi="Tahoma" w:cs="Tahoma"/>
        </w:rPr>
        <w:t>l</w:t>
      </w:r>
      <w:r w:rsidRPr="00D16523">
        <w:rPr>
          <w:rFonts w:ascii="Tahoma" w:eastAsia="Tahoma" w:hAnsi="Tahoma" w:cs="Tahoma"/>
          <w:spacing w:val="-1"/>
        </w:rPr>
        <w:t>u</w:t>
      </w:r>
      <w:r w:rsidRPr="00D16523">
        <w:rPr>
          <w:rFonts w:ascii="Tahoma" w:eastAsia="Tahoma" w:hAnsi="Tahoma" w:cs="Tahoma"/>
        </w:rPr>
        <w:t>b</w:t>
      </w:r>
      <w:r w:rsidRPr="00D16523">
        <w:rPr>
          <w:rFonts w:ascii="Tahoma" w:eastAsia="Tahoma" w:hAnsi="Tahoma" w:cs="Tahoma"/>
          <w:spacing w:val="10"/>
        </w:rPr>
        <w:t xml:space="preserve"> </w:t>
      </w:r>
      <w:r w:rsidRPr="00D16523">
        <w:rPr>
          <w:rFonts w:ascii="Tahoma" w:eastAsia="Tahoma" w:hAnsi="Tahoma" w:cs="Tahoma"/>
          <w:spacing w:val="-1"/>
        </w:rPr>
        <w:t>u</w:t>
      </w:r>
      <w:r w:rsidRPr="00D16523">
        <w:rPr>
          <w:rFonts w:ascii="Tahoma" w:eastAsia="Tahoma" w:hAnsi="Tahoma" w:cs="Tahoma"/>
        </w:rPr>
        <w:t>zupe</w:t>
      </w:r>
      <w:r w:rsidRPr="00D16523">
        <w:rPr>
          <w:rFonts w:ascii="Tahoma" w:eastAsia="Tahoma" w:hAnsi="Tahoma" w:cs="Tahoma"/>
          <w:spacing w:val="3"/>
        </w:rPr>
        <w:t>ł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</w:t>
      </w:r>
      <w:r w:rsidRPr="00D16523">
        <w:rPr>
          <w:rFonts w:ascii="Tahoma" w:eastAsia="Tahoma" w:hAnsi="Tahoma" w:cs="Tahoma"/>
          <w:spacing w:val="1"/>
        </w:rPr>
        <w:t>e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ia</w:t>
      </w:r>
      <w:r w:rsidRPr="00D16523">
        <w:rPr>
          <w:rFonts w:ascii="Tahoma" w:eastAsia="Tahoma" w:hAnsi="Tahoma" w:cs="Tahoma"/>
          <w:spacing w:val="3"/>
        </w:rPr>
        <w:t xml:space="preserve"> </w:t>
      </w:r>
      <w:r w:rsidRPr="00D16523">
        <w:rPr>
          <w:rFonts w:ascii="Tahoma" w:eastAsia="Tahoma" w:hAnsi="Tahoma" w:cs="Tahoma"/>
          <w:spacing w:val="1"/>
        </w:rPr>
        <w:t>w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io</w:t>
      </w:r>
      <w:r w:rsidRPr="00D16523">
        <w:rPr>
          <w:rFonts w:ascii="Tahoma" w:eastAsia="Tahoma" w:hAnsi="Tahoma" w:cs="Tahoma"/>
          <w:spacing w:val="2"/>
        </w:rPr>
        <w:t>s</w:t>
      </w:r>
      <w:r w:rsidRPr="00D16523">
        <w:rPr>
          <w:rFonts w:ascii="Tahoma" w:eastAsia="Tahoma" w:hAnsi="Tahoma" w:cs="Tahoma"/>
          <w:spacing w:val="-1"/>
        </w:rPr>
        <w:t>k</w:t>
      </w:r>
      <w:r w:rsidRPr="00D16523">
        <w:rPr>
          <w:rFonts w:ascii="Tahoma" w:eastAsia="Tahoma" w:hAnsi="Tahoma" w:cs="Tahoma"/>
        </w:rPr>
        <w:t>u</w:t>
      </w:r>
      <w:r w:rsidRPr="00D16523">
        <w:rPr>
          <w:rFonts w:ascii="Tahoma" w:eastAsia="Tahoma" w:hAnsi="Tahoma" w:cs="Tahoma"/>
          <w:spacing w:val="4"/>
        </w:rPr>
        <w:t xml:space="preserve"> </w:t>
      </w:r>
      <w:r w:rsidRPr="00D16523">
        <w:rPr>
          <w:rFonts w:ascii="Tahoma" w:eastAsia="Tahoma" w:hAnsi="Tahoma" w:cs="Tahoma"/>
          <w:spacing w:val="2"/>
        </w:rPr>
        <w:t>l</w:t>
      </w:r>
      <w:r w:rsidRPr="00D16523">
        <w:rPr>
          <w:rFonts w:ascii="Tahoma" w:eastAsia="Tahoma" w:hAnsi="Tahoma" w:cs="Tahoma"/>
          <w:spacing w:val="-1"/>
        </w:rPr>
        <w:t>u</w:t>
      </w:r>
      <w:r w:rsidRPr="00D16523">
        <w:rPr>
          <w:rFonts w:ascii="Tahoma" w:eastAsia="Tahoma" w:hAnsi="Tahoma" w:cs="Tahoma"/>
        </w:rPr>
        <w:t>b</w:t>
      </w:r>
      <w:r w:rsidRPr="00D16523">
        <w:rPr>
          <w:rFonts w:ascii="Tahoma" w:eastAsia="Tahoma" w:hAnsi="Tahoma" w:cs="Tahoma"/>
          <w:spacing w:val="14"/>
        </w:rPr>
        <w:t xml:space="preserve"> </w:t>
      </w:r>
      <w:r w:rsidRPr="00D16523">
        <w:rPr>
          <w:rFonts w:ascii="Tahoma" w:eastAsia="Tahoma" w:hAnsi="Tahoma" w:cs="Tahoma"/>
        </w:rPr>
        <w:t>z</w:t>
      </w:r>
      <w:r w:rsidRPr="00D16523">
        <w:rPr>
          <w:rFonts w:ascii="Tahoma" w:eastAsia="Tahoma" w:hAnsi="Tahoma" w:cs="Tahoma"/>
          <w:spacing w:val="1"/>
        </w:rPr>
        <w:t>ł</w:t>
      </w:r>
      <w:r w:rsidRPr="00D16523">
        <w:rPr>
          <w:rFonts w:ascii="Tahoma" w:eastAsia="Tahoma" w:hAnsi="Tahoma" w:cs="Tahoma"/>
        </w:rPr>
        <w:t>oż</w:t>
      </w:r>
      <w:r w:rsidRPr="00D16523">
        <w:rPr>
          <w:rFonts w:ascii="Tahoma" w:eastAsia="Tahoma" w:hAnsi="Tahoma" w:cs="Tahoma"/>
          <w:spacing w:val="3"/>
        </w:rPr>
        <w:t>e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ia</w:t>
      </w:r>
      <w:r w:rsidRPr="00D16523">
        <w:rPr>
          <w:rFonts w:ascii="Tahoma" w:eastAsia="Tahoma" w:hAnsi="Tahoma" w:cs="Tahoma"/>
          <w:spacing w:val="9"/>
        </w:rPr>
        <w:t xml:space="preserve"> </w:t>
      </w:r>
      <w:r w:rsidRPr="00D16523">
        <w:rPr>
          <w:rFonts w:ascii="Tahoma" w:eastAsia="Tahoma" w:hAnsi="Tahoma" w:cs="Tahoma"/>
        </w:rPr>
        <w:t>dod</w:t>
      </w:r>
      <w:r w:rsidRPr="00D16523">
        <w:rPr>
          <w:rFonts w:ascii="Tahoma" w:eastAsia="Tahoma" w:hAnsi="Tahoma" w:cs="Tahoma"/>
          <w:spacing w:val="1"/>
        </w:rPr>
        <w:t>a</w:t>
      </w:r>
      <w:r w:rsidRPr="00D16523">
        <w:rPr>
          <w:rFonts w:ascii="Tahoma" w:eastAsia="Tahoma" w:hAnsi="Tahoma" w:cs="Tahoma"/>
        </w:rPr>
        <w:t>t</w:t>
      </w:r>
      <w:r w:rsidRPr="00D16523">
        <w:rPr>
          <w:rFonts w:ascii="Tahoma" w:eastAsia="Tahoma" w:hAnsi="Tahoma" w:cs="Tahoma"/>
          <w:spacing w:val="-3"/>
        </w:rPr>
        <w:t>k</w:t>
      </w:r>
      <w:r w:rsidRPr="00D16523">
        <w:rPr>
          <w:rFonts w:ascii="Tahoma" w:eastAsia="Tahoma" w:hAnsi="Tahoma" w:cs="Tahoma"/>
        </w:rPr>
        <w:t>o</w:t>
      </w:r>
      <w:r w:rsidRPr="00D16523">
        <w:rPr>
          <w:rFonts w:ascii="Tahoma" w:eastAsia="Tahoma" w:hAnsi="Tahoma" w:cs="Tahoma"/>
          <w:spacing w:val="3"/>
        </w:rPr>
        <w:t>w</w:t>
      </w:r>
      <w:r w:rsidRPr="00D16523">
        <w:rPr>
          <w:rFonts w:ascii="Tahoma" w:eastAsia="Tahoma" w:hAnsi="Tahoma" w:cs="Tahoma"/>
          <w:spacing w:val="-3"/>
        </w:rPr>
        <w:t>y</w:t>
      </w:r>
      <w:r w:rsidRPr="00D16523">
        <w:rPr>
          <w:rFonts w:ascii="Tahoma" w:eastAsia="Tahoma" w:hAnsi="Tahoma" w:cs="Tahoma"/>
          <w:spacing w:val="2"/>
        </w:rPr>
        <w:t>c</w:t>
      </w:r>
      <w:r w:rsidRPr="00D16523">
        <w:rPr>
          <w:rFonts w:ascii="Tahoma" w:eastAsia="Tahoma" w:hAnsi="Tahoma" w:cs="Tahoma"/>
        </w:rPr>
        <w:t xml:space="preserve">h </w:t>
      </w:r>
      <w:r w:rsidRPr="00D16523">
        <w:rPr>
          <w:rFonts w:ascii="Tahoma" w:eastAsia="Tahoma" w:hAnsi="Tahoma" w:cs="Tahoma"/>
          <w:spacing w:val="1"/>
        </w:rPr>
        <w:t>wy</w:t>
      </w:r>
      <w:r w:rsidRPr="00D16523">
        <w:rPr>
          <w:rFonts w:ascii="Tahoma" w:eastAsia="Tahoma" w:hAnsi="Tahoma" w:cs="Tahoma"/>
          <w:spacing w:val="-1"/>
        </w:rPr>
        <w:t>j</w:t>
      </w:r>
      <w:r w:rsidRPr="00D16523">
        <w:rPr>
          <w:rFonts w:ascii="Tahoma" w:eastAsia="Tahoma" w:hAnsi="Tahoma" w:cs="Tahoma"/>
          <w:spacing w:val="1"/>
        </w:rPr>
        <w:t>a</w:t>
      </w:r>
      <w:r w:rsidRPr="00D16523">
        <w:rPr>
          <w:rFonts w:ascii="Tahoma" w:eastAsia="Tahoma" w:hAnsi="Tahoma" w:cs="Tahoma"/>
        </w:rPr>
        <w:t>ś</w:t>
      </w:r>
      <w:r w:rsidRPr="00D16523">
        <w:rPr>
          <w:rFonts w:ascii="Tahoma" w:eastAsia="Tahoma" w:hAnsi="Tahoma" w:cs="Tahoma"/>
          <w:spacing w:val="-1"/>
        </w:rPr>
        <w:t>n</w:t>
      </w:r>
      <w:r w:rsidRPr="00D16523">
        <w:rPr>
          <w:rFonts w:ascii="Tahoma" w:eastAsia="Tahoma" w:hAnsi="Tahoma" w:cs="Tahoma"/>
        </w:rPr>
        <w:t>i</w:t>
      </w:r>
      <w:r w:rsidRPr="00D16523">
        <w:rPr>
          <w:rFonts w:ascii="Tahoma" w:eastAsia="Tahoma" w:hAnsi="Tahoma" w:cs="Tahoma"/>
          <w:spacing w:val="3"/>
        </w:rPr>
        <w:t>e</w:t>
      </w:r>
      <w:r w:rsidRPr="00D16523">
        <w:rPr>
          <w:rFonts w:ascii="Tahoma" w:eastAsia="Tahoma" w:hAnsi="Tahoma" w:cs="Tahoma"/>
        </w:rPr>
        <w:t>ń</w:t>
      </w:r>
      <w:r w:rsidRPr="00D16523">
        <w:rPr>
          <w:rFonts w:ascii="Tahoma" w:eastAsia="Tahoma" w:hAnsi="Tahoma" w:cs="Tahoma"/>
          <w:spacing w:val="10"/>
        </w:rPr>
        <w:t xml:space="preserve"> </w:t>
      </w:r>
      <w:r w:rsidRPr="00D16523">
        <w:rPr>
          <w:rFonts w:ascii="Tahoma" w:eastAsia="Tahoma" w:hAnsi="Tahoma" w:cs="Tahoma"/>
        </w:rPr>
        <w:t>w</w:t>
      </w:r>
      <w:r w:rsidRPr="00D16523">
        <w:rPr>
          <w:rFonts w:ascii="Tahoma" w:eastAsia="Tahoma" w:hAnsi="Tahoma" w:cs="Tahoma"/>
          <w:spacing w:val="12"/>
        </w:rPr>
        <w:t xml:space="preserve"> </w:t>
      </w:r>
      <w:r w:rsidRPr="00D16523">
        <w:rPr>
          <w:rFonts w:ascii="Tahoma" w:eastAsia="Tahoma" w:hAnsi="Tahoma" w:cs="Tahoma"/>
          <w:spacing w:val="1"/>
        </w:rPr>
        <w:t>w</w:t>
      </w:r>
      <w:r w:rsidRPr="00D16523">
        <w:rPr>
          <w:rFonts w:ascii="Tahoma" w:eastAsia="Tahoma" w:hAnsi="Tahoma" w:cs="Tahoma"/>
          <w:spacing w:val="-1"/>
        </w:rPr>
        <w:t>y</w:t>
      </w:r>
      <w:r w:rsidRPr="00D16523">
        <w:rPr>
          <w:rFonts w:ascii="Tahoma" w:eastAsia="Tahoma" w:hAnsi="Tahoma" w:cs="Tahoma"/>
        </w:rPr>
        <w:t>zna</w:t>
      </w:r>
      <w:r w:rsidRPr="00D16523">
        <w:rPr>
          <w:rFonts w:ascii="Tahoma" w:eastAsia="Tahoma" w:hAnsi="Tahoma" w:cs="Tahoma"/>
          <w:spacing w:val="-1"/>
        </w:rPr>
        <w:t>c</w:t>
      </w:r>
      <w:r w:rsidRPr="00D16523">
        <w:rPr>
          <w:rFonts w:ascii="Tahoma" w:eastAsia="Tahoma" w:hAnsi="Tahoma" w:cs="Tahoma"/>
        </w:rPr>
        <w:t>z</w:t>
      </w:r>
      <w:r w:rsidRPr="00D16523">
        <w:rPr>
          <w:rFonts w:ascii="Tahoma" w:eastAsia="Tahoma" w:hAnsi="Tahoma" w:cs="Tahoma"/>
          <w:spacing w:val="2"/>
        </w:rPr>
        <w:t>o</w:t>
      </w:r>
      <w:r w:rsidRPr="00D16523">
        <w:rPr>
          <w:rFonts w:ascii="Tahoma" w:eastAsia="Tahoma" w:hAnsi="Tahoma" w:cs="Tahoma"/>
          <w:spacing w:val="-3"/>
        </w:rPr>
        <w:t>n</w:t>
      </w:r>
      <w:r w:rsidRPr="00D16523">
        <w:rPr>
          <w:rFonts w:ascii="Tahoma" w:eastAsia="Tahoma" w:hAnsi="Tahoma" w:cs="Tahoma"/>
          <w:spacing w:val="-1"/>
        </w:rPr>
        <w:t>y</w:t>
      </w:r>
      <w:r w:rsidRPr="00D16523">
        <w:rPr>
          <w:rFonts w:ascii="Tahoma" w:eastAsia="Tahoma" w:hAnsi="Tahoma" w:cs="Tahoma"/>
        </w:rPr>
        <w:t>m</w:t>
      </w:r>
      <w:r w:rsidR="00673F03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3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opii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dczo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za</w:t>
      </w:r>
      <w:r w:rsidR="00673F03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gina</w:t>
      </w:r>
      <w:r w:rsidRPr="001A21E8">
        <w:rPr>
          <w:rFonts w:ascii="Tahoma" w:eastAsia="Tahoma" w:hAnsi="Tahoma" w:cs="Tahoma"/>
          <w:spacing w:val="1"/>
        </w:rPr>
        <w:t>łe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5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3E489BF8" w14:textId="1DAA07DF" w:rsidR="00942F4E" w:rsidRPr="00F94096" w:rsidRDefault="00280ADA" w:rsidP="000E6590">
      <w:pPr>
        <w:pStyle w:val="Akapitzlist"/>
        <w:numPr>
          <w:ilvl w:val="0"/>
          <w:numId w:val="1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94096">
        <w:rPr>
          <w:rFonts w:ascii="Tahoma" w:eastAsia="Tahoma" w:hAnsi="Tahoma" w:cs="Tahoma"/>
        </w:rPr>
        <w:t>B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-1"/>
        </w:rPr>
        <w:t>f</w:t>
      </w:r>
      <w:r w:rsidRPr="00F94096">
        <w:rPr>
          <w:rFonts w:ascii="Tahoma" w:eastAsia="Tahoma" w:hAnsi="Tahoma" w:cs="Tahoma"/>
          <w:spacing w:val="2"/>
        </w:rPr>
        <w:t>i</w:t>
      </w:r>
      <w:r w:rsidRPr="00F94096">
        <w:rPr>
          <w:rFonts w:ascii="Tahoma" w:eastAsia="Tahoma" w:hAnsi="Tahoma" w:cs="Tahoma"/>
          <w:spacing w:val="-1"/>
        </w:rPr>
        <w:t>cj</w:t>
      </w:r>
      <w:r w:rsidRPr="00F94096">
        <w:rPr>
          <w:rFonts w:ascii="Tahoma" w:eastAsia="Tahoma" w:hAnsi="Tahoma" w:cs="Tahoma"/>
          <w:spacing w:val="3"/>
        </w:rPr>
        <w:t>e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t zobo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1"/>
        </w:rPr>
        <w:t>ą</w:t>
      </w:r>
      <w:r w:rsidRPr="00F94096">
        <w:rPr>
          <w:rFonts w:ascii="Tahoma" w:eastAsia="Tahoma" w:hAnsi="Tahoma" w:cs="Tahoma"/>
        </w:rPr>
        <w:t>zu</w:t>
      </w:r>
      <w:r w:rsidRPr="00F94096">
        <w:rPr>
          <w:rFonts w:ascii="Tahoma" w:eastAsia="Tahoma" w:hAnsi="Tahoma" w:cs="Tahoma"/>
          <w:spacing w:val="-1"/>
        </w:rPr>
        <w:t>j</w:t>
      </w:r>
      <w:r w:rsidRPr="00F94096">
        <w:rPr>
          <w:rFonts w:ascii="Tahoma" w:eastAsia="Tahoma" w:hAnsi="Tahoma" w:cs="Tahoma"/>
        </w:rPr>
        <w:t xml:space="preserve">e się do </w:t>
      </w:r>
      <w:r w:rsidRPr="00F94096">
        <w:rPr>
          <w:rFonts w:ascii="Tahoma" w:eastAsia="Tahoma" w:hAnsi="Tahoma" w:cs="Tahoma"/>
          <w:spacing w:val="-1"/>
        </w:rPr>
        <w:t>u</w:t>
      </w:r>
      <w:r w:rsidRPr="00F94096">
        <w:rPr>
          <w:rFonts w:ascii="Tahoma" w:eastAsia="Tahoma" w:hAnsi="Tahoma" w:cs="Tahoma"/>
          <w:spacing w:val="2"/>
        </w:rPr>
        <w:t>s</w:t>
      </w:r>
      <w:r w:rsidRPr="00F94096">
        <w:rPr>
          <w:rFonts w:ascii="Tahoma" w:eastAsia="Tahoma" w:hAnsi="Tahoma" w:cs="Tahoma"/>
          <w:spacing w:val="-1"/>
        </w:rPr>
        <w:t>un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3"/>
        </w:rPr>
        <w:t>ę</w:t>
      </w:r>
      <w:r w:rsidRPr="00F94096">
        <w:rPr>
          <w:rFonts w:ascii="Tahoma" w:eastAsia="Tahoma" w:hAnsi="Tahoma" w:cs="Tahoma"/>
          <w:spacing w:val="-1"/>
        </w:rPr>
        <w:t>c</w:t>
      </w:r>
      <w:r w:rsidRPr="00F94096">
        <w:rPr>
          <w:rFonts w:ascii="Tahoma" w:eastAsia="Tahoma" w:hAnsi="Tahoma" w:cs="Tahoma"/>
        </w:rPr>
        <w:t>ia b</w:t>
      </w:r>
      <w:r w:rsidRPr="00F94096">
        <w:rPr>
          <w:rFonts w:ascii="Tahoma" w:eastAsia="Tahoma" w:hAnsi="Tahoma" w:cs="Tahoma"/>
          <w:spacing w:val="1"/>
        </w:rPr>
        <w:t>łę</w:t>
      </w:r>
      <w:r w:rsidRPr="00F94096">
        <w:rPr>
          <w:rFonts w:ascii="Tahoma" w:eastAsia="Tahoma" w:hAnsi="Tahoma" w:cs="Tahoma"/>
        </w:rPr>
        <w:t>dów l</w:t>
      </w:r>
      <w:r w:rsidRPr="00F94096">
        <w:rPr>
          <w:rFonts w:ascii="Tahoma" w:eastAsia="Tahoma" w:hAnsi="Tahoma" w:cs="Tahoma"/>
          <w:spacing w:val="-1"/>
        </w:rPr>
        <w:t>u</w:t>
      </w:r>
      <w:r w:rsidRPr="00F94096">
        <w:rPr>
          <w:rFonts w:ascii="Tahoma" w:eastAsia="Tahoma" w:hAnsi="Tahoma" w:cs="Tahoma"/>
        </w:rPr>
        <w:t>b z</w:t>
      </w:r>
      <w:r w:rsidRPr="00F94096">
        <w:rPr>
          <w:rFonts w:ascii="Tahoma" w:eastAsia="Tahoma" w:hAnsi="Tahoma" w:cs="Tahoma"/>
          <w:spacing w:val="1"/>
        </w:rPr>
        <w:t>ł</w:t>
      </w:r>
      <w:r w:rsidRPr="00F94096">
        <w:rPr>
          <w:rFonts w:ascii="Tahoma" w:eastAsia="Tahoma" w:hAnsi="Tahoma" w:cs="Tahoma"/>
        </w:rPr>
        <w:t>oż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ia p</w:t>
      </w:r>
      <w:r w:rsidRPr="00F94096">
        <w:rPr>
          <w:rFonts w:ascii="Tahoma" w:eastAsia="Tahoma" w:hAnsi="Tahoma" w:cs="Tahoma"/>
          <w:spacing w:val="2"/>
        </w:rPr>
        <w:t>i</w:t>
      </w:r>
      <w:r w:rsidRPr="00F94096">
        <w:rPr>
          <w:rFonts w:ascii="Tahoma" w:eastAsia="Tahoma" w:hAnsi="Tahoma" w:cs="Tahoma"/>
        </w:rPr>
        <w:t>s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</w:rPr>
        <w:t>m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  <w:spacing w:val="-3"/>
        </w:rPr>
        <w:t>y</w:t>
      </w:r>
      <w:r w:rsidRPr="00F94096">
        <w:rPr>
          <w:rFonts w:ascii="Tahoma" w:eastAsia="Tahoma" w:hAnsi="Tahoma" w:cs="Tahoma"/>
          <w:spacing w:val="2"/>
        </w:rPr>
        <w:t>c</w:t>
      </w:r>
      <w:r w:rsidRPr="00F94096">
        <w:rPr>
          <w:rFonts w:ascii="Tahoma" w:eastAsia="Tahoma" w:hAnsi="Tahoma" w:cs="Tahoma"/>
        </w:rPr>
        <w:t xml:space="preserve">h 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  <w:spacing w:val="-1"/>
        </w:rPr>
        <w:t>yj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2"/>
        </w:rPr>
        <w:t>ś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3"/>
        </w:rPr>
        <w:t>e</w:t>
      </w:r>
      <w:r w:rsidRPr="00F94096">
        <w:rPr>
          <w:rFonts w:ascii="Tahoma" w:eastAsia="Tahoma" w:hAnsi="Tahoma" w:cs="Tahoma"/>
        </w:rPr>
        <w:t>ń</w:t>
      </w:r>
      <w:r w:rsidR="00E070BF" w:rsidRPr="00F94096">
        <w:rPr>
          <w:rFonts w:ascii="Tahoma" w:eastAsia="Tahoma" w:hAnsi="Tahoma" w:cs="Tahoma"/>
        </w:rPr>
        <w:t xml:space="preserve"> </w:t>
      </w:r>
      <w:r w:rsidR="00425912">
        <w:rPr>
          <w:rFonts w:ascii="Tahoma" w:eastAsia="Tahoma" w:hAnsi="Tahoma" w:cs="Tahoma"/>
        </w:rPr>
        <w:br/>
      </w:r>
      <w:r w:rsidRPr="00F94096">
        <w:rPr>
          <w:rFonts w:ascii="Tahoma" w:eastAsia="Tahoma" w:hAnsi="Tahoma" w:cs="Tahoma"/>
        </w:rPr>
        <w:t>w</w:t>
      </w:r>
      <w:r w:rsidRPr="00F94096">
        <w:rPr>
          <w:rFonts w:ascii="Tahoma" w:eastAsia="Tahoma" w:hAnsi="Tahoma" w:cs="Tahoma"/>
          <w:spacing w:val="12"/>
        </w:rPr>
        <w:t xml:space="preserve"> 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  <w:spacing w:val="-1"/>
        </w:rPr>
        <w:t>y</w:t>
      </w:r>
      <w:r w:rsidRPr="00F94096">
        <w:rPr>
          <w:rFonts w:ascii="Tahoma" w:eastAsia="Tahoma" w:hAnsi="Tahoma" w:cs="Tahoma"/>
        </w:rPr>
        <w:t>zna</w:t>
      </w:r>
      <w:r w:rsidRPr="00F94096">
        <w:rPr>
          <w:rFonts w:ascii="Tahoma" w:eastAsia="Tahoma" w:hAnsi="Tahoma" w:cs="Tahoma"/>
          <w:spacing w:val="-1"/>
        </w:rPr>
        <w:t>c</w:t>
      </w:r>
      <w:r w:rsidRPr="00F94096">
        <w:rPr>
          <w:rFonts w:ascii="Tahoma" w:eastAsia="Tahoma" w:hAnsi="Tahoma" w:cs="Tahoma"/>
        </w:rPr>
        <w:t>zon</w:t>
      </w:r>
      <w:r w:rsidRPr="00F94096">
        <w:rPr>
          <w:rFonts w:ascii="Tahoma" w:eastAsia="Tahoma" w:hAnsi="Tahoma" w:cs="Tahoma"/>
          <w:spacing w:val="-1"/>
        </w:rPr>
        <w:t>y</w:t>
      </w:r>
      <w:r w:rsidRPr="00F94096">
        <w:rPr>
          <w:rFonts w:ascii="Tahoma" w:eastAsia="Tahoma" w:hAnsi="Tahoma" w:cs="Tahoma"/>
        </w:rPr>
        <w:t>m</w:t>
      </w:r>
      <w:r w:rsidRPr="00F94096">
        <w:rPr>
          <w:rFonts w:ascii="Tahoma" w:eastAsia="Tahoma" w:hAnsi="Tahoma" w:cs="Tahoma"/>
          <w:spacing w:val="1"/>
        </w:rPr>
        <w:t xml:space="preserve"> </w:t>
      </w:r>
      <w:r w:rsidRPr="00F94096">
        <w:rPr>
          <w:rFonts w:ascii="Tahoma" w:eastAsia="Tahoma" w:hAnsi="Tahoma" w:cs="Tahoma"/>
        </w:rPr>
        <w:t>pr</w:t>
      </w:r>
      <w:r w:rsidRPr="00F94096">
        <w:rPr>
          <w:rFonts w:ascii="Tahoma" w:eastAsia="Tahoma" w:hAnsi="Tahoma" w:cs="Tahoma"/>
          <w:spacing w:val="1"/>
        </w:rPr>
        <w:t>ze</w:t>
      </w:r>
      <w:r w:rsidRPr="00F94096">
        <w:rPr>
          <w:rFonts w:ascii="Tahoma" w:eastAsia="Tahoma" w:hAnsi="Tahoma" w:cs="Tahoma"/>
        </w:rPr>
        <w:t>z</w:t>
      </w:r>
      <w:r w:rsidRPr="00F94096">
        <w:rPr>
          <w:rFonts w:ascii="Tahoma" w:eastAsia="Tahoma" w:hAnsi="Tahoma" w:cs="Tahoma"/>
          <w:spacing w:val="10"/>
        </w:rPr>
        <w:t xml:space="preserve"> </w:t>
      </w:r>
      <w:r w:rsidRPr="00F94096">
        <w:rPr>
          <w:rFonts w:ascii="Tahoma" w:eastAsia="Tahoma" w:hAnsi="Tahoma" w:cs="Tahoma"/>
        </w:rPr>
        <w:t>IZ</w:t>
      </w:r>
      <w:r w:rsidRPr="00F94096">
        <w:rPr>
          <w:rFonts w:ascii="Tahoma" w:eastAsia="Tahoma" w:hAnsi="Tahoma" w:cs="Tahoma"/>
          <w:spacing w:val="11"/>
        </w:rPr>
        <w:t xml:space="preserve"> </w:t>
      </w:r>
      <w:r w:rsidRPr="00F94096">
        <w:rPr>
          <w:rFonts w:ascii="Tahoma" w:eastAsia="Tahoma" w:hAnsi="Tahoma" w:cs="Tahoma"/>
        </w:rPr>
        <w:t>t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</w:rPr>
        <w:t>r</w:t>
      </w:r>
      <w:r w:rsidRPr="00F94096">
        <w:rPr>
          <w:rFonts w:ascii="Tahoma" w:eastAsia="Tahoma" w:hAnsi="Tahoma" w:cs="Tahoma"/>
          <w:spacing w:val="1"/>
        </w:rPr>
        <w:t>m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2"/>
        </w:rPr>
        <w:t>e</w:t>
      </w:r>
      <w:r w:rsidRPr="00F94096">
        <w:rPr>
          <w:rFonts w:ascii="Tahoma" w:eastAsia="Tahoma" w:hAnsi="Tahoma" w:cs="Tahoma"/>
        </w:rPr>
        <w:t>.</w:t>
      </w:r>
      <w:r w:rsidRPr="00F94096">
        <w:rPr>
          <w:rFonts w:ascii="Tahoma" w:eastAsia="Tahoma" w:hAnsi="Tahoma" w:cs="Tahoma"/>
          <w:spacing w:val="5"/>
        </w:rPr>
        <w:t xml:space="preserve"> </w:t>
      </w:r>
      <w:r w:rsidRPr="00F94096">
        <w:rPr>
          <w:rFonts w:ascii="Tahoma" w:eastAsia="Tahoma" w:hAnsi="Tahoma" w:cs="Tahoma"/>
        </w:rPr>
        <w:t>W</w:t>
      </w:r>
      <w:r w:rsidRPr="00F94096">
        <w:rPr>
          <w:rFonts w:ascii="Tahoma" w:eastAsia="Tahoma" w:hAnsi="Tahoma" w:cs="Tahoma"/>
          <w:spacing w:val="12"/>
        </w:rPr>
        <w:t xml:space="preserve"> </w:t>
      </w:r>
      <w:r w:rsidRPr="00F94096">
        <w:rPr>
          <w:rFonts w:ascii="Tahoma" w:eastAsia="Tahoma" w:hAnsi="Tahoma" w:cs="Tahoma"/>
        </w:rPr>
        <w:t>pr</w:t>
      </w:r>
      <w:r w:rsidRPr="00F94096">
        <w:rPr>
          <w:rFonts w:ascii="Tahoma" w:eastAsia="Tahoma" w:hAnsi="Tahoma" w:cs="Tahoma"/>
          <w:spacing w:val="1"/>
        </w:rPr>
        <w:t>z</w:t>
      </w:r>
      <w:r w:rsidRPr="00F94096">
        <w:rPr>
          <w:rFonts w:ascii="Tahoma" w:eastAsia="Tahoma" w:hAnsi="Tahoma" w:cs="Tahoma"/>
          <w:spacing w:val="-1"/>
        </w:rPr>
        <w:t>y</w:t>
      </w:r>
      <w:r w:rsidRPr="00F94096">
        <w:rPr>
          <w:rFonts w:ascii="Tahoma" w:eastAsia="Tahoma" w:hAnsi="Tahoma" w:cs="Tahoma"/>
        </w:rPr>
        <w:t>p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</w:rPr>
        <w:t>d</w:t>
      </w:r>
      <w:r w:rsidRPr="00F94096">
        <w:rPr>
          <w:rFonts w:ascii="Tahoma" w:eastAsia="Tahoma" w:hAnsi="Tahoma" w:cs="Tahoma"/>
          <w:spacing w:val="2"/>
        </w:rPr>
        <w:t>k</w:t>
      </w:r>
      <w:r w:rsidRPr="00F94096">
        <w:rPr>
          <w:rFonts w:ascii="Tahoma" w:eastAsia="Tahoma" w:hAnsi="Tahoma" w:cs="Tahoma"/>
        </w:rPr>
        <w:t>u</w:t>
      </w:r>
      <w:r w:rsidRPr="00F94096">
        <w:rPr>
          <w:rFonts w:ascii="Tahoma" w:eastAsia="Tahoma" w:hAnsi="Tahoma" w:cs="Tahoma"/>
          <w:spacing w:val="3"/>
        </w:rPr>
        <w:t xml:space="preserve"> 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  <w:spacing w:val="2"/>
        </w:rPr>
        <w:t>d</w:t>
      </w:r>
      <w:r w:rsidRPr="00F94096">
        <w:rPr>
          <w:rFonts w:ascii="Tahoma" w:eastAsia="Tahoma" w:hAnsi="Tahoma" w:cs="Tahoma"/>
        </w:rPr>
        <w:t>otrzym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 xml:space="preserve">ia </w:t>
      </w:r>
      <w:r w:rsidRPr="00F94096">
        <w:rPr>
          <w:rFonts w:ascii="Tahoma" w:eastAsia="Tahoma" w:hAnsi="Tahoma" w:cs="Tahoma"/>
          <w:spacing w:val="1"/>
        </w:rPr>
        <w:t>w</w:t>
      </w:r>
      <w:r w:rsidRPr="00F94096">
        <w:rPr>
          <w:rFonts w:ascii="Tahoma" w:eastAsia="Tahoma" w:hAnsi="Tahoma" w:cs="Tahoma"/>
          <w:spacing w:val="-6"/>
        </w:rPr>
        <w:t>w</w:t>
      </w:r>
      <w:r w:rsidRPr="00F94096">
        <w:rPr>
          <w:rFonts w:ascii="Tahoma" w:eastAsia="Tahoma" w:hAnsi="Tahoma" w:cs="Tahoma"/>
        </w:rPr>
        <w:t>.</w:t>
      </w:r>
      <w:r w:rsidRPr="00F94096">
        <w:rPr>
          <w:rFonts w:ascii="Tahoma" w:eastAsia="Tahoma" w:hAnsi="Tahoma" w:cs="Tahoma"/>
          <w:spacing w:val="9"/>
        </w:rPr>
        <w:t xml:space="preserve"> </w:t>
      </w:r>
      <w:r w:rsidRPr="00F94096">
        <w:rPr>
          <w:rFonts w:ascii="Tahoma" w:eastAsia="Tahoma" w:hAnsi="Tahoma" w:cs="Tahoma"/>
        </w:rPr>
        <w:t>t</w:t>
      </w:r>
      <w:r w:rsidRPr="00F94096">
        <w:rPr>
          <w:rFonts w:ascii="Tahoma" w:eastAsia="Tahoma" w:hAnsi="Tahoma" w:cs="Tahoma"/>
          <w:spacing w:val="4"/>
        </w:rPr>
        <w:t>e</w:t>
      </w:r>
      <w:r w:rsidRPr="00F94096">
        <w:rPr>
          <w:rFonts w:ascii="Tahoma" w:eastAsia="Tahoma" w:hAnsi="Tahoma" w:cs="Tahoma"/>
        </w:rPr>
        <w:t>r</w:t>
      </w:r>
      <w:r w:rsidRPr="00F94096">
        <w:rPr>
          <w:rFonts w:ascii="Tahoma" w:eastAsia="Tahoma" w:hAnsi="Tahoma" w:cs="Tahoma"/>
          <w:spacing w:val="1"/>
        </w:rPr>
        <w:t>m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u</w:t>
      </w:r>
      <w:r w:rsidRPr="00F94096">
        <w:rPr>
          <w:rFonts w:ascii="Tahoma" w:eastAsia="Tahoma" w:hAnsi="Tahoma" w:cs="Tahoma"/>
          <w:spacing w:val="6"/>
        </w:rPr>
        <w:t xml:space="preserve"> </w:t>
      </w:r>
      <w:r w:rsidRPr="00F94096">
        <w:rPr>
          <w:rFonts w:ascii="Tahoma" w:eastAsia="Tahoma" w:hAnsi="Tahoma" w:cs="Tahoma"/>
          <w:spacing w:val="3"/>
        </w:rPr>
        <w:t>m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-1"/>
        </w:rPr>
        <w:t>j</w:t>
      </w:r>
      <w:r w:rsidRPr="00F94096">
        <w:rPr>
          <w:rFonts w:ascii="Tahoma" w:eastAsia="Tahoma" w:hAnsi="Tahoma" w:cs="Tahoma"/>
        </w:rPr>
        <w:t>ą</w:t>
      </w:r>
      <w:r w:rsidRPr="00F94096">
        <w:rPr>
          <w:rFonts w:ascii="Tahoma" w:eastAsia="Tahoma" w:hAnsi="Tahoma" w:cs="Tahoma"/>
          <w:spacing w:val="9"/>
        </w:rPr>
        <w:t xml:space="preserve"> </w:t>
      </w:r>
      <w:r w:rsidRPr="00F94096">
        <w:rPr>
          <w:rFonts w:ascii="Tahoma" w:eastAsia="Tahoma" w:hAnsi="Tahoma" w:cs="Tahoma"/>
        </w:rPr>
        <w:t>z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</w:rPr>
        <w:t>stoso</w:t>
      </w:r>
      <w:r w:rsidRPr="00F94096">
        <w:rPr>
          <w:rFonts w:ascii="Tahoma" w:eastAsia="Tahoma" w:hAnsi="Tahoma" w:cs="Tahoma"/>
          <w:spacing w:val="-2"/>
        </w:rPr>
        <w:t>w</w:t>
      </w:r>
      <w:r w:rsidRPr="00F94096">
        <w:rPr>
          <w:rFonts w:ascii="Tahoma" w:eastAsia="Tahoma" w:hAnsi="Tahoma" w:cs="Tahoma"/>
          <w:spacing w:val="1"/>
        </w:rPr>
        <w:t>a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ie</w:t>
      </w:r>
      <w:r w:rsidR="0042226E" w:rsidRPr="00F94096">
        <w:rPr>
          <w:rFonts w:ascii="Tahoma" w:eastAsia="Tahoma" w:hAnsi="Tahoma" w:cs="Tahoma"/>
        </w:rPr>
        <w:t xml:space="preserve"> </w:t>
      </w:r>
      <w:r w:rsidRPr="00F94096">
        <w:rPr>
          <w:rFonts w:ascii="Tahoma" w:eastAsia="Tahoma" w:hAnsi="Tahoma" w:cs="Tahoma"/>
        </w:rPr>
        <w:t>pr</w:t>
      </w:r>
      <w:r w:rsidRPr="00F94096">
        <w:rPr>
          <w:rFonts w:ascii="Tahoma" w:eastAsia="Tahoma" w:hAnsi="Tahoma" w:cs="Tahoma"/>
          <w:spacing w:val="1"/>
        </w:rPr>
        <w:t>ze</w:t>
      </w:r>
      <w:r w:rsidRPr="00F94096">
        <w:rPr>
          <w:rFonts w:ascii="Tahoma" w:eastAsia="Tahoma" w:hAnsi="Tahoma" w:cs="Tahoma"/>
        </w:rPr>
        <w:t>pisy</w:t>
      </w:r>
      <w:r w:rsidRPr="00F94096">
        <w:rPr>
          <w:rFonts w:ascii="Tahoma" w:eastAsia="Tahoma" w:hAnsi="Tahoma" w:cs="Tahoma"/>
          <w:spacing w:val="-8"/>
        </w:rPr>
        <w:t xml:space="preserve"> </w:t>
      </w:r>
      <w:r w:rsidRPr="00F94096">
        <w:rPr>
          <w:rFonts w:ascii="Tahoma" w:eastAsia="Tahoma" w:hAnsi="Tahoma" w:cs="Tahoma"/>
        </w:rPr>
        <w:t>§</w:t>
      </w:r>
      <w:r w:rsidRPr="00F94096">
        <w:rPr>
          <w:rFonts w:ascii="Tahoma" w:eastAsia="Tahoma" w:hAnsi="Tahoma" w:cs="Tahoma"/>
          <w:spacing w:val="-1"/>
        </w:rPr>
        <w:t xml:space="preserve"> </w:t>
      </w:r>
      <w:r w:rsidRPr="00F94096">
        <w:rPr>
          <w:rFonts w:ascii="Tahoma" w:eastAsia="Tahoma" w:hAnsi="Tahoma" w:cs="Tahoma"/>
          <w:spacing w:val="2"/>
        </w:rPr>
        <w:t>3</w:t>
      </w:r>
      <w:r w:rsidR="00887652">
        <w:rPr>
          <w:rFonts w:ascii="Tahoma" w:eastAsia="Tahoma" w:hAnsi="Tahoma" w:cs="Tahoma"/>
          <w:spacing w:val="2"/>
        </w:rPr>
        <w:t>2</w:t>
      </w:r>
      <w:r w:rsidRPr="00F94096">
        <w:rPr>
          <w:rFonts w:ascii="Tahoma" w:eastAsia="Tahoma" w:hAnsi="Tahoma" w:cs="Tahoma"/>
          <w:spacing w:val="-3"/>
        </w:rPr>
        <w:t xml:space="preserve"> </w:t>
      </w:r>
      <w:r w:rsidRPr="00F94096">
        <w:rPr>
          <w:rFonts w:ascii="Tahoma" w:eastAsia="Tahoma" w:hAnsi="Tahoma" w:cs="Tahoma"/>
          <w:spacing w:val="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-1"/>
        </w:rPr>
        <w:t>n</w:t>
      </w:r>
      <w:r w:rsidRPr="00F94096">
        <w:rPr>
          <w:rFonts w:ascii="Tahoma" w:eastAsia="Tahoma" w:hAnsi="Tahoma" w:cs="Tahoma"/>
        </w:rPr>
        <w:t>i</w:t>
      </w:r>
      <w:r w:rsidRPr="00F94096">
        <w:rPr>
          <w:rFonts w:ascii="Tahoma" w:eastAsia="Tahoma" w:hAnsi="Tahoma" w:cs="Tahoma"/>
          <w:spacing w:val="1"/>
        </w:rPr>
        <w:t>ej</w:t>
      </w:r>
      <w:r w:rsidRPr="00F94096">
        <w:rPr>
          <w:rFonts w:ascii="Tahoma" w:eastAsia="Tahoma" w:hAnsi="Tahoma" w:cs="Tahoma"/>
        </w:rPr>
        <w:t>sz</w:t>
      </w:r>
      <w:r w:rsidRPr="00F94096">
        <w:rPr>
          <w:rFonts w:ascii="Tahoma" w:eastAsia="Tahoma" w:hAnsi="Tahoma" w:cs="Tahoma"/>
          <w:spacing w:val="1"/>
        </w:rPr>
        <w:t>e</w:t>
      </w:r>
      <w:r w:rsidRPr="00F94096">
        <w:rPr>
          <w:rFonts w:ascii="Tahoma" w:eastAsia="Tahoma" w:hAnsi="Tahoma" w:cs="Tahoma"/>
        </w:rPr>
        <w:t>j</w:t>
      </w:r>
      <w:r w:rsidRPr="00F94096">
        <w:rPr>
          <w:rFonts w:ascii="Tahoma" w:eastAsia="Tahoma" w:hAnsi="Tahoma" w:cs="Tahoma"/>
          <w:spacing w:val="-9"/>
        </w:rPr>
        <w:t xml:space="preserve"> </w:t>
      </w:r>
      <w:r w:rsidR="00D15C17" w:rsidRPr="00F94096">
        <w:rPr>
          <w:rFonts w:ascii="Tahoma" w:eastAsia="Tahoma" w:hAnsi="Tahoma" w:cs="Tahoma"/>
          <w:spacing w:val="-1"/>
        </w:rPr>
        <w:t>D</w:t>
      </w:r>
      <w:r w:rsidR="004523A2" w:rsidRPr="00F94096">
        <w:rPr>
          <w:rFonts w:ascii="Tahoma" w:eastAsia="Tahoma" w:hAnsi="Tahoma" w:cs="Tahoma"/>
          <w:spacing w:val="-1"/>
        </w:rPr>
        <w:t>ecyzji</w:t>
      </w:r>
      <w:r w:rsidRPr="00F94096">
        <w:rPr>
          <w:rFonts w:ascii="Tahoma" w:eastAsia="Tahoma" w:hAnsi="Tahoma" w:cs="Tahoma"/>
        </w:rPr>
        <w:t>.</w:t>
      </w:r>
    </w:p>
    <w:p w14:paraId="02943DA8" w14:textId="77777777" w:rsidR="00942F4E" w:rsidRPr="001A21E8" w:rsidRDefault="00280ADA" w:rsidP="000E6590">
      <w:pPr>
        <w:pStyle w:val="Akapitzlist"/>
        <w:numPr>
          <w:ilvl w:val="0"/>
          <w:numId w:val="1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ta 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ń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zupeł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5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7D3498"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="007D3498"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5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e/n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</w:rPr>
        <w:t>, IZ może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="001A21E8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ob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</w:rPr>
        <w:t xml:space="preserve">c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zy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i.</w:t>
      </w:r>
    </w:p>
    <w:p w14:paraId="0C0E113A" w14:textId="77777777" w:rsidR="00942F4E" w:rsidRPr="001A21E8" w:rsidRDefault="00280ADA" w:rsidP="000E6590">
      <w:pPr>
        <w:pStyle w:val="Akapitzlist"/>
        <w:numPr>
          <w:ilvl w:val="0"/>
          <w:numId w:val="1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,</w:t>
      </w:r>
      <w:r w:rsidR="00F94096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ym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 xml:space="preserve">st. </w:t>
      </w:r>
      <w:r w:rsidR="00B16B00"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ni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ę 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ry</w:t>
      </w:r>
      <w:r w:rsidRPr="001A21E8">
        <w:rPr>
          <w:rFonts w:ascii="Tahoma" w:eastAsia="Tahoma" w:hAnsi="Tahoma" w:cs="Tahoma"/>
          <w:spacing w:val="-2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="00493D3F" w:rsidRPr="001A21E8">
        <w:rPr>
          <w:rFonts w:ascii="Tahoma" w:eastAsia="Tahoma" w:hAnsi="Tahoma" w:cs="Tahoma"/>
        </w:rPr>
        <w:t xml:space="preserve"> </w:t>
      </w:r>
      <w:r w:rsidR="00D16523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iu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:</w:t>
      </w:r>
    </w:p>
    <w:p w14:paraId="5987E2BD" w14:textId="50445863" w:rsidR="00FC13EB" w:rsidRPr="00FC13EB" w:rsidRDefault="00280ADA" w:rsidP="000E6590">
      <w:pPr>
        <w:pStyle w:val="Akapitzlist"/>
        <w:numPr>
          <w:ilvl w:val="1"/>
          <w:numId w:val="18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otę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ó</w:t>
      </w:r>
      <w:r w:rsidRPr="00FC13EB">
        <w:rPr>
          <w:rFonts w:ascii="Tahoma" w:eastAsia="Tahoma" w:hAnsi="Tahoma" w:cs="Tahoma"/>
          <w:spacing w:val="-6"/>
        </w:rPr>
        <w:t>w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tóre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zos</w:t>
      </w:r>
      <w:r w:rsidRPr="00FC13EB">
        <w:rPr>
          <w:rFonts w:ascii="Tahoma" w:eastAsia="Tahoma" w:hAnsi="Tahoma" w:cs="Tahoma"/>
          <w:spacing w:val="1"/>
        </w:rPr>
        <w:t>ta</w:t>
      </w:r>
      <w:r w:rsidRPr="00FC13EB">
        <w:rPr>
          <w:rFonts w:ascii="Tahoma" w:eastAsia="Tahoma" w:hAnsi="Tahoma" w:cs="Tahoma"/>
        </w:rPr>
        <w:t>ły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zna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za</w:t>
      </w:r>
      <w:r w:rsidRPr="00FC13EB">
        <w:rPr>
          <w:rFonts w:ascii="Tahoma" w:eastAsia="Tahoma" w:hAnsi="Tahoma" w:cs="Tahoma"/>
          <w:spacing w:val="-1"/>
        </w:rPr>
        <w:t xml:space="preserve"> 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kw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14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-1"/>
        </w:rPr>
        <w:t xml:space="preserve"> u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dnieni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</w:rPr>
        <w:t>m;</w:t>
      </w:r>
    </w:p>
    <w:p w14:paraId="5795ABA5" w14:textId="77777777" w:rsidR="00FC13EB" w:rsidRDefault="00280ADA" w:rsidP="000E6590">
      <w:pPr>
        <w:pStyle w:val="Akapitzlist"/>
        <w:numPr>
          <w:ilvl w:val="1"/>
          <w:numId w:val="18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rd</w:t>
      </w:r>
      <w:r w:rsidRPr="00FC13EB">
        <w:rPr>
          <w:rFonts w:ascii="Tahoma" w:eastAsia="Tahoma" w:hAnsi="Tahoma" w:cs="Tahoma"/>
          <w:spacing w:val="1"/>
        </w:rPr>
        <w:t>z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ą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otę rozlicz</w:t>
      </w:r>
      <w:r w:rsidR="00C40B78" w:rsidRPr="00FC13EB">
        <w:rPr>
          <w:rFonts w:ascii="Tahoma" w:eastAsia="Tahoma" w:hAnsi="Tahoma" w:cs="Tahoma"/>
          <w:spacing w:val="1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go do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so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 w</w:t>
      </w:r>
      <w:r w:rsidRPr="00FC13EB">
        <w:rPr>
          <w:rFonts w:ascii="Tahoma" w:eastAsia="Tahoma" w:hAnsi="Tahoma" w:cs="Tahoma"/>
          <w:spacing w:val="16"/>
        </w:rPr>
        <w:t xml:space="preserve"> </w:t>
      </w:r>
      <w:r w:rsidRPr="00FC13EB">
        <w:rPr>
          <w:rFonts w:ascii="Tahoma" w:eastAsia="Tahoma" w:hAnsi="Tahoma" w:cs="Tahoma"/>
        </w:rPr>
        <w:t>podzi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 xml:space="preserve">le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a środki, o </w:t>
      </w:r>
      <w:r w:rsidRPr="00FC13EB">
        <w:rPr>
          <w:rFonts w:ascii="Tahoma" w:eastAsia="Tahoma" w:hAnsi="Tahoma" w:cs="Tahoma"/>
          <w:spacing w:val="1"/>
        </w:rPr>
        <w:t>k</w:t>
      </w:r>
      <w:r w:rsidRPr="00FC13EB">
        <w:rPr>
          <w:rFonts w:ascii="Tahoma" w:eastAsia="Tahoma" w:hAnsi="Tahoma" w:cs="Tahoma"/>
        </w:rPr>
        <w:t>tór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6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mo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</w:rPr>
        <w:t>a</w:t>
      </w:r>
      <w:r w:rsidR="00493D3F" w:rsidRPr="00FC13EB">
        <w:rPr>
          <w:rFonts w:ascii="Tahoma" w:eastAsia="Tahoma" w:hAnsi="Tahoma" w:cs="Tahoma"/>
        </w:rPr>
        <w:t xml:space="preserve"> </w:t>
      </w:r>
      <w:r w:rsidR="008652AC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</w:rPr>
        <w:t>§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="004507A7" w:rsidRPr="00FC13EB">
        <w:rPr>
          <w:rFonts w:ascii="Tahoma" w:eastAsia="Tahoma" w:hAnsi="Tahoma" w:cs="Tahoma"/>
        </w:rPr>
        <w:t>3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st.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="00BB129F" w:rsidRPr="00FC13EB">
        <w:rPr>
          <w:rFonts w:ascii="Tahoma" w:eastAsia="Tahoma" w:hAnsi="Tahoma" w:cs="Tahoma"/>
        </w:rPr>
        <w:t>2</w:t>
      </w:r>
      <w:r w:rsidR="004507A7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pkt</w:t>
      </w:r>
      <w:r w:rsidRPr="00FC13EB">
        <w:rPr>
          <w:rFonts w:ascii="Tahoma" w:eastAsia="Tahoma" w:hAnsi="Tahoma" w:cs="Tahoma"/>
          <w:spacing w:val="12"/>
        </w:rPr>
        <w:t xml:space="preserve"> </w:t>
      </w:r>
      <w:r w:rsidRPr="00FC13EB">
        <w:rPr>
          <w:rFonts w:ascii="Tahoma" w:eastAsia="Tahoma" w:hAnsi="Tahoma" w:cs="Tahoma"/>
        </w:rPr>
        <w:t>1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2"/>
        </w:rPr>
        <w:t xml:space="preserve"> </w:t>
      </w:r>
      <w:r w:rsidRPr="00FC13EB">
        <w:rPr>
          <w:rFonts w:ascii="Tahoma" w:eastAsia="Tahoma" w:hAnsi="Tahoma" w:cs="Tahoma"/>
        </w:rPr>
        <w:t>2</w:t>
      </w:r>
      <w:r w:rsidRPr="00FC13EB">
        <w:rPr>
          <w:rFonts w:ascii="Tahoma" w:eastAsia="Tahoma" w:hAnsi="Tahoma" w:cs="Tahoma"/>
          <w:spacing w:val="13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="00741A50" w:rsidRPr="00FC13EB">
        <w:rPr>
          <w:rFonts w:ascii="Tahoma" w:eastAsia="Tahoma" w:hAnsi="Tahoma" w:cs="Tahoma"/>
          <w:spacing w:val="9"/>
        </w:rPr>
        <w:t xml:space="preserve">kwotę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du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</w:t>
      </w:r>
      <w:r w:rsidR="00051F06" w:rsidRPr="00FC13EB">
        <w:rPr>
          <w:rFonts w:ascii="Tahoma" w:eastAsia="Tahoma" w:hAnsi="Tahoma" w:cs="Tahoma"/>
          <w:spacing w:val="2"/>
        </w:rPr>
        <w:t>o</w:t>
      </w:r>
      <w:r w:rsidR="00051F06" w:rsidRPr="001A21E8">
        <w:rPr>
          <w:rStyle w:val="Odwoanieprzypisudolnego"/>
          <w:rFonts w:ascii="Tahoma" w:eastAsia="Tahoma" w:hAnsi="Tahoma" w:cs="Tahoma"/>
          <w:spacing w:val="2"/>
        </w:rPr>
        <w:footnoteReference w:id="46"/>
      </w:r>
      <w:r w:rsidR="00741A50" w:rsidRPr="00FC13EB">
        <w:rPr>
          <w:rFonts w:ascii="Tahoma" w:eastAsia="Tahoma" w:hAnsi="Tahoma" w:cs="Tahoma"/>
          <w:spacing w:val="2"/>
        </w:rPr>
        <w:t xml:space="preserve"> -</w:t>
      </w:r>
      <w:r w:rsidRPr="00FC13EB">
        <w:rPr>
          <w:rFonts w:ascii="Tahoma" w:eastAsia="Tahoma" w:hAnsi="Tahoma" w:cs="Tahoma"/>
          <w:spacing w:val="2"/>
          <w:position w:val="9"/>
          <w:sz w:val="13"/>
          <w:szCs w:val="13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ka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="00741A50" w:rsidRPr="00FC13EB">
        <w:rPr>
          <w:rFonts w:ascii="Tahoma" w:eastAsia="Tahoma" w:hAnsi="Tahoma" w:cs="Tahoma"/>
          <w:spacing w:val="-1"/>
        </w:rPr>
        <w:t>e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2"/>
        </w:rPr>
        <w:t xml:space="preserve"> </w:t>
      </w:r>
      <w:r w:rsidRPr="00FC13EB">
        <w:rPr>
          <w:rFonts w:ascii="Tahoma" w:eastAsia="Tahoma" w:hAnsi="Tahoma" w:cs="Tahoma"/>
        </w:rPr>
        <w:t>po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sz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ia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2"/>
        </w:rPr>
        <w:t>ó</w:t>
      </w:r>
      <w:r w:rsidRPr="00FC13EB">
        <w:rPr>
          <w:rFonts w:ascii="Tahoma" w:eastAsia="Tahoma" w:hAnsi="Tahoma" w:cs="Tahoma"/>
        </w:rPr>
        <w:t>w rozlicz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12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io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ość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ek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;</w:t>
      </w:r>
    </w:p>
    <w:p w14:paraId="4F2D5C59" w14:textId="23E6B99A" w:rsidR="00942F4E" w:rsidRPr="00FC13EB" w:rsidRDefault="00280ADA" w:rsidP="000E6590">
      <w:pPr>
        <w:pStyle w:val="Akapitzlist"/>
        <w:numPr>
          <w:ilvl w:val="1"/>
          <w:numId w:val="18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otę</w:t>
      </w:r>
      <w:r w:rsidRPr="00FC13EB">
        <w:rPr>
          <w:rFonts w:ascii="Tahoma" w:eastAsia="Tahoma" w:hAnsi="Tahoma" w:cs="Tahoma"/>
          <w:spacing w:val="8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rd</w:t>
      </w:r>
      <w:r w:rsidRPr="00FC13EB">
        <w:rPr>
          <w:rFonts w:ascii="Tahoma" w:eastAsia="Tahoma" w:hAnsi="Tahoma" w:cs="Tahoma"/>
          <w:spacing w:val="1"/>
        </w:rPr>
        <w:t>z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3"/>
        </w:rPr>
        <w:t>ny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 xml:space="preserve">h </w:t>
      </w:r>
      <w:r w:rsidRPr="00FC13EB">
        <w:rPr>
          <w:rFonts w:ascii="Tahoma" w:eastAsia="Tahoma" w:hAnsi="Tahoma" w:cs="Tahoma"/>
          <w:spacing w:val="1"/>
        </w:rPr>
        <w:t>wy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ów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2"/>
        </w:rPr>
        <w:t>l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/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3"/>
        </w:rPr>
        <w:t>i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4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 xml:space="preserve">tóre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 st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ią</w:t>
      </w:r>
      <w:r w:rsidR="00795A40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pods</w:t>
      </w:r>
      <w:r w:rsidRPr="00FC13EB">
        <w:rPr>
          <w:rFonts w:ascii="Tahoma" w:eastAsia="Tahoma" w:hAnsi="Tahoma" w:cs="Tahoma"/>
          <w:spacing w:val="1"/>
        </w:rPr>
        <w:t>taw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ol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ne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1"/>
        </w:rPr>
        <w:t>t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4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szy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an</w:t>
      </w:r>
      <w:r w:rsidRPr="00FC13EB">
        <w:rPr>
          <w:rFonts w:ascii="Tahoma" w:eastAsia="Tahoma" w:hAnsi="Tahoma" w:cs="Tahoma"/>
        </w:rPr>
        <w:t>so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13"/>
        </w:rPr>
        <w:t xml:space="preserve"> </w:t>
      </w:r>
      <w:r w:rsidRPr="00FC13EB">
        <w:rPr>
          <w:rFonts w:ascii="Tahoma" w:eastAsia="Tahoma" w:hAnsi="Tahoma" w:cs="Tahoma"/>
          <w:spacing w:val="3"/>
        </w:rPr>
        <w:t>z</w:t>
      </w:r>
      <w:r w:rsidRPr="00FC13EB">
        <w:rPr>
          <w:rFonts w:ascii="Tahoma" w:eastAsia="Tahoma" w:hAnsi="Tahoma" w:cs="Tahoma"/>
        </w:rPr>
        <w:t>godnie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</w:rPr>
        <w:t xml:space="preserve">§ </w:t>
      </w:r>
      <w:r w:rsidRPr="00FC13EB">
        <w:rPr>
          <w:rFonts w:ascii="Tahoma" w:eastAsia="Tahoma" w:hAnsi="Tahoma" w:cs="Tahoma"/>
          <w:spacing w:val="-1"/>
        </w:rPr>
        <w:t>1</w:t>
      </w:r>
      <w:r w:rsidR="00744D39" w:rsidRPr="00FC13EB">
        <w:rPr>
          <w:rFonts w:ascii="Tahoma" w:eastAsia="Tahoma" w:hAnsi="Tahoma" w:cs="Tahoma"/>
          <w:spacing w:val="-1"/>
        </w:rPr>
        <w:t>1</w:t>
      </w:r>
      <w:r w:rsidRPr="00FC13EB">
        <w:rPr>
          <w:rFonts w:ascii="Tahoma" w:eastAsia="Tahoma" w:hAnsi="Tahoma" w:cs="Tahoma"/>
        </w:rPr>
        <w:t>.</w:t>
      </w:r>
    </w:p>
    <w:p w14:paraId="31452B4D" w14:textId="4E4043D0" w:rsidR="00E070BF" w:rsidRPr="001A21E8" w:rsidRDefault="00280ADA" w:rsidP="000E6590">
      <w:pPr>
        <w:pStyle w:val="Akapitzlist"/>
        <w:numPr>
          <w:ilvl w:val="0"/>
          <w:numId w:val="1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%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ć</w:t>
      </w:r>
      <w:r w:rsidR="00AB6A7C">
        <w:rPr>
          <w:rFonts w:ascii="Tahoma" w:eastAsia="Tahoma" w:hAnsi="Tahoma" w:cs="Tahoma"/>
        </w:rPr>
        <w:t xml:space="preserve">, składanym w terminie 30 dni kalendarzowych od dnia zakończenia realizacji projektu. </w:t>
      </w:r>
      <w:r w:rsidRPr="001A21E8">
        <w:rPr>
          <w:rFonts w:ascii="Tahoma" w:eastAsia="Tahoma" w:hAnsi="Tahoma" w:cs="Tahoma"/>
          <w:spacing w:val="1"/>
        </w:rPr>
        <w:t xml:space="preserve"> 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iż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</w:rPr>
        <w:t>y oszczędn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środk</w:t>
      </w:r>
      <w:r w:rsidRPr="001A21E8">
        <w:rPr>
          <w:rFonts w:ascii="Tahoma" w:eastAsia="Tahoma" w:hAnsi="Tahoma" w:cs="Tahoma"/>
          <w:spacing w:val="-1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ewy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orzy</w:t>
      </w:r>
      <w:r w:rsidRPr="001A21E8">
        <w:rPr>
          <w:rFonts w:ascii="Tahoma" w:eastAsia="Tahoma" w:hAnsi="Tahoma" w:cs="Tahoma"/>
          <w:spacing w:val="5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 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od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§ </w:t>
      </w:r>
      <w:r w:rsidRPr="001A21E8">
        <w:rPr>
          <w:rFonts w:ascii="Tahoma" w:eastAsia="Tahoma" w:hAnsi="Tahoma" w:cs="Tahoma"/>
          <w:spacing w:val="-1"/>
        </w:rPr>
        <w:t>1</w:t>
      </w:r>
      <w:r w:rsidR="00744D39" w:rsidRPr="001A21E8">
        <w:rPr>
          <w:rFonts w:ascii="Tahoma" w:eastAsia="Tahoma" w:hAnsi="Tahoma" w:cs="Tahoma"/>
          <w:spacing w:val="-1"/>
        </w:rPr>
        <w:t>5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459B000A" w14:textId="77777777" w:rsidR="00942F4E" w:rsidRPr="001A21E8" w:rsidRDefault="00280ADA" w:rsidP="000E6590">
      <w:pPr>
        <w:pStyle w:val="Akapitzlist"/>
        <w:numPr>
          <w:ilvl w:val="0"/>
          <w:numId w:val="1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się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żdy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k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="002E4A0D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</w:t>
      </w:r>
      <w:r w:rsidRPr="001A21E8">
        <w:rPr>
          <w:rFonts w:ascii="Tahoma" w:eastAsia="Tahoma" w:hAnsi="Tahoma" w:cs="Tahoma"/>
          <w:spacing w:val="1"/>
          <w:position w:val="-1"/>
        </w:rPr>
        <w:t>ze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zy</w:t>
      </w:r>
      <w:r w:rsidRPr="001A21E8">
        <w:rPr>
          <w:rFonts w:ascii="Tahoma" w:eastAsia="Tahoma" w:hAnsi="Tahoma" w:cs="Tahoma"/>
          <w:spacing w:val="-2"/>
          <w:position w:val="-1"/>
        </w:rPr>
        <w:t>w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3"/>
          <w:position w:val="-1"/>
        </w:rPr>
        <w:t>n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m</w:t>
      </w:r>
      <w:r w:rsidR="002E4A0D" w:rsidRPr="001A21E8">
        <w:rPr>
          <w:rFonts w:ascii="Tahoma" w:eastAsia="Tahoma" w:hAnsi="Tahoma" w:cs="Tahoma"/>
          <w:spacing w:val="-1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do</w:t>
      </w:r>
      <w:r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 xml:space="preserve">w </w:t>
      </w:r>
      <w:r w:rsidRPr="001A21E8">
        <w:rPr>
          <w:rFonts w:ascii="Tahoma" w:eastAsia="Tahoma" w:hAnsi="Tahoma" w:cs="Tahoma"/>
          <w:spacing w:val="1"/>
          <w:position w:val="-1"/>
        </w:rPr>
        <w:t>te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do</w:t>
      </w:r>
      <w:r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3</w:t>
      </w:r>
      <w:r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mi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2"/>
          <w:position w:val="-1"/>
        </w:rPr>
        <w:t>s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ę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od</w:t>
      </w:r>
      <w:r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dn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a</w:t>
      </w:r>
      <w:r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go</w:t>
      </w:r>
      <w:r w:rsidRPr="001A21E8">
        <w:rPr>
          <w:rFonts w:ascii="Tahoma" w:eastAsia="Tahoma" w:hAnsi="Tahoma" w:cs="Tahoma"/>
          <w:spacing w:val="-4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poniesi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="00051F06" w:rsidRPr="001A21E8">
        <w:rPr>
          <w:rFonts w:ascii="Tahoma" w:eastAsia="Tahoma" w:hAnsi="Tahoma" w:cs="Tahoma"/>
          <w:spacing w:val="6"/>
          <w:position w:val="-1"/>
        </w:rPr>
        <w:t>.</w:t>
      </w:r>
      <w:r w:rsidR="00051F06" w:rsidRPr="001A21E8">
        <w:rPr>
          <w:rStyle w:val="Odwoanieprzypisudolnego"/>
          <w:rFonts w:ascii="Tahoma" w:eastAsia="Tahoma" w:hAnsi="Tahoma" w:cs="Tahoma"/>
          <w:spacing w:val="6"/>
          <w:position w:val="-1"/>
        </w:rPr>
        <w:footnoteReference w:id="47"/>
      </w:r>
    </w:p>
    <w:p w14:paraId="665D5C04" w14:textId="77777777" w:rsidR="00567286" w:rsidRDefault="00567286" w:rsidP="00425912">
      <w:p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6A0043C" w14:textId="77777777" w:rsidR="00942F4E" w:rsidRPr="001A21E8" w:rsidRDefault="00280ADA" w:rsidP="00425912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13</w:t>
      </w:r>
      <w:r w:rsidRPr="001A21E8">
        <w:rPr>
          <w:rFonts w:ascii="Tahoma" w:eastAsia="Tahoma" w:hAnsi="Tahoma" w:cs="Tahoma"/>
          <w:w w:val="99"/>
        </w:rPr>
        <w:t>.</w:t>
      </w:r>
    </w:p>
    <w:p w14:paraId="63CF3229" w14:textId="77777777" w:rsidR="001A2F75" w:rsidRPr="001A21E8" w:rsidRDefault="00280ADA" w:rsidP="000E6590">
      <w:pPr>
        <w:pStyle w:val="Akapitzlist"/>
        <w:numPr>
          <w:ilvl w:val="0"/>
          <w:numId w:val="2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odó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zku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425912">
        <w:rPr>
          <w:rFonts w:ascii="Tahoma" w:eastAsia="Tahoma" w:hAnsi="Tahoma" w:cs="Tahoma"/>
        </w:rPr>
        <w:t>realizacją</w:t>
      </w:r>
      <w:r w:rsidR="003F58A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pro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k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.</w:t>
      </w:r>
    </w:p>
    <w:p w14:paraId="1EC429DC" w14:textId="624DA6E1" w:rsidR="00942F4E" w:rsidRPr="001A21E8" w:rsidRDefault="00280ADA" w:rsidP="000E6590">
      <w:pPr>
        <w:pStyle w:val="Akapitzlist"/>
        <w:numPr>
          <w:ilvl w:val="0"/>
          <w:numId w:val="1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gdy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do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2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i 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5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 zgod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="00741A50"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="00741A50"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4927A6"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="00AB6A7C" w:rsidRPr="001A21E8">
        <w:rPr>
          <w:rFonts w:ascii="Tahoma" w:eastAsia="Tahoma" w:hAnsi="Tahoma" w:cs="Tahoma"/>
          <w:spacing w:val="-1"/>
        </w:rPr>
        <w:t>1</w:t>
      </w:r>
      <w:r w:rsidR="00AB6A7C">
        <w:rPr>
          <w:rFonts w:ascii="Tahoma" w:eastAsia="Tahoma" w:hAnsi="Tahoma" w:cs="Tahoma"/>
          <w:spacing w:val="-1"/>
        </w:rPr>
        <w:t>5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. Od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są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i.</w:t>
      </w:r>
    </w:p>
    <w:p w14:paraId="6686A407" w14:textId="45E18B58" w:rsidR="00942F4E" w:rsidRPr="001A21E8" w:rsidRDefault="00280ADA" w:rsidP="000E6590">
      <w:pPr>
        <w:pStyle w:val="Akapitzlist"/>
        <w:numPr>
          <w:ilvl w:val="0"/>
          <w:numId w:val="1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rotu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doc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odu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4"/>
        </w:rPr>
        <w:t>n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iż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4927A6"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="00AB6A7C" w:rsidRPr="001A21E8">
        <w:rPr>
          <w:rFonts w:ascii="Tahoma" w:eastAsia="Tahoma" w:hAnsi="Tahoma" w:cs="Tahoma"/>
          <w:spacing w:val="-1"/>
          <w:w w:val="99"/>
        </w:rPr>
        <w:t>1</w:t>
      </w:r>
      <w:r w:rsidR="00AB6A7C">
        <w:rPr>
          <w:rFonts w:ascii="Tahoma" w:eastAsia="Tahoma" w:hAnsi="Tahoma" w:cs="Tahoma"/>
          <w:spacing w:val="-1"/>
          <w:w w:val="99"/>
        </w:rPr>
        <w:t>5</w:t>
      </w:r>
      <w:r w:rsidRPr="001A21E8">
        <w:rPr>
          <w:rFonts w:ascii="Tahoma" w:eastAsia="Tahoma" w:hAnsi="Tahoma" w:cs="Tahoma"/>
          <w:w w:val="99"/>
        </w:rPr>
        <w:t>.</w:t>
      </w:r>
    </w:p>
    <w:p w14:paraId="564F88D8" w14:textId="77777777" w:rsidR="00942F4E" w:rsidRPr="001A21E8" w:rsidRDefault="00280ADA" w:rsidP="000E6590">
      <w:pPr>
        <w:pStyle w:val="Akapitzlist"/>
        <w:numPr>
          <w:ilvl w:val="0"/>
          <w:numId w:val="1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1</w:t>
      </w:r>
      <w:r w:rsidRPr="001A21E8">
        <w:rPr>
          <w:rFonts w:ascii="Tahoma" w:eastAsia="Tahoma" w:hAnsi="Tahoma" w:cs="Tahoma"/>
        </w:rPr>
        <w:t>-3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sto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3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4927A6" w:rsidRPr="001A21E8">
        <w:rPr>
          <w:rFonts w:ascii="Tahoma" w:eastAsia="Tahoma" w:hAnsi="Tahoma" w:cs="Tahoma"/>
          <w:spacing w:val="1"/>
        </w:rPr>
        <w:t>5</w:t>
      </w:r>
      <w:r w:rsidRPr="001A21E8">
        <w:rPr>
          <w:rFonts w:ascii="Tahoma" w:eastAsia="Tahoma" w:hAnsi="Tahoma" w:cs="Tahoma"/>
        </w:rPr>
        <w:t>.</w:t>
      </w:r>
    </w:p>
    <w:p w14:paraId="44419A50" w14:textId="77777777" w:rsidR="00567286" w:rsidRDefault="00567286" w:rsidP="00425912">
      <w:p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3C9D2B8" w14:textId="77777777" w:rsidR="00942F4E" w:rsidRPr="001A21E8" w:rsidRDefault="00280ADA" w:rsidP="00425912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8652AC">
        <w:rPr>
          <w:rFonts w:ascii="Tahoma" w:eastAsia="Tahoma" w:hAnsi="Tahoma" w:cs="Tahoma"/>
        </w:rPr>
        <w:t xml:space="preserve"> </w:t>
      </w:r>
      <w:r w:rsidR="00E67406" w:rsidRPr="008652AC">
        <w:rPr>
          <w:rFonts w:ascii="Tahoma" w:eastAsia="Tahoma" w:hAnsi="Tahoma" w:cs="Tahoma"/>
        </w:rPr>
        <w:t>14</w:t>
      </w:r>
      <w:r w:rsidRPr="001A21E8">
        <w:rPr>
          <w:rFonts w:ascii="Tahoma" w:eastAsia="Tahoma" w:hAnsi="Tahoma" w:cs="Tahoma"/>
          <w:w w:val="99"/>
        </w:rPr>
        <w:t>.</w:t>
      </w:r>
    </w:p>
    <w:p w14:paraId="10A5A6A7" w14:textId="77777777" w:rsidR="00942F4E" w:rsidRPr="001A21E8" w:rsidRDefault="00280ADA" w:rsidP="000E6590">
      <w:pPr>
        <w:pStyle w:val="Akapitzlist"/>
        <w:numPr>
          <w:ilvl w:val="6"/>
          <w:numId w:val="19"/>
        </w:numPr>
        <w:tabs>
          <w:tab w:val="clear" w:pos="4680"/>
          <w:tab w:val="num" w:pos="426"/>
          <w:tab w:val="num" w:pos="4111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:</w:t>
      </w:r>
    </w:p>
    <w:p w14:paraId="3DF704EC" w14:textId="30EC9B05" w:rsidR="00942F4E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szcz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gól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</w:rPr>
        <w:t>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2"/>
        </w:rPr>
        <w:t>p</w:t>
      </w:r>
      <w:r w:rsidRPr="00FC13EB">
        <w:rPr>
          <w:rFonts w:ascii="Tahoma" w:eastAsia="Tahoma" w:hAnsi="Tahoma" w:cs="Tahoma"/>
        </w:rPr>
        <w:t>rz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dku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</w:rPr>
        <w:t>opóź</w:t>
      </w:r>
      <w:r w:rsidRPr="00FC13EB">
        <w:rPr>
          <w:rFonts w:ascii="Tahoma" w:eastAsia="Tahoma" w:hAnsi="Tahoma" w:cs="Tahoma"/>
          <w:spacing w:val="2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4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 xml:space="preserve">tu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j z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y B</w:t>
      </w:r>
      <w:r w:rsidRPr="00FC13EB">
        <w:rPr>
          <w:rFonts w:ascii="Tahoma" w:eastAsia="Tahoma" w:hAnsi="Tahoma" w:cs="Tahoma"/>
          <w:spacing w:val="1"/>
        </w:rPr>
        <w:t>ene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 xml:space="preserve">, w 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m opóźn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ń w s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iu</w:t>
      </w:r>
      <w:r w:rsidRPr="00FC13EB">
        <w:rPr>
          <w:rFonts w:ascii="Tahoma" w:eastAsia="Tahoma" w:hAnsi="Tahoma" w:cs="Tahoma"/>
          <w:spacing w:val="38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io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2"/>
        </w:rPr>
        <w:t>ó</w:t>
      </w:r>
      <w:r w:rsidRPr="00FC13EB">
        <w:rPr>
          <w:rFonts w:ascii="Tahoma" w:eastAsia="Tahoma" w:hAnsi="Tahoma" w:cs="Tahoma"/>
        </w:rPr>
        <w:t>w o p</w:t>
      </w:r>
      <w:r w:rsidRPr="00FC13EB">
        <w:rPr>
          <w:rFonts w:ascii="Tahoma" w:eastAsia="Tahoma" w:hAnsi="Tahoma" w:cs="Tahoma"/>
          <w:spacing w:val="1"/>
        </w:rPr>
        <w:t>ła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"/>
        </w:rPr>
        <w:t>ś</w:t>
      </w:r>
      <w:r w:rsidRPr="00FC13EB">
        <w:rPr>
          <w:rFonts w:ascii="Tahoma" w:eastAsia="Tahoma" w:hAnsi="Tahoma" w:cs="Tahoma"/>
        </w:rPr>
        <w:t>ć</w:t>
      </w:r>
      <w:r w:rsidR="00610491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w stos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  <w:spacing w:val="3"/>
        </w:rPr>
        <w:t>d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  <w:spacing w:val="1"/>
        </w:rPr>
        <w:t>te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ów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3"/>
        </w:rPr>
        <w:t>r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ew</w:t>
      </w:r>
      <w:r w:rsidRPr="00FC13EB">
        <w:rPr>
          <w:rFonts w:ascii="Tahoma" w:eastAsia="Tahoma" w:hAnsi="Tahoma" w:cs="Tahoma"/>
        </w:rPr>
        <w:t>idzi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3"/>
        </w:rPr>
        <w:t>ny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14"/>
        </w:rPr>
        <w:t xml:space="preserve"> </w:t>
      </w:r>
      <w:r w:rsidR="00D15C17" w:rsidRPr="00FC13EB">
        <w:rPr>
          <w:rFonts w:ascii="Tahoma" w:eastAsia="Tahoma" w:hAnsi="Tahoma" w:cs="Tahoma"/>
          <w:spacing w:val="-1"/>
        </w:rPr>
        <w:t>D</w:t>
      </w:r>
      <w:r w:rsidR="004523A2" w:rsidRPr="00FC13EB">
        <w:rPr>
          <w:rFonts w:ascii="Tahoma" w:eastAsia="Tahoma" w:hAnsi="Tahoma" w:cs="Tahoma"/>
          <w:spacing w:val="-1"/>
        </w:rPr>
        <w:t>ecyzją</w:t>
      </w:r>
      <w:r w:rsidR="00567286" w:rsidRPr="00FC13EB">
        <w:rPr>
          <w:rFonts w:ascii="Tahoma" w:eastAsia="Tahoma" w:hAnsi="Tahoma" w:cs="Tahoma"/>
        </w:rPr>
        <w:t>;</w:t>
      </w:r>
    </w:p>
    <w:p w14:paraId="4884AAAD" w14:textId="4EFF7231" w:rsidR="00942F4E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trud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troli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="00567286" w:rsidRPr="00FC13EB">
        <w:rPr>
          <w:rFonts w:ascii="Tahoma" w:eastAsia="Tahoma" w:hAnsi="Tahoma" w:cs="Tahoma"/>
        </w:rPr>
        <w:t>;</w:t>
      </w:r>
    </w:p>
    <w:p w14:paraId="249479A1" w14:textId="3502E480" w:rsidR="00942F4E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1"/>
        </w:rPr>
        <w:t>ku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14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tu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zgodnie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mi</w:t>
      </w:r>
      <w:r w:rsidRPr="00FC13EB">
        <w:rPr>
          <w:rFonts w:ascii="Tahoma" w:eastAsia="Tahoma" w:hAnsi="Tahoma" w:cs="Tahoma"/>
          <w:spacing w:val="-15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sz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="00D15C17" w:rsidRPr="00FC13EB">
        <w:rPr>
          <w:rFonts w:ascii="Tahoma" w:eastAsia="Tahoma" w:hAnsi="Tahoma" w:cs="Tahoma"/>
          <w:spacing w:val="-1"/>
        </w:rPr>
        <w:t>D</w:t>
      </w:r>
      <w:r w:rsidR="004523A2" w:rsidRPr="00FC13EB">
        <w:rPr>
          <w:rFonts w:ascii="Tahoma" w:eastAsia="Tahoma" w:hAnsi="Tahoma" w:cs="Tahoma"/>
          <w:spacing w:val="-1"/>
        </w:rPr>
        <w:t>ecyzji</w:t>
      </w:r>
      <w:r w:rsidR="00567286" w:rsidRPr="00FC13EB">
        <w:rPr>
          <w:rFonts w:ascii="Tahoma" w:eastAsia="Tahoma" w:hAnsi="Tahoma" w:cs="Tahoma"/>
        </w:rPr>
        <w:t>;</w:t>
      </w:r>
    </w:p>
    <w:p w14:paraId="6F0AD39A" w14:textId="68FB966C" w:rsidR="00942F4E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iosek</w:t>
      </w:r>
      <w:r w:rsidRPr="00FC13EB">
        <w:rPr>
          <w:rFonts w:ascii="Tahoma" w:eastAsia="Tahoma" w:hAnsi="Tahoma" w:cs="Tahoma"/>
          <w:spacing w:val="-5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="00567286" w:rsidRPr="00FC13EB">
        <w:rPr>
          <w:rFonts w:ascii="Tahoma" w:eastAsia="Tahoma" w:hAnsi="Tahoma" w:cs="Tahoma"/>
        </w:rPr>
        <w:t>;</w:t>
      </w:r>
    </w:p>
    <w:p w14:paraId="0D64AB0B" w14:textId="0EA45E3B" w:rsidR="00942F4E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rd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10"/>
        </w:rPr>
        <w:t xml:space="preserve"> </w:t>
      </w:r>
      <w:r w:rsidR="00187603" w:rsidRPr="00FC13EB">
        <w:rPr>
          <w:rFonts w:ascii="Tahoma" w:eastAsia="Tahoma" w:hAnsi="Tahoma" w:cs="Tahoma"/>
        </w:rPr>
        <w:t>wszelkich</w:t>
      </w:r>
      <w:r w:rsidR="00187603" w:rsidRPr="00FC13EB">
        <w:rPr>
          <w:rFonts w:ascii="Tahoma" w:eastAsia="Tahoma" w:hAnsi="Tahoma" w:cs="Tahoma"/>
          <w:spacing w:val="-10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3"/>
        </w:rPr>
        <w:t>o</w:t>
      </w:r>
      <w:r w:rsidRPr="00FC13EB">
        <w:rPr>
          <w:rFonts w:ascii="Tahoma" w:eastAsia="Tahoma" w:hAnsi="Tahoma" w:cs="Tahoma"/>
        </w:rPr>
        <w:t>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5"/>
        </w:rPr>
        <w:t xml:space="preserve"> </w:t>
      </w:r>
      <w:r w:rsidRPr="00FC13EB">
        <w:rPr>
          <w:rFonts w:ascii="Tahoma" w:eastAsia="Tahoma" w:hAnsi="Tahoma" w:cs="Tahoma"/>
        </w:rPr>
        <w:t xml:space="preserve">w </w:t>
      </w:r>
      <w:r w:rsidRPr="00FC13EB">
        <w:rPr>
          <w:rFonts w:ascii="Tahoma" w:eastAsia="Tahoma" w:hAnsi="Tahoma" w:cs="Tahoma"/>
          <w:spacing w:val="1"/>
        </w:rPr>
        <w:t>t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kc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</w:rPr>
        <w:t>pro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tu.</w:t>
      </w:r>
    </w:p>
    <w:p w14:paraId="6A026E48" w14:textId="77777777" w:rsidR="00942F4E" w:rsidRPr="00D052A5" w:rsidRDefault="00280ADA" w:rsidP="000E6590">
      <w:pPr>
        <w:pStyle w:val="Akapitzlist"/>
        <w:numPr>
          <w:ilvl w:val="6"/>
          <w:numId w:val="19"/>
        </w:numPr>
        <w:tabs>
          <w:tab w:val="clear" w:pos="468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52A5">
        <w:rPr>
          <w:rFonts w:ascii="Tahoma" w:eastAsia="Tahoma" w:hAnsi="Tahoma" w:cs="Tahoma"/>
          <w:spacing w:val="-6"/>
        </w:rPr>
        <w:t>Z</w:t>
      </w:r>
      <w:r w:rsidRPr="00D052A5">
        <w:rPr>
          <w:rFonts w:ascii="Tahoma" w:eastAsia="Tahoma" w:hAnsi="Tahoma" w:cs="Tahoma"/>
          <w:spacing w:val="1"/>
        </w:rPr>
        <w:t>aw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</w:rPr>
        <w:t>sz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ie</w:t>
      </w:r>
      <w:r w:rsidRPr="00D052A5">
        <w:rPr>
          <w:rFonts w:ascii="Tahoma" w:eastAsia="Tahoma" w:hAnsi="Tahoma" w:cs="Tahoma"/>
          <w:spacing w:val="34"/>
        </w:rPr>
        <w:t xml:space="preserve"> </w:t>
      </w:r>
      <w:r w:rsidRPr="00D052A5">
        <w:rPr>
          <w:rFonts w:ascii="Tahoma" w:eastAsia="Tahoma" w:hAnsi="Tahoma" w:cs="Tahoma"/>
        </w:rPr>
        <w:t>t</w:t>
      </w:r>
      <w:r w:rsidRPr="00D052A5">
        <w:rPr>
          <w:rFonts w:ascii="Tahoma" w:eastAsia="Tahoma" w:hAnsi="Tahoma" w:cs="Tahoma"/>
          <w:spacing w:val="-2"/>
        </w:rPr>
        <w:t>r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sz</w:t>
      </w:r>
      <w:r w:rsidRPr="00D052A5">
        <w:rPr>
          <w:rFonts w:ascii="Tahoma" w:eastAsia="Tahoma" w:hAnsi="Tahoma" w:cs="Tahoma"/>
          <w:spacing w:val="38"/>
        </w:rPr>
        <w:t xml:space="preserve"> </w:t>
      </w:r>
      <w:r w:rsidRPr="00D052A5">
        <w:rPr>
          <w:rFonts w:ascii="Tahoma" w:eastAsia="Tahoma" w:hAnsi="Tahoma" w:cs="Tahoma"/>
        </w:rPr>
        <w:t>do</w:t>
      </w:r>
      <w:r w:rsidRPr="00D052A5">
        <w:rPr>
          <w:rFonts w:ascii="Tahoma" w:eastAsia="Tahoma" w:hAnsi="Tahoma" w:cs="Tahoma"/>
          <w:spacing w:val="-1"/>
        </w:rPr>
        <w:t>f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  <w:spacing w:val="1"/>
        </w:rPr>
        <w:t>an</w:t>
      </w:r>
      <w:r w:rsidRPr="00D052A5">
        <w:rPr>
          <w:rFonts w:ascii="Tahoma" w:eastAsia="Tahoma" w:hAnsi="Tahoma" w:cs="Tahoma"/>
        </w:rPr>
        <w:t>so</w:t>
      </w:r>
      <w:r w:rsidRPr="00D052A5">
        <w:rPr>
          <w:rFonts w:ascii="Tahoma" w:eastAsia="Tahoma" w:hAnsi="Tahoma" w:cs="Tahoma"/>
          <w:spacing w:val="-2"/>
        </w:rPr>
        <w:t>w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3"/>
        </w:rPr>
        <w:t>a</w:t>
      </w:r>
      <w:r w:rsidRPr="00D052A5">
        <w:rPr>
          <w:rFonts w:ascii="Tahoma" w:eastAsia="Tahoma" w:hAnsi="Tahoma" w:cs="Tahoma"/>
        </w:rPr>
        <w:t>,</w:t>
      </w:r>
      <w:r w:rsidRPr="00D052A5">
        <w:rPr>
          <w:rFonts w:ascii="Tahoma" w:eastAsia="Tahoma" w:hAnsi="Tahoma" w:cs="Tahoma"/>
          <w:spacing w:val="28"/>
        </w:rPr>
        <w:t xml:space="preserve"> </w:t>
      </w:r>
      <w:r w:rsidRPr="00D052A5">
        <w:rPr>
          <w:rFonts w:ascii="Tahoma" w:eastAsia="Tahoma" w:hAnsi="Tahoma" w:cs="Tahoma"/>
        </w:rPr>
        <w:t>o</w:t>
      </w:r>
      <w:r w:rsidRPr="00D052A5">
        <w:rPr>
          <w:rFonts w:ascii="Tahoma" w:eastAsia="Tahoma" w:hAnsi="Tahoma" w:cs="Tahoma"/>
          <w:spacing w:val="41"/>
        </w:rPr>
        <w:t xml:space="preserve"> </w:t>
      </w:r>
      <w:r w:rsidRPr="00D052A5">
        <w:rPr>
          <w:rFonts w:ascii="Tahoma" w:eastAsia="Tahoma" w:hAnsi="Tahoma" w:cs="Tahoma"/>
          <w:spacing w:val="-1"/>
        </w:rPr>
        <w:t>k</w:t>
      </w:r>
      <w:r w:rsidRPr="00D052A5">
        <w:rPr>
          <w:rFonts w:ascii="Tahoma" w:eastAsia="Tahoma" w:hAnsi="Tahoma" w:cs="Tahoma"/>
        </w:rPr>
        <w:t>tó</w:t>
      </w:r>
      <w:r w:rsidRPr="00D052A5">
        <w:rPr>
          <w:rFonts w:ascii="Tahoma" w:eastAsia="Tahoma" w:hAnsi="Tahoma" w:cs="Tahoma"/>
          <w:spacing w:val="2"/>
        </w:rPr>
        <w:t>r</w:t>
      </w:r>
      <w:r w:rsidRPr="00D052A5">
        <w:rPr>
          <w:rFonts w:ascii="Tahoma" w:eastAsia="Tahoma" w:hAnsi="Tahoma" w:cs="Tahoma"/>
          <w:spacing w:val="-2"/>
        </w:rPr>
        <w:t>y</w:t>
      </w:r>
      <w:r w:rsidRPr="00D052A5">
        <w:rPr>
          <w:rFonts w:ascii="Tahoma" w:eastAsia="Tahoma" w:hAnsi="Tahoma" w:cs="Tahoma"/>
          <w:spacing w:val="2"/>
        </w:rPr>
        <w:t>c</w:t>
      </w:r>
      <w:r w:rsidRPr="00D052A5">
        <w:rPr>
          <w:rFonts w:ascii="Tahoma" w:eastAsia="Tahoma" w:hAnsi="Tahoma" w:cs="Tahoma"/>
        </w:rPr>
        <w:t>h</w:t>
      </w:r>
      <w:r w:rsidRPr="00D052A5">
        <w:rPr>
          <w:rFonts w:ascii="Tahoma" w:eastAsia="Tahoma" w:hAnsi="Tahoma" w:cs="Tahoma"/>
          <w:spacing w:val="36"/>
        </w:rPr>
        <w:t xml:space="preserve"> </w:t>
      </w:r>
      <w:r w:rsidRPr="00D052A5">
        <w:rPr>
          <w:rFonts w:ascii="Tahoma" w:eastAsia="Tahoma" w:hAnsi="Tahoma" w:cs="Tahoma"/>
        </w:rPr>
        <w:t>mo</w:t>
      </w:r>
      <w:r w:rsidRPr="00D052A5">
        <w:rPr>
          <w:rFonts w:ascii="Tahoma" w:eastAsia="Tahoma" w:hAnsi="Tahoma" w:cs="Tahoma"/>
          <w:spacing w:val="-2"/>
        </w:rPr>
        <w:t>w</w:t>
      </w:r>
      <w:r w:rsidRPr="00D052A5">
        <w:rPr>
          <w:rFonts w:ascii="Tahoma" w:eastAsia="Tahoma" w:hAnsi="Tahoma" w:cs="Tahoma"/>
        </w:rPr>
        <w:t>a</w:t>
      </w:r>
      <w:r w:rsidRPr="00D052A5">
        <w:rPr>
          <w:rFonts w:ascii="Tahoma" w:eastAsia="Tahoma" w:hAnsi="Tahoma" w:cs="Tahoma"/>
          <w:spacing w:val="41"/>
        </w:rPr>
        <w:t xml:space="preserve"> </w:t>
      </w:r>
      <w:r w:rsidRPr="00D052A5">
        <w:rPr>
          <w:rFonts w:ascii="Tahoma" w:eastAsia="Tahoma" w:hAnsi="Tahoma" w:cs="Tahoma"/>
        </w:rPr>
        <w:t>w</w:t>
      </w:r>
      <w:r w:rsidRPr="00D052A5">
        <w:rPr>
          <w:rFonts w:ascii="Tahoma" w:eastAsia="Tahoma" w:hAnsi="Tahoma" w:cs="Tahoma"/>
          <w:spacing w:val="42"/>
        </w:rPr>
        <w:t xml:space="preserve"> </w:t>
      </w:r>
      <w:r w:rsidRPr="00D052A5">
        <w:rPr>
          <w:rFonts w:ascii="Tahoma" w:eastAsia="Tahoma" w:hAnsi="Tahoma" w:cs="Tahoma"/>
          <w:spacing w:val="-1"/>
        </w:rPr>
        <w:t>u</w:t>
      </w:r>
      <w:r w:rsidRPr="00D052A5">
        <w:rPr>
          <w:rFonts w:ascii="Tahoma" w:eastAsia="Tahoma" w:hAnsi="Tahoma" w:cs="Tahoma"/>
        </w:rPr>
        <w:t>st.</w:t>
      </w:r>
      <w:r w:rsidRPr="00D052A5">
        <w:rPr>
          <w:rFonts w:ascii="Tahoma" w:eastAsia="Tahoma" w:hAnsi="Tahoma" w:cs="Tahoma"/>
          <w:spacing w:val="39"/>
        </w:rPr>
        <w:t xml:space="preserve"> </w:t>
      </w:r>
      <w:r w:rsidRPr="00D052A5">
        <w:rPr>
          <w:rFonts w:ascii="Tahoma" w:eastAsia="Tahoma" w:hAnsi="Tahoma" w:cs="Tahoma"/>
        </w:rPr>
        <w:t>1</w:t>
      </w:r>
      <w:r w:rsidRPr="00D052A5">
        <w:rPr>
          <w:rFonts w:ascii="Tahoma" w:eastAsia="Tahoma" w:hAnsi="Tahoma" w:cs="Tahoma"/>
          <w:spacing w:val="41"/>
        </w:rPr>
        <w:t xml:space="preserve"> 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  <w:spacing w:val="-1"/>
        </w:rPr>
        <w:t>j</w:t>
      </w:r>
      <w:r w:rsidRPr="00D052A5">
        <w:rPr>
          <w:rFonts w:ascii="Tahoma" w:eastAsia="Tahoma" w:hAnsi="Tahoma" w:cs="Tahoma"/>
        </w:rPr>
        <w:t>sz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</w:rPr>
        <w:t>go</w:t>
      </w:r>
      <w:r w:rsidRPr="00D052A5">
        <w:rPr>
          <w:rFonts w:ascii="Tahoma" w:eastAsia="Tahoma" w:hAnsi="Tahoma" w:cs="Tahoma"/>
          <w:spacing w:val="34"/>
        </w:rPr>
        <w:t xml:space="preserve"> </w:t>
      </w:r>
      <w:r w:rsidRPr="00D052A5">
        <w:rPr>
          <w:rFonts w:ascii="Tahoma" w:eastAsia="Tahoma" w:hAnsi="Tahoma" w:cs="Tahoma"/>
        </w:rPr>
        <w:t>p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  <w:spacing w:val="-2"/>
        </w:rPr>
        <w:t>r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</w:rPr>
        <w:t>g</w:t>
      </w:r>
      <w:r w:rsidRPr="00D052A5">
        <w:rPr>
          <w:rFonts w:ascii="Tahoma" w:eastAsia="Tahoma" w:hAnsi="Tahoma" w:cs="Tahoma"/>
          <w:spacing w:val="-2"/>
        </w:rPr>
        <w:t>r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  <w:spacing w:val="-3"/>
        </w:rPr>
        <w:t>f</w:t>
      </w:r>
      <w:r w:rsidRPr="00D052A5">
        <w:rPr>
          <w:rFonts w:ascii="Tahoma" w:eastAsia="Tahoma" w:hAnsi="Tahoma" w:cs="Tahoma"/>
          <w:spacing w:val="-1"/>
        </w:rPr>
        <w:t>u</w:t>
      </w:r>
      <w:r w:rsidRPr="00D052A5">
        <w:rPr>
          <w:rFonts w:ascii="Tahoma" w:eastAsia="Tahoma" w:hAnsi="Tahoma" w:cs="Tahoma"/>
        </w:rPr>
        <w:t>,</w:t>
      </w:r>
      <w:r w:rsidRPr="00D052A5">
        <w:rPr>
          <w:rFonts w:ascii="Tahoma" w:eastAsia="Tahoma" w:hAnsi="Tahoma" w:cs="Tahoma"/>
          <w:spacing w:val="33"/>
        </w:rPr>
        <w:t xml:space="preserve"> </w:t>
      </w:r>
      <w:r w:rsidRPr="00D052A5">
        <w:rPr>
          <w:rFonts w:ascii="Tahoma" w:eastAsia="Tahoma" w:hAnsi="Tahoma" w:cs="Tahoma"/>
        </w:rPr>
        <w:t>następuje</w:t>
      </w:r>
      <w:r w:rsidR="00D052A5">
        <w:rPr>
          <w:rFonts w:ascii="Tahoma" w:eastAsia="Tahoma" w:hAnsi="Tahoma" w:cs="Tahoma"/>
        </w:rPr>
        <w:t xml:space="preserve"> </w:t>
      </w:r>
      <w:r w:rsidRPr="00D052A5">
        <w:rPr>
          <w:rFonts w:ascii="Tahoma" w:eastAsia="Tahoma" w:hAnsi="Tahoma" w:cs="Tahoma"/>
          <w:spacing w:val="1"/>
        </w:rPr>
        <w:t>w</w:t>
      </w:r>
      <w:r w:rsidRPr="00D052A5">
        <w:rPr>
          <w:rFonts w:ascii="Tahoma" w:eastAsia="Tahoma" w:hAnsi="Tahoma" w:cs="Tahoma"/>
          <w:spacing w:val="-2"/>
        </w:rPr>
        <w:t>r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</w:rPr>
        <w:t>z</w:t>
      </w:r>
      <w:r w:rsidRPr="00D052A5">
        <w:rPr>
          <w:rFonts w:ascii="Tahoma" w:eastAsia="Tahoma" w:hAnsi="Tahoma" w:cs="Tahoma"/>
          <w:spacing w:val="-3"/>
        </w:rPr>
        <w:t xml:space="preserve"> </w:t>
      </w:r>
      <w:r w:rsidRPr="00D052A5">
        <w:rPr>
          <w:rFonts w:ascii="Tahoma" w:eastAsia="Tahoma" w:hAnsi="Tahoma" w:cs="Tahoma"/>
        </w:rPr>
        <w:t>z</w:t>
      </w:r>
      <w:r w:rsidRPr="00D052A5">
        <w:rPr>
          <w:rFonts w:ascii="Tahoma" w:eastAsia="Tahoma" w:hAnsi="Tahoma" w:cs="Tahoma"/>
          <w:spacing w:val="-1"/>
        </w:rPr>
        <w:t xml:space="preserve"> </w:t>
      </w:r>
      <w:r w:rsidRPr="00D052A5">
        <w:rPr>
          <w:rFonts w:ascii="Tahoma" w:eastAsia="Tahoma" w:hAnsi="Tahoma" w:cs="Tahoma"/>
        </w:rPr>
        <w:t>pis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</w:rPr>
        <w:t>m</w:t>
      </w:r>
      <w:r w:rsidRPr="00D052A5">
        <w:rPr>
          <w:rFonts w:ascii="Tahoma" w:eastAsia="Tahoma" w:hAnsi="Tahoma" w:cs="Tahoma"/>
          <w:spacing w:val="-3"/>
        </w:rPr>
        <w:t>n</w:t>
      </w:r>
      <w:r w:rsidRPr="00D052A5">
        <w:rPr>
          <w:rFonts w:ascii="Tahoma" w:eastAsia="Tahoma" w:hAnsi="Tahoma" w:cs="Tahoma"/>
          <w:spacing w:val="-1"/>
        </w:rPr>
        <w:t>y</w:t>
      </w:r>
      <w:r w:rsidRPr="00D052A5">
        <w:rPr>
          <w:rFonts w:ascii="Tahoma" w:eastAsia="Tahoma" w:hAnsi="Tahoma" w:cs="Tahoma"/>
        </w:rPr>
        <w:t>m</w:t>
      </w:r>
      <w:r w:rsidRPr="00D052A5">
        <w:rPr>
          <w:rFonts w:ascii="Tahoma" w:eastAsia="Tahoma" w:hAnsi="Tahoma" w:cs="Tahoma"/>
          <w:spacing w:val="-9"/>
        </w:rPr>
        <w:t xml:space="preserve"> </w:t>
      </w:r>
      <w:r w:rsidRPr="00D052A5">
        <w:rPr>
          <w:rFonts w:ascii="Tahoma" w:eastAsia="Tahoma" w:hAnsi="Tahoma" w:cs="Tahoma"/>
        </w:rPr>
        <w:t>po</w:t>
      </w:r>
      <w:r w:rsidRPr="00D052A5">
        <w:rPr>
          <w:rFonts w:ascii="Tahoma" w:eastAsia="Tahoma" w:hAnsi="Tahoma" w:cs="Tahoma"/>
          <w:spacing w:val="3"/>
        </w:rPr>
        <w:t>i</w:t>
      </w:r>
      <w:r w:rsidRPr="00D052A5">
        <w:rPr>
          <w:rFonts w:ascii="Tahoma" w:eastAsia="Tahoma" w:hAnsi="Tahoma" w:cs="Tahoma"/>
          <w:spacing w:val="-1"/>
        </w:rPr>
        <w:t>nf</w:t>
      </w:r>
      <w:r w:rsidRPr="00D052A5">
        <w:rPr>
          <w:rFonts w:ascii="Tahoma" w:eastAsia="Tahoma" w:hAnsi="Tahoma" w:cs="Tahoma"/>
        </w:rPr>
        <w:t>or</w:t>
      </w:r>
      <w:r w:rsidRPr="00D052A5">
        <w:rPr>
          <w:rFonts w:ascii="Tahoma" w:eastAsia="Tahoma" w:hAnsi="Tahoma" w:cs="Tahoma"/>
          <w:spacing w:val="3"/>
        </w:rPr>
        <w:t>m</w:t>
      </w:r>
      <w:r w:rsidRPr="00D052A5">
        <w:rPr>
          <w:rFonts w:ascii="Tahoma" w:eastAsia="Tahoma" w:hAnsi="Tahoma" w:cs="Tahoma"/>
        </w:rPr>
        <w:t>o</w:t>
      </w:r>
      <w:r w:rsidRPr="00D052A5">
        <w:rPr>
          <w:rFonts w:ascii="Tahoma" w:eastAsia="Tahoma" w:hAnsi="Tahoma" w:cs="Tahoma"/>
          <w:spacing w:val="-2"/>
        </w:rPr>
        <w:t>w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</w:rPr>
        <w:t>m</w:t>
      </w:r>
      <w:r w:rsidRPr="00D052A5">
        <w:rPr>
          <w:rFonts w:ascii="Tahoma" w:eastAsia="Tahoma" w:hAnsi="Tahoma" w:cs="Tahoma"/>
          <w:spacing w:val="-13"/>
        </w:rPr>
        <w:t xml:space="preserve"> </w:t>
      </w:r>
      <w:r w:rsidRPr="00D052A5">
        <w:rPr>
          <w:rFonts w:ascii="Tahoma" w:eastAsia="Tahoma" w:hAnsi="Tahoma" w:cs="Tahoma"/>
        </w:rPr>
        <w:t>B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  <w:spacing w:val="3"/>
        </w:rPr>
        <w:t>e</w:t>
      </w:r>
      <w:r w:rsidRPr="00D052A5">
        <w:rPr>
          <w:rFonts w:ascii="Tahoma" w:eastAsia="Tahoma" w:hAnsi="Tahoma" w:cs="Tahoma"/>
          <w:spacing w:val="-1"/>
        </w:rPr>
        <w:t>f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2"/>
        </w:rPr>
        <w:t>c</w:t>
      </w:r>
      <w:r w:rsidRPr="00D052A5">
        <w:rPr>
          <w:rFonts w:ascii="Tahoma" w:eastAsia="Tahoma" w:hAnsi="Tahoma" w:cs="Tahoma"/>
        </w:rPr>
        <w:t>j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ta</w:t>
      </w:r>
      <w:r w:rsidRPr="00D052A5">
        <w:rPr>
          <w:rFonts w:ascii="Tahoma" w:eastAsia="Tahoma" w:hAnsi="Tahoma" w:cs="Tahoma"/>
          <w:spacing w:val="-10"/>
        </w:rPr>
        <w:t xml:space="preserve"> </w:t>
      </w:r>
      <w:r w:rsidRPr="00D052A5">
        <w:rPr>
          <w:rFonts w:ascii="Tahoma" w:eastAsia="Tahoma" w:hAnsi="Tahoma" w:cs="Tahoma"/>
        </w:rPr>
        <w:t>o</w:t>
      </w:r>
      <w:r w:rsidRPr="00D052A5">
        <w:rPr>
          <w:rFonts w:ascii="Tahoma" w:eastAsia="Tahoma" w:hAnsi="Tahoma" w:cs="Tahoma"/>
          <w:spacing w:val="-1"/>
        </w:rPr>
        <w:t xml:space="preserve"> </w:t>
      </w:r>
      <w:r w:rsidRPr="00D052A5">
        <w:rPr>
          <w:rFonts w:ascii="Tahoma" w:eastAsia="Tahoma" w:hAnsi="Tahoma" w:cs="Tahoma"/>
        </w:rPr>
        <w:t>pr</w:t>
      </w:r>
      <w:r w:rsidRPr="00D052A5">
        <w:rPr>
          <w:rFonts w:ascii="Tahoma" w:eastAsia="Tahoma" w:hAnsi="Tahoma" w:cs="Tahoma"/>
          <w:spacing w:val="3"/>
        </w:rPr>
        <w:t>z</w:t>
      </w:r>
      <w:r w:rsidRPr="00D052A5">
        <w:rPr>
          <w:rFonts w:ascii="Tahoma" w:eastAsia="Tahoma" w:hAnsi="Tahoma" w:cs="Tahoma"/>
          <w:spacing w:val="-3"/>
        </w:rPr>
        <w:t>y</w:t>
      </w:r>
      <w:r w:rsidRPr="00D052A5">
        <w:rPr>
          <w:rFonts w:ascii="Tahoma" w:eastAsia="Tahoma" w:hAnsi="Tahoma" w:cs="Tahoma"/>
          <w:spacing w:val="-1"/>
        </w:rPr>
        <w:t>c</w:t>
      </w:r>
      <w:r w:rsidRPr="00D052A5">
        <w:rPr>
          <w:rFonts w:ascii="Tahoma" w:eastAsia="Tahoma" w:hAnsi="Tahoma" w:cs="Tahoma"/>
          <w:spacing w:val="3"/>
        </w:rPr>
        <w:t>z</w:t>
      </w:r>
      <w:r w:rsidRPr="00D052A5">
        <w:rPr>
          <w:rFonts w:ascii="Tahoma" w:eastAsia="Tahoma" w:hAnsi="Tahoma" w:cs="Tahoma"/>
          <w:spacing w:val="-1"/>
        </w:rPr>
        <w:t>yn</w:t>
      </w:r>
      <w:r w:rsidRPr="00D052A5">
        <w:rPr>
          <w:rFonts w:ascii="Tahoma" w:eastAsia="Tahoma" w:hAnsi="Tahoma" w:cs="Tahoma"/>
          <w:spacing w:val="3"/>
        </w:rPr>
        <w:t>a</w:t>
      </w:r>
      <w:r w:rsidRPr="00D052A5">
        <w:rPr>
          <w:rFonts w:ascii="Tahoma" w:eastAsia="Tahoma" w:hAnsi="Tahoma" w:cs="Tahoma"/>
          <w:spacing w:val="-1"/>
        </w:rPr>
        <w:t>c</w:t>
      </w:r>
      <w:r w:rsidRPr="00D052A5">
        <w:rPr>
          <w:rFonts w:ascii="Tahoma" w:eastAsia="Tahoma" w:hAnsi="Tahoma" w:cs="Tahoma"/>
        </w:rPr>
        <w:t>h</w:t>
      </w:r>
      <w:r w:rsidRPr="00D052A5">
        <w:rPr>
          <w:rFonts w:ascii="Tahoma" w:eastAsia="Tahoma" w:hAnsi="Tahoma" w:cs="Tahoma"/>
          <w:spacing w:val="-12"/>
        </w:rPr>
        <w:t xml:space="preserve"> </w:t>
      </w:r>
      <w:r w:rsidRPr="00D052A5">
        <w:rPr>
          <w:rFonts w:ascii="Tahoma" w:eastAsia="Tahoma" w:hAnsi="Tahoma" w:cs="Tahoma"/>
        </w:rPr>
        <w:t>z</w:t>
      </w:r>
      <w:r w:rsidRPr="00D052A5">
        <w:rPr>
          <w:rFonts w:ascii="Tahoma" w:eastAsia="Tahoma" w:hAnsi="Tahoma" w:cs="Tahoma"/>
          <w:spacing w:val="1"/>
        </w:rPr>
        <w:t>aw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</w:rPr>
        <w:t>sz</w:t>
      </w:r>
      <w:r w:rsidRPr="00D052A5">
        <w:rPr>
          <w:rFonts w:ascii="Tahoma" w:eastAsia="Tahoma" w:hAnsi="Tahoma" w:cs="Tahoma"/>
          <w:spacing w:val="1"/>
        </w:rPr>
        <w:t>e</w:t>
      </w:r>
      <w:r w:rsidRPr="00D052A5">
        <w:rPr>
          <w:rFonts w:ascii="Tahoma" w:eastAsia="Tahoma" w:hAnsi="Tahoma" w:cs="Tahoma"/>
          <w:spacing w:val="-1"/>
        </w:rPr>
        <w:t>n</w:t>
      </w:r>
      <w:r w:rsidRPr="00D052A5">
        <w:rPr>
          <w:rFonts w:ascii="Tahoma" w:eastAsia="Tahoma" w:hAnsi="Tahoma" w:cs="Tahoma"/>
        </w:rPr>
        <w:t>i</w:t>
      </w:r>
      <w:r w:rsidRPr="00D052A5">
        <w:rPr>
          <w:rFonts w:ascii="Tahoma" w:eastAsia="Tahoma" w:hAnsi="Tahoma" w:cs="Tahoma"/>
          <w:spacing w:val="1"/>
        </w:rPr>
        <w:t>a</w:t>
      </w:r>
      <w:r w:rsidRPr="00D052A5">
        <w:rPr>
          <w:rFonts w:ascii="Tahoma" w:eastAsia="Tahoma" w:hAnsi="Tahoma" w:cs="Tahoma"/>
        </w:rPr>
        <w:t>.</w:t>
      </w:r>
    </w:p>
    <w:p w14:paraId="7A4D9D37" w14:textId="77777777" w:rsidR="00942F4E" w:rsidRPr="001A21E8" w:rsidRDefault="00280ADA" w:rsidP="000E6590">
      <w:pPr>
        <w:pStyle w:val="Akapitzlist"/>
        <w:numPr>
          <w:ilvl w:val="6"/>
          <w:numId w:val="19"/>
        </w:numPr>
        <w:tabs>
          <w:tab w:val="clear" w:pos="4680"/>
          <w:tab w:val="num" w:pos="3828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omi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="00C8380C" w:rsidRPr="001A21E8">
        <w:rPr>
          <w:rFonts w:ascii="Tahoma" w:eastAsia="Tahoma" w:hAnsi="Tahoma" w:cs="Tahoma"/>
          <w:spacing w:val="3"/>
        </w:rPr>
        <w:t>przyjęciu wyjaśnień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="00C8380C" w:rsidRPr="001A21E8">
        <w:rPr>
          <w:rFonts w:ascii="Tahoma" w:eastAsia="Tahoma" w:hAnsi="Tahoma" w:cs="Tahoma"/>
          <w:spacing w:val="11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1"/>
          <w:w w:val="99"/>
        </w:rPr>
        <w:t>1</w:t>
      </w:r>
      <w:r w:rsidRPr="001A21E8">
        <w:rPr>
          <w:rFonts w:ascii="Tahoma" w:eastAsia="Tahoma" w:hAnsi="Tahoma" w:cs="Tahoma"/>
          <w:w w:val="99"/>
        </w:rPr>
        <w:t>,</w:t>
      </w:r>
      <w:r w:rsidR="00C8380C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IZ.</w:t>
      </w:r>
    </w:p>
    <w:p w14:paraId="0E9537C0" w14:textId="77777777" w:rsidR="00501D2F" w:rsidRDefault="00501D2F" w:rsidP="00425912">
      <w:p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8FDCEE1" w14:textId="77777777" w:rsidR="009C5061" w:rsidRDefault="009C5061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br w:type="page"/>
      </w:r>
    </w:p>
    <w:p w14:paraId="0D888277" w14:textId="34C29C95" w:rsidR="00942F4E" w:rsidRPr="001A21E8" w:rsidRDefault="00280ADA" w:rsidP="00425912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3C7C73">
        <w:rPr>
          <w:rFonts w:ascii="Tahoma" w:eastAsia="Tahoma" w:hAnsi="Tahoma" w:cs="Tahoma"/>
        </w:rPr>
        <w:t xml:space="preserve"> </w:t>
      </w:r>
      <w:r w:rsidR="00E67406" w:rsidRPr="003C7C73">
        <w:rPr>
          <w:rFonts w:ascii="Tahoma" w:eastAsia="Tahoma" w:hAnsi="Tahoma" w:cs="Tahoma"/>
        </w:rPr>
        <w:t>15</w:t>
      </w:r>
      <w:r w:rsidRPr="001A21E8">
        <w:rPr>
          <w:rFonts w:ascii="Tahoma" w:eastAsia="Tahoma" w:hAnsi="Tahoma" w:cs="Tahoma"/>
          <w:w w:val="99"/>
        </w:rPr>
        <w:t>.</w:t>
      </w:r>
    </w:p>
    <w:p w14:paraId="4901CE2C" w14:textId="77777777" w:rsidR="00942F4E" w:rsidRPr="001A21E8" w:rsidRDefault="00280ADA" w:rsidP="000E6590">
      <w:pPr>
        <w:pStyle w:val="Akapitzlist"/>
        <w:numPr>
          <w:ilvl w:val="0"/>
          <w:numId w:val="36"/>
        </w:numPr>
        <w:tabs>
          <w:tab w:val="left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li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pods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 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ość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5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org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ó</w:t>
      </w:r>
      <w:r w:rsidR="000F0D0D"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="0005333E" w:rsidRPr="001A21E8">
        <w:rPr>
          <w:rFonts w:ascii="Tahoma" w:eastAsia="Tahoma" w:hAnsi="Tahoma" w:cs="Tahoma"/>
          <w:spacing w:val="1"/>
        </w:rPr>
        <w:t xml:space="preserve"> podwójne finansowanie lub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ene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:</w:t>
      </w:r>
    </w:p>
    <w:p w14:paraId="654F37A3" w14:textId="77777777" w:rsidR="0005333E" w:rsidRPr="001A21E8" w:rsidRDefault="00280ADA" w:rsidP="000E6590">
      <w:pPr>
        <w:pStyle w:val="Akapitzlist"/>
        <w:numPr>
          <w:ilvl w:val="1"/>
          <w:numId w:val="52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zgodnie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="00567286">
        <w:rPr>
          <w:rFonts w:ascii="Tahoma" w:eastAsia="Tahoma" w:hAnsi="Tahoma" w:cs="Tahoma"/>
        </w:rPr>
        <w:t>;</w:t>
      </w:r>
    </w:p>
    <w:p w14:paraId="2B165743" w14:textId="7D81160F" w:rsidR="00942F4E" w:rsidRPr="00FC13EB" w:rsidRDefault="00280ADA" w:rsidP="000E6590">
      <w:pPr>
        <w:pStyle w:val="Akapitzlist"/>
        <w:numPr>
          <w:ilvl w:val="1"/>
          <w:numId w:val="52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2"/>
        </w:rPr>
        <w:t>z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12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rusze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-11"/>
        </w:rPr>
        <w:t xml:space="preserve"> </w:t>
      </w:r>
      <w:r w:rsidRPr="00FC13EB">
        <w:rPr>
          <w:rFonts w:ascii="Tahoma" w:eastAsia="Tahoma" w:hAnsi="Tahoma" w:cs="Tahoma"/>
        </w:rPr>
        <w:t>procedu</w:t>
      </w:r>
      <w:r w:rsidRPr="00FC13EB">
        <w:rPr>
          <w:rFonts w:ascii="Tahoma" w:eastAsia="Tahoma" w:hAnsi="Tahoma" w:cs="Tahoma"/>
          <w:spacing w:val="-27"/>
        </w:rPr>
        <w:t>r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-5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tó</w:t>
      </w:r>
      <w:r w:rsidRPr="00FC13EB">
        <w:rPr>
          <w:rFonts w:ascii="Tahoma" w:eastAsia="Tahoma" w:hAnsi="Tahoma" w:cs="Tahoma"/>
          <w:spacing w:val="2"/>
        </w:rPr>
        <w:t>r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 xml:space="preserve">w 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t</w:t>
      </w:r>
      <w:r w:rsidRPr="00FC13EB">
        <w:rPr>
          <w:rFonts w:ascii="Tahoma" w:eastAsia="Tahoma" w:hAnsi="Tahoma" w:cs="Tahoma"/>
        </w:rPr>
        <w:t>.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  <w:spacing w:val="-1"/>
        </w:rPr>
        <w:t>18</w:t>
      </w:r>
      <w:r w:rsidRPr="00FC13EB">
        <w:rPr>
          <w:rFonts w:ascii="Tahoma" w:eastAsia="Tahoma" w:hAnsi="Tahoma" w:cs="Tahoma"/>
        </w:rPr>
        <w:t>4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2"/>
        </w:rPr>
        <w:t>F</w:t>
      </w:r>
      <w:r w:rsidRPr="00FC13EB">
        <w:rPr>
          <w:rFonts w:ascii="Tahoma" w:eastAsia="Tahoma" w:hAnsi="Tahoma" w:cs="Tahoma"/>
          <w:spacing w:val="-25"/>
        </w:rPr>
        <w:t>P</w:t>
      </w:r>
      <w:r w:rsidR="00567286" w:rsidRPr="00FC13EB">
        <w:rPr>
          <w:rFonts w:ascii="Tahoma" w:eastAsia="Tahoma" w:hAnsi="Tahoma" w:cs="Tahoma"/>
        </w:rPr>
        <w:t>;</w:t>
      </w:r>
    </w:p>
    <w:p w14:paraId="131E6029" w14:textId="2D73D26A" w:rsidR="00942F4E" w:rsidRPr="00FC13EB" w:rsidRDefault="00280ADA" w:rsidP="000E6590">
      <w:pPr>
        <w:pStyle w:val="Akapitzlist"/>
        <w:numPr>
          <w:ilvl w:val="1"/>
          <w:numId w:val="52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pob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2"/>
        </w:rPr>
        <w:t>e</w:t>
      </w:r>
      <w:r w:rsidRPr="00FC13EB">
        <w:rPr>
          <w:rFonts w:ascii="Tahoma" w:eastAsia="Tahoma" w:hAnsi="Tahoma" w:cs="Tahoma"/>
        </w:rPr>
        <w:t>żnie</w:t>
      </w:r>
      <w:r w:rsidRPr="00FC13EB">
        <w:rPr>
          <w:rFonts w:ascii="Tahoma" w:eastAsia="Tahoma" w:hAnsi="Tahoma" w:cs="Tahoma"/>
          <w:spacing w:val="-10"/>
        </w:rPr>
        <w:t xml:space="preserve"> </w:t>
      </w:r>
      <w:r w:rsidRPr="00FC13EB">
        <w:rPr>
          <w:rFonts w:ascii="Tahoma" w:eastAsia="Tahoma" w:hAnsi="Tahoma" w:cs="Tahoma"/>
          <w:spacing w:val="3"/>
        </w:rPr>
        <w:t>l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rnej</w:t>
      </w:r>
      <w:r w:rsidRPr="00FC13EB">
        <w:rPr>
          <w:rFonts w:ascii="Tahoma" w:eastAsia="Tahoma" w:hAnsi="Tahoma" w:cs="Tahoma"/>
          <w:spacing w:val="-11"/>
        </w:rPr>
        <w:t xml:space="preserve"> </w:t>
      </w:r>
      <w:r w:rsidRPr="00FC13EB">
        <w:rPr>
          <w:rFonts w:ascii="Tahoma" w:eastAsia="Tahoma" w:hAnsi="Tahoma" w:cs="Tahoma"/>
          <w:spacing w:val="1"/>
        </w:rPr>
        <w:t>wy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"/>
        </w:rPr>
        <w:t>ś</w:t>
      </w:r>
      <w:r w:rsidRPr="00FC13EB">
        <w:rPr>
          <w:rFonts w:ascii="Tahoma" w:eastAsia="Tahoma" w:hAnsi="Tahoma" w:cs="Tahoma"/>
          <w:spacing w:val="-1"/>
        </w:rPr>
        <w:t>c</w:t>
      </w:r>
      <w:r w:rsidR="00567286" w:rsidRPr="00FC13EB">
        <w:rPr>
          <w:rFonts w:ascii="Tahoma" w:eastAsia="Tahoma" w:hAnsi="Tahoma" w:cs="Tahoma"/>
        </w:rPr>
        <w:t>i</w:t>
      </w:r>
    </w:p>
    <w:p w14:paraId="0F5BCEED" w14:textId="79549CFB" w:rsidR="000F0D0D" w:rsidRPr="001A21E8" w:rsidRDefault="00280ADA" w:rsidP="00425912">
      <w:pPr>
        <w:tabs>
          <w:tab w:val="left" w:pos="426"/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="000E60BD">
        <w:rPr>
          <w:rFonts w:ascii="Tahoma" w:eastAsia="Tahoma" w:hAnsi="Tahoma" w:cs="Tahoma"/>
        </w:rPr>
        <w:t>any jest</w:t>
      </w:r>
      <w:r w:rsidRPr="001A21E8">
        <w:rPr>
          <w:rFonts w:ascii="Tahoma" w:eastAsia="Tahoma" w:hAnsi="Tahoma" w:cs="Tahoma"/>
        </w:rPr>
        <w:t xml:space="preserve"> do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b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z 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="00EC22C1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ych</w:t>
      </w:r>
      <w:r w:rsidR="0064318F" w:rsidRPr="001A21E8">
        <w:rPr>
          <w:rFonts w:ascii="Tahoma" w:eastAsia="Tahoma" w:hAnsi="Tahoma" w:cs="Tahoma"/>
        </w:rPr>
        <w:t xml:space="preserve"> liczonymi od dnia przekazania środków</w:t>
      </w:r>
      <w:r w:rsidR="000E60BD">
        <w:rPr>
          <w:rFonts w:ascii="Tahoma" w:eastAsia="Tahoma" w:hAnsi="Tahoma" w:cs="Tahoma"/>
        </w:rPr>
        <w:t xml:space="preserve"> lub wyrażenia zgody na pomniejszenie wypłaty kolejnej należnej mu transzy dofinans</w:t>
      </w:r>
      <w:r w:rsidR="0087452F">
        <w:rPr>
          <w:rFonts w:ascii="Tahoma" w:eastAsia="Tahoma" w:hAnsi="Tahoma" w:cs="Tahoma"/>
        </w:rPr>
        <w:t>o</w:t>
      </w:r>
      <w:r w:rsidR="000E60BD">
        <w:rPr>
          <w:rFonts w:ascii="Tahoma" w:eastAsia="Tahoma" w:hAnsi="Tahoma" w:cs="Tahoma"/>
        </w:rPr>
        <w:t>wania</w:t>
      </w:r>
      <w:r w:rsidR="00AB6A7C">
        <w:rPr>
          <w:rFonts w:ascii="Tahoma" w:eastAsia="Tahoma" w:hAnsi="Tahoma" w:cs="Tahoma"/>
        </w:rPr>
        <w:t>.</w:t>
      </w:r>
      <w:r w:rsidR="0064318F" w:rsidRPr="001A21E8">
        <w:rPr>
          <w:rFonts w:ascii="Tahoma" w:eastAsia="Tahoma" w:hAnsi="Tahoma" w:cs="Tahoma"/>
        </w:rPr>
        <w:t xml:space="preserve"> </w:t>
      </w:r>
    </w:p>
    <w:p w14:paraId="501E1F41" w14:textId="3D7B6FDB" w:rsidR="000F0D0D" w:rsidRPr="001A21E8" w:rsidRDefault="00280ADA" w:rsidP="000E6590">
      <w:pPr>
        <w:pStyle w:val="Akapitzlist"/>
        <w:numPr>
          <w:ilvl w:val="0"/>
          <w:numId w:val="20"/>
        </w:numPr>
        <w:tabs>
          <w:tab w:val="clear" w:pos="360"/>
          <w:tab w:val="left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trike/>
        </w:rPr>
      </w:pP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d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 xml:space="preserve">dnia </w:t>
      </w:r>
      <w:r w:rsidR="00A3090A">
        <w:rPr>
          <w:rFonts w:ascii="Tahoma" w:eastAsia="Tahoma" w:hAnsi="Tahoma" w:cs="Tahoma"/>
        </w:rPr>
        <w:t>zwrotu środków (</w:t>
      </w:r>
      <w:r w:rsidRPr="001A21E8">
        <w:rPr>
          <w:rFonts w:ascii="Tahoma" w:eastAsia="Tahoma" w:hAnsi="Tahoma" w:cs="Tahoma"/>
        </w:rPr>
        <w:t>obcią</w:t>
      </w:r>
      <w:r w:rsidRPr="001A21E8">
        <w:rPr>
          <w:rFonts w:ascii="Tahoma" w:eastAsia="Tahoma" w:hAnsi="Tahoma" w:cs="Tahoma"/>
          <w:spacing w:val="1"/>
        </w:rPr>
        <w:t>że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A3090A">
        <w:rPr>
          <w:rFonts w:ascii="Tahoma" w:eastAsia="Tahoma" w:hAnsi="Tahoma" w:cs="Tahoma"/>
        </w:rPr>
        <w:t xml:space="preserve"> kwotą zwrotu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="00A963CC"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</w:rPr>
        <w:t>achunku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="00A3090A">
        <w:rPr>
          <w:rFonts w:ascii="Tahoma" w:eastAsia="Tahoma" w:hAnsi="Tahoma" w:cs="Tahoma"/>
        </w:rPr>
        <w:t>)</w:t>
      </w:r>
      <w:r w:rsidR="00A3090A" w:rsidRPr="00A3090A">
        <w:rPr>
          <w:rFonts w:ascii="Tahoma" w:eastAsia="Tahoma" w:hAnsi="Tahoma" w:cs="Tahoma"/>
        </w:rPr>
        <w:t xml:space="preserve"> </w:t>
      </w:r>
      <w:r w:rsidR="00A3090A" w:rsidRPr="001A21E8">
        <w:rPr>
          <w:rFonts w:ascii="Tahoma" w:eastAsia="Tahoma" w:hAnsi="Tahoma" w:cs="Tahoma"/>
        </w:rPr>
        <w:t>lub do</w:t>
      </w:r>
      <w:r w:rsidR="00A3090A">
        <w:rPr>
          <w:rFonts w:ascii="Tahoma" w:eastAsia="Tahoma" w:hAnsi="Tahoma" w:cs="Tahoma"/>
        </w:rPr>
        <w:t xml:space="preserve"> dnia wpływu do IZ</w:t>
      </w:r>
      <w:r w:rsidR="00A3090A" w:rsidRPr="001A21E8">
        <w:rPr>
          <w:rFonts w:ascii="Tahoma" w:eastAsia="Tahoma" w:hAnsi="Tahoma" w:cs="Tahoma"/>
        </w:rPr>
        <w:t xml:space="preserve"> zgody</w:t>
      </w:r>
      <w:r w:rsidR="00A3090A">
        <w:rPr>
          <w:rFonts w:ascii="Tahoma" w:eastAsia="Tahoma" w:hAnsi="Tahoma" w:cs="Tahoma"/>
        </w:rPr>
        <w:t xml:space="preserve"> Beneficjenta</w:t>
      </w:r>
      <w:r w:rsidR="00A3090A" w:rsidRPr="001A21E8">
        <w:rPr>
          <w:rFonts w:ascii="Tahoma" w:eastAsia="Tahoma" w:hAnsi="Tahoma" w:cs="Tahoma"/>
        </w:rPr>
        <w:t xml:space="preserve"> na pomniejszenie wypłaty kolejnej należnej mu transzy dofinansowania</w:t>
      </w:r>
      <w:r w:rsidR="00A3090A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4"/>
        </w:rPr>
        <w:t xml:space="preserve"> </w:t>
      </w:r>
    </w:p>
    <w:p w14:paraId="2EA1F38E" w14:textId="1B0033D3" w:rsidR="000F0D0D" w:rsidRPr="001A21E8" w:rsidRDefault="0024136F" w:rsidP="000E6590">
      <w:pPr>
        <w:pStyle w:val="Akapitzlist"/>
        <w:numPr>
          <w:ilvl w:val="0"/>
          <w:numId w:val="2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zwraca środki, o których mowa w ust. 1, wraz z</w:t>
      </w:r>
      <w:r w:rsidR="00EC22C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odsetkami, na pisemne wezwanie</w:t>
      </w:r>
      <w:r w:rsidR="00EC22C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="005746C8"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</w:rPr>
        <w:t>, w</w:t>
      </w:r>
      <w:r w:rsidR="00EC22C1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terminie 14 dni kalendarzowych</w:t>
      </w:r>
      <w:r w:rsidR="00BB5A67" w:rsidRPr="001A21E8">
        <w:rPr>
          <w:rFonts w:ascii="Tahoma" w:eastAsia="Tahoma" w:hAnsi="Tahoma" w:cs="Tahoma"/>
        </w:rPr>
        <w:t xml:space="preserve"> od dnia doręczenia wezwania do </w:t>
      </w:r>
      <w:r w:rsidRPr="001A21E8">
        <w:rPr>
          <w:rFonts w:ascii="Tahoma" w:eastAsia="Tahoma" w:hAnsi="Tahoma" w:cs="Tahoma"/>
        </w:rPr>
        <w:t>zapłaty</w:t>
      </w:r>
      <w:r w:rsidR="00CA734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na rachunek </w:t>
      </w:r>
      <w:r w:rsidR="005746C8" w:rsidRPr="001A21E8">
        <w:rPr>
          <w:rFonts w:ascii="Tahoma" w:eastAsia="Tahoma" w:hAnsi="Tahoma" w:cs="Tahoma"/>
        </w:rPr>
        <w:t xml:space="preserve">IZ </w:t>
      </w:r>
      <w:r w:rsidRPr="001A21E8">
        <w:rPr>
          <w:rFonts w:ascii="Tahoma" w:eastAsia="Tahoma" w:hAnsi="Tahoma" w:cs="Tahoma"/>
        </w:rPr>
        <w:t>w tym wezwaniu, albo</w:t>
      </w:r>
      <w:r w:rsidR="000F0D0D" w:rsidRPr="001A21E8">
        <w:rPr>
          <w:rFonts w:ascii="Tahoma" w:eastAsia="Tahoma" w:hAnsi="Tahoma" w:cs="Tahoma"/>
        </w:rPr>
        <w:t xml:space="preserve"> wyraża z wykorzystaniem SL2014, </w:t>
      </w:r>
      <w:r w:rsidRPr="001A21E8">
        <w:rPr>
          <w:rFonts w:ascii="Tahoma" w:eastAsia="Tahoma" w:hAnsi="Tahoma" w:cs="Tahoma"/>
        </w:rPr>
        <w:t>zgodę na pomniejszenie wypłaty kolejnej nale</w:t>
      </w:r>
      <w:r w:rsidR="000F0D0D" w:rsidRPr="001A21E8">
        <w:rPr>
          <w:rFonts w:ascii="Tahoma" w:eastAsia="Tahoma" w:hAnsi="Tahoma" w:cs="Tahoma"/>
        </w:rPr>
        <w:t>żnej mu transzy dofinansowania.</w:t>
      </w:r>
    </w:p>
    <w:p w14:paraId="16095A7E" w14:textId="773D1518" w:rsidR="000F0D0D" w:rsidRPr="001A21E8" w:rsidRDefault="0024136F" w:rsidP="000E6590">
      <w:pPr>
        <w:pStyle w:val="Akapitzlist"/>
        <w:numPr>
          <w:ilvl w:val="0"/>
          <w:numId w:val="2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dokonuje również zwrotu na rachunek bankowy wskazany przez I</w:t>
      </w:r>
      <w:r w:rsidR="005746C8"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</w:rPr>
        <w:t xml:space="preserve">kwot korekt wydatków kwalifikowalnych </w:t>
      </w:r>
      <w:r w:rsidR="00A3090A">
        <w:rPr>
          <w:rFonts w:ascii="Tahoma" w:eastAsia="Tahoma" w:hAnsi="Tahoma" w:cs="Tahoma"/>
        </w:rPr>
        <w:t xml:space="preserve">(z uwzględnieniem ust. 7) </w:t>
      </w:r>
      <w:r w:rsidRPr="001A21E8">
        <w:rPr>
          <w:rFonts w:ascii="Tahoma" w:eastAsia="Tahoma" w:hAnsi="Tahoma" w:cs="Tahoma"/>
        </w:rPr>
        <w:t xml:space="preserve">oraz </w:t>
      </w:r>
      <w:r w:rsidR="005746C8" w:rsidRPr="001A21E8">
        <w:rPr>
          <w:rFonts w:ascii="Tahoma" w:eastAsia="Tahoma" w:hAnsi="Tahoma" w:cs="Tahoma"/>
        </w:rPr>
        <w:t>kwot wynikających z ustaleń IZ lub innych podmiotów uprawnionych do kontroli w zakresie prawidłowości realizacji projektu</w:t>
      </w:r>
      <w:r w:rsidR="0055736F" w:rsidRPr="001A21E8">
        <w:rPr>
          <w:rFonts w:ascii="Tahoma" w:eastAsia="Tahoma" w:hAnsi="Tahoma" w:cs="Tahoma"/>
        </w:rPr>
        <w:t>.</w:t>
      </w:r>
    </w:p>
    <w:p w14:paraId="007A13CC" w14:textId="4806ADCA" w:rsidR="000F0D0D" w:rsidRPr="008D670E" w:rsidRDefault="0024136F" w:rsidP="000E6590">
      <w:pPr>
        <w:pStyle w:val="Tekstprzypisudolnego"/>
        <w:numPr>
          <w:ilvl w:val="0"/>
          <w:numId w:val="2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hAnsi="Tahoma" w:cs="Tahoma"/>
          <w:sz w:val="16"/>
          <w:szCs w:val="16"/>
        </w:rPr>
      </w:pPr>
      <w:r w:rsidRPr="001A21E8">
        <w:rPr>
          <w:rFonts w:ascii="Tahoma" w:eastAsia="Tahoma" w:hAnsi="Tahoma" w:cs="Tahoma"/>
        </w:rPr>
        <w:t xml:space="preserve">W przypadku niedokonania przez Beneficjenta zwrotu środków zgodnie z ust. </w:t>
      </w:r>
      <w:r w:rsidR="00BB129F"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</w:rPr>
        <w:t xml:space="preserve"> I</w:t>
      </w:r>
      <w:r w:rsidR="008E1A68"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</w:rPr>
        <w:t xml:space="preserve">, po przeprowadzeniu postępowania określonego przepisami ustawy z dnia 14 czerwca 1960 r. Kodeks postępowania administracyjnego (Dz. U. z </w:t>
      </w:r>
      <w:r w:rsidR="000F3111" w:rsidRPr="001A21E8">
        <w:rPr>
          <w:rFonts w:ascii="Tahoma" w:eastAsia="Tahoma" w:hAnsi="Tahoma" w:cs="Tahoma"/>
        </w:rPr>
        <w:t>201</w:t>
      </w:r>
      <w:r w:rsidR="00295C16">
        <w:rPr>
          <w:rFonts w:ascii="Tahoma" w:eastAsia="Tahoma" w:hAnsi="Tahoma" w:cs="Tahoma"/>
        </w:rPr>
        <w:t>7 poz. 1257 t.</w:t>
      </w:r>
      <w:r w:rsidR="003E4F8F">
        <w:rPr>
          <w:rFonts w:ascii="Tahoma" w:eastAsia="Tahoma" w:hAnsi="Tahoma" w:cs="Tahoma"/>
        </w:rPr>
        <w:t xml:space="preserve"> </w:t>
      </w:r>
      <w:r w:rsidR="00295C16">
        <w:rPr>
          <w:rFonts w:ascii="Tahoma" w:eastAsia="Tahoma" w:hAnsi="Tahoma" w:cs="Tahoma"/>
        </w:rPr>
        <w:t>j.</w:t>
      </w:r>
      <w:r w:rsidR="00F1515E">
        <w:rPr>
          <w:rFonts w:ascii="Tahoma" w:eastAsia="Tahoma" w:hAnsi="Tahoma" w:cs="Tahoma"/>
        </w:rPr>
        <w:t xml:space="preserve"> z </w:t>
      </w:r>
      <w:proofErr w:type="spellStart"/>
      <w:r w:rsidR="00F1515E">
        <w:rPr>
          <w:rFonts w:ascii="Tahoma" w:eastAsia="Tahoma" w:hAnsi="Tahoma" w:cs="Tahoma"/>
        </w:rPr>
        <w:t>pó</w:t>
      </w:r>
      <w:r w:rsidR="001A1F09">
        <w:rPr>
          <w:rFonts w:ascii="Tahoma" w:eastAsia="Tahoma" w:hAnsi="Tahoma" w:cs="Tahoma"/>
        </w:rPr>
        <w:t>ź</w:t>
      </w:r>
      <w:r w:rsidR="00F1515E">
        <w:rPr>
          <w:rFonts w:ascii="Tahoma" w:eastAsia="Tahoma" w:hAnsi="Tahoma" w:cs="Tahoma"/>
        </w:rPr>
        <w:t>ń</w:t>
      </w:r>
      <w:proofErr w:type="spellEnd"/>
      <w:r w:rsidR="00F1515E">
        <w:rPr>
          <w:rFonts w:ascii="Tahoma" w:eastAsia="Tahoma" w:hAnsi="Tahoma" w:cs="Tahoma"/>
        </w:rPr>
        <w:t>. zm.</w:t>
      </w:r>
      <w:r w:rsidRPr="008D670E">
        <w:rPr>
          <w:rFonts w:ascii="Tahoma" w:eastAsia="Tahoma" w:hAnsi="Tahoma" w:cs="Tahoma"/>
        </w:rPr>
        <w:t xml:space="preserve">), wydaje decyzję, o której mowa </w:t>
      </w:r>
      <w:r w:rsidR="0087452F">
        <w:rPr>
          <w:rFonts w:ascii="Tahoma" w:eastAsia="Tahoma" w:hAnsi="Tahoma" w:cs="Tahoma"/>
        </w:rPr>
        <w:br/>
      </w:r>
      <w:r w:rsidRPr="008D670E">
        <w:rPr>
          <w:rFonts w:ascii="Tahoma" w:eastAsia="Tahoma" w:hAnsi="Tahoma" w:cs="Tahoma"/>
        </w:rPr>
        <w:t xml:space="preserve">w art. 207 ust. 9 ustawy z dnia 27 sierpnia 2009 r. o finansach publicznych. Od ww. decyzji Beneficjentowi </w:t>
      </w:r>
      <w:r w:rsidR="00A963CC" w:rsidRPr="008D670E">
        <w:rPr>
          <w:rFonts w:ascii="Tahoma" w:hAnsi="Tahoma" w:cs="Tahoma"/>
        </w:rPr>
        <w:t>przysługuje wniosek o ponowne rozpatrzenie</w:t>
      </w:r>
      <w:r w:rsidR="00015697" w:rsidRPr="008D670E">
        <w:rPr>
          <w:rFonts w:ascii="Tahoma" w:hAnsi="Tahoma" w:cs="Tahoma"/>
        </w:rPr>
        <w:t xml:space="preserve"> </w:t>
      </w:r>
      <w:r w:rsidR="00A963CC" w:rsidRPr="008D670E">
        <w:rPr>
          <w:rFonts w:ascii="Tahoma" w:hAnsi="Tahoma" w:cs="Tahoma"/>
        </w:rPr>
        <w:t>sprawy</w:t>
      </w:r>
      <w:r w:rsidR="00A963CC" w:rsidRPr="008D670E">
        <w:rPr>
          <w:rFonts w:ascii="Tahoma" w:hAnsi="Tahoma" w:cs="Tahoma"/>
          <w:sz w:val="16"/>
          <w:szCs w:val="16"/>
        </w:rPr>
        <w:t>.</w:t>
      </w:r>
    </w:p>
    <w:p w14:paraId="66562816" w14:textId="3FB823F1" w:rsidR="000F0D0D" w:rsidRPr="001A21E8" w:rsidRDefault="0024136F" w:rsidP="000E6590">
      <w:pPr>
        <w:pStyle w:val="Tekstprzypisudolnego"/>
        <w:numPr>
          <w:ilvl w:val="0"/>
          <w:numId w:val="2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Decyzji, o której mowa w ust. </w:t>
      </w:r>
      <w:r w:rsidR="00A3090A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</w:rPr>
        <w:t>, nie wydaje się, jeżeli Beneficjent dokonał zwrotu środków przed</w:t>
      </w:r>
      <w:r w:rsidR="00110B02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jej</w:t>
      </w:r>
      <w:r w:rsidR="003C7C73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wydaniem.</w:t>
      </w:r>
    </w:p>
    <w:p w14:paraId="124CCFEE" w14:textId="4153F832" w:rsidR="00942F4E" w:rsidRPr="00112BCA" w:rsidRDefault="00280ADA" w:rsidP="000E6590">
      <w:pPr>
        <w:pStyle w:val="Tekstprzypisudolnego"/>
        <w:numPr>
          <w:ilvl w:val="0"/>
          <w:numId w:val="2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>B</w:t>
      </w:r>
      <w:r w:rsidRPr="00112BCA">
        <w:rPr>
          <w:rFonts w:ascii="Tahoma" w:eastAsia="Tahoma" w:hAnsi="Tahoma" w:cs="Tahoma"/>
          <w:spacing w:val="1"/>
        </w:rPr>
        <w:t>e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  <w:spacing w:val="1"/>
        </w:rPr>
        <w:t>e</w:t>
      </w:r>
      <w:r w:rsidRPr="00112BCA">
        <w:rPr>
          <w:rFonts w:ascii="Tahoma" w:eastAsia="Tahoma" w:hAnsi="Tahoma" w:cs="Tahoma"/>
          <w:spacing w:val="-1"/>
        </w:rPr>
        <w:t>f</w:t>
      </w:r>
      <w:r w:rsidRPr="00112BCA">
        <w:rPr>
          <w:rFonts w:ascii="Tahoma" w:eastAsia="Tahoma" w:hAnsi="Tahoma" w:cs="Tahoma"/>
          <w:spacing w:val="2"/>
        </w:rPr>
        <w:t>i</w:t>
      </w:r>
      <w:r w:rsidRPr="00112BCA">
        <w:rPr>
          <w:rFonts w:ascii="Tahoma" w:eastAsia="Tahoma" w:hAnsi="Tahoma" w:cs="Tahoma"/>
          <w:spacing w:val="-1"/>
        </w:rPr>
        <w:t>cj</w:t>
      </w:r>
      <w:r w:rsidRPr="00112BCA">
        <w:rPr>
          <w:rFonts w:ascii="Tahoma" w:eastAsia="Tahoma" w:hAnsi="Tahoma" w:cs="Tahoma"/>
          <w:spacing w:val="3"/>
        </w:rPr>
        <w:t>e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t d</w:t>
      </w:r>
      <w:r w:rsidRPr="00112BCA">
        <w:rPr>
          <w:rFonts w:ascii="Tahoma" w:eastAsia="Tahoma" w:hAnsi="Tahoma" w:cs="Tahoma"/>
          <w:spacing w:val="2"/>
        </w:rPr>
        <w:t>o</w:t>
      </w:r>
      <w:r w:rsidRPr="00112BCA">
        <w:rPr>
          <w:rFonts w:ascii="Tahoma" w:eastAsia="Tahoma" w:hAnsi="Tahoma" w:cs="Tahoma"/>
          <w:spacing w:val="-3"/>
        </w:rPr>
        <w:t>k</w:t>
      </w:r>
      <w:r w:rsidRPr="00112BCA">
        <w:rPr>
          <w:rFonts w:ascii="Tahoma" w:eastAsia="Tahoma" w:hAnsi="Tahoma" w:cs="Tahoma"/>
          <w:spacing w:val="2"/>
        </w:rPr>
        <w:t>o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  <w:spacing w:val="1"/>
        </w:rPr>
        <w:t>u</w:t>
      </w:r>
      <w:r w:rsidRPr="00112BCA">
        <w:rPr>
          <w:rFonts w:ascii="Tahoma" w:eastAsia="Tahoma" w:hAnsi="Tahoma" w:cs="Tahoma"/>
          <w:spacing w:val="-1"/>
        </w:rPr>
        <w:t>j</w:t>
      </w:r>
      <w:r w:rsidRPr="00112BCA">
        <w:rPr>
          <w:rFonts w:ascii="Tahoma" w:eastAsia="Tahoma" w:hAnsi="Tahoma" w:cs="Tahoma"/>
        </w:rPr>
        <w:t>e z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</w:rPr>
        <w:t>ro</w:t>
      </w:r>
      <w:r w:rsidRPr="00112BCA">
        <w:rPr>
          <w:rFonts w:ascii="Tahoma" w:eastAsia="Tahoma" w:hAnsi="Tahoma" w:cs="Tahoma"/>
          <w:spacing w:val="1"/>
        </w:rPr>
        <w:t>t</w:t>
      </w:r>
      <w:r w:rsidRPr="00112BCA">
        <w:rPr>
          <w:rFonts w:ascii="Tahoma" w:eastAsia="Tahoma" w:hAnsi="Tahoma" w:cs="Tahoma"/>
        </w:rPr>
        <w:t>u</w:t>
      </w:r>
      <w:r w:rsidRPr="00112BCA">
        <w:rPr>
          <w:rFonts w:ascii="Tahoma" w:eastAsia="Tahoma" w:hAnsi="Tahoma" w:cs="Tahoma"/>
          <w:spacing w:val="13"/>
        </w:rPr>
        <w:t xml:space="preserve"> 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  <w:spacing w:val="-1"/>
        </w:rPr>
        <w:t>y</w:t>
      </w:r>
      <w:r w:rsidRPr="00112BCA">
        <w:rPr>
          <w:rFonts w:ascii="Tahoma" w:eastAsia="Tahoma" w:hAnsi="Tahoma" w:cs="Tahoma"/>
        </w:rPr>
        <w:t>d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</w:rPr>
        <w:t>t</w:t>
      </w:r>
      <w:r w:rsidRPr="00112BCA">
        <w:rPr>
          <w:rFonts w:ascii="Tahoma" w:eastAsia="Tahoma" w:hAnsi="Tahoma" w:cs="Tahoma"/>
          <w:spacing w:val="1"/>
        </w:rPr>
        <w:t>k</w:t>
      </w:r>
      <w:r w:rsidRPr="00112BCA">
        <w:rPr>
          <w:rFonts w:ascii="Tahoma" w:eastAsia="Tahoma" w:hAnsi="Tahoma" w:cs="Tahoma"/>
        </w:rPr>
        <w:t>ów</w:t>
      </w:r>
      <w:r w:rsidRPr="00112BCA">
        <w:rPr>
          <w:rFonts w:ascii="Tahoma" w:eastAsia="Tahoma" w:hAnsi="Tahoma" w:cs="Tahoma"/>
          <w:spacing w:val="7"/>
        </w:rPr>
        <w:t xml:space="preserve"> 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3"/>
        </w:rPr>
        <w:t>e</w:t>
      </w:r>
      <w:r w:rsidRPr="00112BCA">
        <w:rPr>
          <w:rFonts w:ascii="Tahoma" w:eastAsia="Tahoma" w:hAnsi="Tahoma" w:cs="Tahoma"/>
          <w:spacing w:val="-1"/>
        </w:rPr>
        <w:t>kw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</w:rPr>
        <w:t>li</w:t>
      </w:r>
      <w:r w:rsidRPr="00112BCA">
        <w:rPr>
          <w:rFonts w:ascii="Tahoma" w:eastAsia="Tahoma" w:hAnsi="Tahoma" w:cs="Tahoma"/>
          <w:spacing w:val="-1"/>
        </w:rPr>
        <w:t>f</w:t>
      </w:r>
      <w:r w:rsidRPr="00112BCA">
        <w:rPr>
          <w:rFonts w:ascii="Tahoma" w:eastAsia="Tahoma" w:hAnsi="Tahoma" w:cs="Tahoma"/>
          <w:spacing w:val="2"/>
        </w:rPr>
        <w:t>i</w:t>
      </w:r>
      <w:r w:rsidRPr="00112BCA">
        <w:rPr>
          <w:rFonts w:ascii="Tahoma" w:eastAsia="Tahoma" w:hAnsi="Tahoma" w:cs="Tahoma"/>
          <w:spacing w:val="-3"/>
        </w:rPr>
        <w:t>k</w:t>
      </w:r>
      <w:r w:rsidRPr="00112BCA">
        <w:rPr>
          <w:rFonts w:ascii="Tahoma" w:eastAsia="Tahoma" w:hAnsi="Tahoma" w:cs="Tahoma"/>
        </w:rPr>
        <w:t>o</w:t>
      </w:r>
      <w:r w:rsidRPr="00112BCA">
        <w:rPr>
          <w:rFonts w:ascii="Tahoma" w:eastAsia="Tahoma" w:hAnsi="Tahoma" w:cs="Tahoma"/>
          <w:spacing w:val="-2"/>
        </w:rPr>
        <w:t>w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  <w:spacing w:val="2"/>
        </w:rPr>
        <w:t>l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  <w:spacing w:val="-3"/>
        </w:rPr>
        <w:t>y</w:t>
      </w:r>
      <w:r w:rsidRPr="00112BCA">
        <w:rPr>
          <w:rFonts w:ascii="Tahoma" w:eastAsia="Tahoma" w:hAnsi="Tahoma" w:cs="Tahoma"/>
          <w:spacing w:val="2"/>
        </w:rPr>
        <w:t>c</w:t>
      </w:r>
      <w:r w:rsidRPr="00112BCA">
        <w:rPr>
          <w:rFonts w:ascii="Tahoma" w:eastAsia="Tahoma" w:hAnsi="Tahoma" w:cs="Tahoma"/>
        </w:rPr>
        <w:t xml:space="preserve">h 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5"/>
        </w:rPr>
        <w:t>e</w:t>
      </w:r>
      <w:r w:rsidRPr="00112BCA">
        <w:rPr>
          <w:rFonts w:ascii="Tahoma" w:eastAsia="Tahoma" w:hAnsi="Tahoma" w:cs="Tahoma"/>
        </w:rPr>
        <w:t>st</w:t>
      </w:r>
      <w:r w:rsidRPr="00112BCA">
        <w:rPr>
          <w:rFonts w:ascii="Tahoma" w:eastAsia="Tahoma" w:hAnsi="Tahoma" w:cs="Tahoma"/>
          <w:spacing w:val="1"/>
        </w:rPr>
        <w:t>a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o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3"/>
        </w:rPr>
        <w:t>ą</w:t>
      </w:r>
      <w:r w:rsidRPr="00112BCA">
        <w:rPr>
          <w:rFonts w:ascii="Tahoma" w:eastAsia="Tahoma" w:hAnsi="Tahoma" w:cs="Tahoma"/>
          <w:spacing w:val="-1"/>
        </w:rPr>
        <w:t>cyc</w:t>
      </w:r>
      <w:r w:rsidRPr="00112BCA">
        <w:rPr>
          <w:rFonts w:ascii="Tahoma" w:eastAsia="Tahoma" w:hAnsi="Tahoma" w:cs="Tahoma"/>
        </w:rPr>
        <w:t>h</w:t>
      </w:r>
      <w:r w:rsidR="008D670E" w:rsidRPr="00112BCA">
        <w:rPr>
          <w:rFonts w:ascii="Tahoma" w:eastAsia="Tahoma" w:hAnsi="Tahoma" w:cs="Tahoma"/>
        </w:rPr>
        <w:t xml:space="preserve"> </w:t>
      </w:r>
      <w:r w:rsidRPr="00112BCA">
        <w:rPr>
          <w:rFonts w:ascii="Tahoma" w:eastAsia="Tahoma" w:hAnsi="Tahoma" w:cs="Tahoma"/>
          <w:spacing w:val="-1"/>
        </w:rPr>
        <w:t>n</w:t>
      </w:r>
      <w:r w:rsidRPr="00112BCA">
        <w:rPr>
          <w:rFonts w:ascii="Tahoma" w:eastAsia="Tahoma" w:hAnsi="Tahoma" w:cs="Tahoma"/>
        </w:rPr>
        <w:t>i</w:t>
      </w:r>
      <w:r w:rsidRPr="00112BCA">
        <w:rPr>
          <w:rFonts w:ascii="Tahoma" w:eastAsia="Tahoma" w:hAnsi="Tahoma" w:cs="Tahoma"/>
          <w:spacing w:val="1"/>
        </w:rPr>
        <w:t>e</w:t>
      </w:r>
      <w:r w:rsidRPr="00112BCA">
        <w:rPr>
          <w:rFonts w:ascii="Tahoma" w:eastAsia="Tahoma" w:hAnsi="Tahoma" w:cs="Tahoma"/>
        </w:rPr>
        <w:t>p</w:t>
      </w:r>
      <w:r w:rsidRPr="00112BCA">
        <w:rPr>
          <w:rFonts w:ascii="Tahoma" w:eastAsia="Tahoma" w:hAnsi="Tahoma" w:cs="Tahoma"/>
          <w:spacing w:val="-2"/>
        </w:rPr>
        <w:t>r</w:t>
      </w:r>
      <w:r w:rsidRPr="00112BCA">
        <w:rPr>
          <w:rFonts w:ascii="Tahoma" w:eastAsia="Tahoma" w:hAnsi="Tahoma" w:cs="Tahoma"/>
          <w:spacing w:val="1"/>
        </w:rPr>
        <w:t>aw</w:t>
      </w:r>
      <w:r w:rsidRPr="00112BCA">
        <w:rPr>
          <w:rFonts w:ascii="Tahoma" w:eastAsia="Tahoma" w:hAnsi="Tahoma" w:cs="Tahoma"/>
        </w:rPr>
        <w:t>id</w:t>
      </w:r>
      <w:r w:rsidRPr="00112BCA">
        <w:rPr>
          <w:rFonts w:ascii="Tahoma" w:eastAsia="Tahoma" w:hAnsi="Tahoma" w:cs="Tahoma"/>
          <w:spacing w:val="1"/>
        </w:rPr>
        <w:t>ł</w:t>
      </w:r>
      <w:r w:rsidRPr="00112BCA">
        <w:rPr>
          <w:rFonts w:ascii="Tahoma" w:eastAsia="Tahoma" w:hAnsi="Tahoma" w:cs="Tahoma"/>
        </w:rPr>
        <w:t>o</w:t>
      </w:r>
      <w:r w:rsidRPr="00112BCA">
        <w:rPr>
          <w:rFonts w:ascii="Tahoma" w:eastAsia="Tahoma" w:hAnsi="Tahoma" w:cs="Tahoma"/>
          <w:spacing w:val="1"/>
        </w:rPr>
        <w:t>w</w:t>
      </w:r>
      <w:r w:rsidRPr="00112BCA">
        <w:rPr>
          <w:rFonts w:ascii="Tahoma" w:eastAsia="Tahoma" w:hAnsi="Tahoma" w:cs="Tahoma"/>
        </w:rPr>
        <w:t>oś</w:t>
      </w:r>
      <w:r w:rsidRPr="00112BCA">
        <w:rPr>
          <w:rFonts w:ascii="Tahoma" w:eastAsia="Tahoma" w:hAnsi="Tahoma" w:cs="Tahoma"/>
          <w:spacing w:val="-1"/>
        </w:rPr>
        <w:t>c</w:t>
      </w:r>
      <w:r w:rsidRPr="00112BCA">
        <w:rPr>
          <w:rFonts w:ascii="Tahoma" w:eastAsia="Tahoma" w:hAnsi="Tahoma" w:cs="Tahoma"/>
          <w:spacing w:val="1"/>
        </w:rPr>
        <w:t>i</w:t>
      </w:r>
      <w:r w:rsidR="00037115" w:rsidRPr="00112BCA">
        <w:t xml:space="preserve"> </w:t>
      </w:r>
      <w:r w:rsidR="003E4F8F">
        <w:br/>
      </w:r>
      <w:r w:rsidR="00037115" w:rsidRPr="00112BCA">
        <w:rPr>
          <w:rFonts w:ascii="Tahoma" w:eastAsia="Tahoma" w:hAnsi="Tahoma" w:cs="Tahoma"/>
          <w:spacing w:val="1"/>
        </w:rPr>
        <w:t>w tym korekt we wnioskach o płatność</w:t>
      </w:r>
      <w:r w:rsidRPr="00112BCA">
        <w:rPr>
          <w:rFonts w:ascii="Tahoma" w:eastAsia="Tahoma" w:hAnsi="Tahoma" w:cs="Tahoma"/>
        </w:rPr>
        <w:t>:</w:t>
      </w:r>
    </w:p>
    <w:p w14:paraId="27D186AC" w14:textId="6BAA731C" w:rsidR="00942F4E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w t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kc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29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-1"/>
        </w:rPr>
        <w:t>e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 xml:space="preserve">i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 z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 xml:space="preserve">rot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</w:rPr>
        <w:t xml:space="preserve">y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k</w:t>
      </w:r>
      <w:r w:rsidRPr="00FC13EB">
        <w:rPr>
          <w:rFonts w:ascii="Tahoma" w:eastAsia="Tahoma" w:hAnsi="Tahoma" w:cs="Tahoma"/>
        </w:rPr>
        <w:t xml:space="preserve">u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go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5"/>
        </w:rPr>
        <w:t>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go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ę</w:t>
      </w:r>
      <w:r w:rsidRPr="00FC13EB">
        <w:rPr>
          <w:rFonts w:ascii="Tahoma" w:eastAsia="Tahoma" w:hAnsi="Tahoma" w:cs="Tahoma"/>
        </w:rPr>
        <w:t>pu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ch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k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an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3"/>
        </w:rPr>
        <w:t>w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  <w:spacing w:val="4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1"/>
        </w:rPr>
        <w:t>je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;</w:t>
      </w:r>
    </w:p>
    <w:p w14:paraId="2C284A94" w14:textId="26EA01E9" w:rsidR="000F0D0D" w:rsidRPr="00FC13EB" w:rsidRDefault="00280ADA" w:rsidP="000E6590">
      <w:pPr>
        <w:pStyle w:val="Akapitzlist"/>
        <w:numPr>
          <w:ilvl w:val="1"/>
          <w:numId w:val="2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a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c</w:t>
      </w:r>
      <w:r w:rsidRPr="00FC13EB">
        <w:rPr>
          <w:rFonts w:ascii="Tahoma" w:eastAsia="Tahoma" w:hAnsi="Tahoma" w:cs="Tahoma"/>
          <w:spacing w:val="22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j</w:t>
      </w:r>
      <w:r w:rsidRPr="00FC13EB">
        <w:rPr>
          <w:rFonts w:ascii="Tahoma" w:eastAsia="Tahoma" w:hAnsi="Tahoma" w:cs="Tahoma"/>
        </w:rPr>
        <w:t xml:space="preserve">i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 z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 xml:space="preserve">rot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</w:rPr>
        <w:t xml:space="preserve">y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k</w:t>
      </w:r>
      <w:r w:rsidRPr="00FC13EB">
        <w:rPr>
          <w:rFonts w:ascii="Tahoma" w:eastAsia="Tahoma" w:hAnsi="Tahoma" w:cs="Tahoma"/>
        </w:rPr>
        <w:t xml:space="preserve">u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kw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li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2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go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7"/>
        </w:rPr>
        <w:t>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go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ę</w:t>
      </w:r>
      <w:r w:rsidRPr="00FC13EB">
        <w:rPr>
          <w:rFonts w:ascii="Tahoma" w:eastAsia="Tahoma" w:hAnsi="Tahoma" w:cs="Tahoma"/>
        </w:rPr>
        <w:t>pu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ch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k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Z</w:t>
      </w:r>
      <w:r w:rsidRPr="00FC13EB">
        <w:rPr>
          <w:rFonts w:ascii="Tahoma" w:eastAsia="Tahoma" w:hAnsi="Tahoma" w:cs="Tahoma"/>
        </w:rPr>
        <w:t>.</w:t>
      </w:r>
    </w:p>
    <w:p w14:paraId="20C1DE4B" w14:textId="46AB7BCE" w:rsidR="000F0D0D" w:rsidRPr="001A21E8" w:rsidRDefault="00A3090A" w:rsidP="00425912">
      <w:p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8</w:t>
      </w:r>
      <w:r w:rsidR="00D052A5">
        <w:rPr>
          <w:rFonts w:ascii="Tahoma" w:eastAsia="Tahoma" w:hAnsi="Tahoma" w:cs="Tahoma"/>
        </w:rPr>
        <w:t>.</w:t>
      </w:r>
      <w:r w:rsidR="00D052A5">
        <w:rPr>
          <w:rFonts w:ascii="Tahoma" w:eastAsia="Tahoma" w:hAnsi="Tahoma" w:cs="Tahoma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20"/>
        </w:rPr>
        <w:t xml:space="preserve"> </w:t>
      </w:r>
      <w:r w:rsidR="00280ADA" w:rsidRPr="001A21E8">
        <w:rPr>
          <w:rFonts w:ascii="Tahoma" w:eastAsia="Tahoma" w:hAnsi="Tahoma" w:cs="Tahoma"/>
        </w:rPr>
        <w:t>opisu</w:t>
      </w:r>
      <w:r w:rsidR="00280ADA" w:rsidRPr="001A21E8">
        <w:rPr>
          <w:rFonts w:ascii="Tahoma" w:eastAsia="Tahoma" w:hAnsi="Tahoma" w:cs="Tahoma"/>
          <w:spacing w:val="21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ew</w:t>
      </w:r>
      <w:r w:rsidR="00280ADA" w:rsidRPr="001A21E8">
        <w:rPr>
          <w:rFonts w:ascii="Tahoma" w:eastAsia="Tahoma" w:hAnsi="Tahoma" w:cs="Tahoma"/>
        </w:rPr>
        <w:t>u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śro</w:t>
      </w:r>
      <w:r w:rsidR="00280ADA" w:rsidRPr="001A21E8">
        <w:rPr>
          <w:rFonts w:ascii="Tahoma" w:eastAsia="Tahoma" w:hAnsi="Tahoma" w:cs="Tahoma"/>
          <w:spacing w:val="3"/>
        </w:rPr>
        <w:t>d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18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6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2"/>
        </w:rPr>
        <w:t>r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7"/>
        </w:rPr>
        <w:t xml:space="preserve"> 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</w:rPr>
        <w:t>a w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DB5725" w:rsidRPr="001A21E8">
        <w:rPr>
          <w:rFonts w:ascii="Tahoma" w:eastAsia="Tahoma" w:hAnsi="Tahoma" w:cs="Tahoma"/>
        </w:rPr>
        <w:t xml:space="preserve">, </w:t>
      </w:r>
      <w:r w:rsidR="000F0D0D" w:rsidRPr="001A21E8">
        <w:rPr>
          <w:rFonts w:ascii="Tahoma" w:eastAsia="Tahoma" w:hAnsi="Tahoma" w:cs="Tahoma"/>
        </w:rPr>
        <w:t>4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7"/>
        </w:rPr>
        <w:t xml:space="preserve"> </w:t>
      </w:r>
      <w:r>
        <w:rPr>
          <w:rFonts w:ascii="Tahoma" w:eastAsia="Tahoma" w:hAnsi="Tahoma" w:cs="Tahoma"/>
          <w:spacing w:val="27"/>
        </w:rPr>
        <w:t>7</w:t>
      </w:r>
      <w:r w:rsidR="00280ADA" w:rsidRPr="001A21E8">
        <w:rPr>
          <w:rFonts w:ascii="Tahoma" w:eastAsia="Tahoma" w:hAnsi="Tahoma" w:cs="Tahoma"/>
        </w:rPr>
        <w:t>, zgodnie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za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mi,</w:t>
      </w:r>
      <w:r w:rsidR="00280ADA" w:rsidRPr="001A21E8">
        <w:rPr>
          <w:rFonts w:ascii="Tahoma" w:eastAsia="Tahoma" w:hAnsi="Tahoma" w:cs="Tahoma"/>
          <w:spacing w:val="-2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2"/>
        </w:rPr>
        <w:t>r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m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4"/>
        </w:rPr>
        <w:t xml:space="preserve"> </w:t>
      </w:r>
      <w:r w:rsidR="00280ADA" w:rsidRPr="001A21E8">
        <w:rPr>
          <w:rFonts w:ascii="Tahoma" w:eastAsia="Tahoma" w:hAnsi="Tahoma" w:cs="Tahoma"/>
        </w:rPr>
        <w:t xml:space="preserve">w § </w:t>
      </w:r>
      <w:r w:rsidR="00280ADA" w:rsidRPr="001A21E8">
        <w:rPr>
          <w:rFonts w:ascii="Tahoma" w:eastAsia="Tahoma" w:hAnsi="Tahoma" w:cs="Tahoma"/>
          <w:spacing w:val="-1"/>
        </w:rPr>
        <w:t>1</w:t>
      </w:r>
      <w:r w:rsidR="004927A6" w:rsidRPr="001A21E8">
        <w:rPr>
          <w:rFonts w:ascii="Tahoma" w:eastAsia="Tahoma" w:hAnsi="Tahoma" w:cs="Tahoma"/>
          <w:spacing w:val="-1"/>
        </w:rPr>
        <w:t>0</w:t>
      </w:r>
      <w:r w:rsidR="00280ADA" w:rsidRPr="001A21E8">
        <w:rPr>
          <w:rFonts w:ascii="Tahoma" w:eastAsia="Tahoma" w:hAnsi="Tahoma" w:cs="Tahoma"/>
          <w:spacing w:val="-1"/>
        </w:rPr>
        <w:t xml:space="preserve"> 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D731D1">
        <w:rPr>
          <w:rFonts w:ascii="Tahoma" w:eastAsia="Tahoma" w:hAnsi="Tahoma" w:cs="Tahoma"/>
          <w:spacing w:val="2"/>
        </w:rPr>
        <w:t>17</w:t>
      </w:r>
      <w:r w:rsidR="00280ADA" w:rsidRPr="001A21E8">
        <w:rPr>
          <w:rFonts w:ascii="Tahoma" w:eastAsia="Tahoma" w:hAnsi="Tahoma" w:cs="Tahoma"/>
        </w:rPr>
        <w:t>.</w:t>
      </w:r>
    </w:p>
    <w:p w14:paraId="4879A482" w14:textId="2D2FB042" w:rsidR="00942F4E" w:rsidRDefault="00A3090A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9</w:t>
      </w:r>
      <w:r w:rsidR="00D052A5">
        <w:rPr>
          <w:rFonts w:ascii="Tahoma" w:eastAsia="Tahoma" w:hAnsi="Tahoma" w:cs="Tahoma"/>
        </w:rPr>
        <w:t>.</w:t>
      </w:r>
      <w:r w:rsidR="00D052A5">
        <w:rPr>
          <w:rFonts w:ascii="Tahoma" w:eastAsia="Tahoma" w:hAnsi="Tahoma" w:cs="Tahoma"/>
        </w:rPr>
        <w:tab/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</w:rPr>
        <w:t>zobo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3"/>
        </w:rPr>
        <w:t>ą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p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osz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-3"/>
        </w:rPr>
        <w:t>k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</w:rPr>
        <w:t>sz</w:t>
      </w:r>
      <w:r w:rsidR="00280ADA" w:rsidRPr="001A21E8">
        <w:rPr>
          <w:rFonts w:ascii="Tahoma" w:eastAsia="Tahoma" w:hAnsi="Tahoma" w:cs="Tahoma"/>
          <w:spacing w:val="1"/>
        </w:rPr>
        <w:t>t</w:t>
      </w:r>
      <w:r w:rsidR="00280ADA" w:rsidRPr="001A21E8">
        <w:rPr>
          <w:rFonts w:ascii="Tahoma" w:eastAsia="Tahoma" w:hAnsi="Tahoma" w:cs="Tahoma"/>
        </w:rPr>
        <w:t>ów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po</w:t>
      </w:r>
      <w:r w:rsidR="00280ADA" w:rsidRPr="001A21E8">
        <w:rPr>
          <w:rFonts w:ascii="Tahoma" w:eastAsia="Tahoma" w:hAnsi="Tahoma" w:cs="Tahoma"/>
          <w:spacing w:val="3"/>
        </w:rPr>
        <w:t>d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mo</w:t>
      </w:r>
      <w:r w:rsidR="00280ADA" w:rsidRPr="001A21E8">
        <w:rPr>
          <w:rFonts w:ascii="Tahoma" w:eastAsia="Tahoma" w:hAnsi="Tahoma" w:cs="Tahoma"/>
          <w:spacing w:val="-2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nyc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</w:rPr>
        <w:t>ob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 xml:space="preserve">c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go</w:t>
      </w:r>
      <w:r w:rsidR="00280ADA" w:rsidRPr="001A21E8">
        <w:rPr>
          <w:rFonts w:ascii="Tahoma" w:eastAsia="Tahoma" w:hAnsi="Tahoma" w:cs="Tahoma"/>
          <w:spacing w:val="-5"/>
        </w:rPr>
        <w:t xml:space="preserve"> 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ń</w:t>
      </w:r>
      <w:r w:rsidR="00280ADA" w:rsidRPr="001A21E8">
        <w:rPr>
          <w:rFonts w:ascii="Tahoma" w:eastAsia="Tahoma" w:hAnsi="Tahoma" w:cs="Tahoma"/>
          <w:spacing w:val="-7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  <w:spacing w:val="-1"/>
        </w:rPr>
        <w:t>yk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  <w:spacing w:val="1"/>
        </w:rPr>
        <w:t>j</w:t>
      </w:r>
      <w:r w:rsidR="00280ADA" w:rsidRPr="001A21E8">
        <w:rPr>
          <w:rFonts w:ascii="Tahoma" w:eastAsia="Tahoma" w:hAnsi="Tahoma" w:cs="Tahoma"/>
          <w:spacing w:val="-1"/>
        </w:rPr>
        <w:t>nych</w:t>
      </w:r>
      <w:r w:rsidR="00A07039" w:rsidRPr="001A21E8">
        <w:rPr>
          <w:rFonts w:ascii="Tahoma" w:eastAsia="Tahoma" w:hAnsi="Tahoma" w:cs="Tahoma"/>
        </w:rPr>
        <w:t>, o ile nie narusza to przepisów prawa powszechnego.</w:t>
      </w:r>
    </w:p>
    <w:p w14:paraId="55359502" w14:textId="77777777" w:rsidR="009A30A1" w:rsidRDefault="009A30A1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03A25A9A" w14:textId="77777777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3C7C73">
        <w:rPr>
          <w:rFonts w:ascii="Tahoma" w:eastAsia="Tahoma" w:hAnsi="Tahoma" w:cs="Tahoma"/>
        </w:rPr>
        <w:t xml:space="preserve"> </w:t>
      </w:r>
      <w:r w:rsidR="00E67406" w:rsidRPr="003C7C73">
        <w:rPr>
          <w:rFonts w:ascii="Tahoma" w:eastAsia="Tahoma" w:hAnsi="Tahoma" w:cs="Tahoma"/>
        </w:rPr>
        <w:t>16</w:t>
      </w:r>
      <w:r w:rsidRPr="001A21E8">
        <w:rPr>
          <w:rFonts w:ascii="Tahoma" w:eastAsia="Tahoma" w:hAnsi="Tahoma" w:cs="Tahoma"/>
          <w:w w:val="99"/>
        </w:rPr>
        <w:t>.</w:t>
      </w:r>
    </w:p>
    <w:p w14:paraId="067A7681" w14:textId="5D99E9C6" w:rsidR="00942F4E" w:rsidRPr="001A21E8" w:rsidRDefault="00280ADA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w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5"/>
        </w:rPr>
        <w:t>e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 xml:space="preserve">ość </w:t>
      </w:r>
      <w:r w:rsidR="00B96815"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</w:rPr>
        <w:t>rojektu 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EF2276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EF2276"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u 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  <w:spacing w:val="1"/>
        </w:rPr>
        <w:t>tę</w:t>
      </w:r>
      <w:r w:rsidR="00CA7347" w:rsidRPr="001A21E8">
        <w:rPr>
          <w:rFonts w:ascii="Tahoma" w:eastAsia="Tahoma" w:hAnsi="Tahoma" w:cs="Tahoma"/>
          <w:spacing w:val="1"/>
        </w:rPr>
        <w:t xml:space="preserve"> </w:t>
      </w:r>
      <w:r w:rsidR="00EF2276" w:rsidRPr="001A21E8">
        <w:rPr>
          <w:rFonts w:ascii="Tahoma" w:eastAsia="Tahoma" w:hAnsi="Tahoma" w:cs="Tahoma"/>
        </w:rPr>
        <w:t>nieprawidłowości</w:t>
      </w:r>
      <w:r w:rsidRPr="001A21E8">
        <w:rPr>
          <w:rFonts w:ascii="Tahoma" w:eastAsia="Tahoma" w:hAnsi="Tahoma" w:cs="Tahoma"/>
        </w:rPr>
        <w:t>.</w:t>
      </w:r>
      <w:r w:rsidR="00EF2276" w:rsidRPr="001A21E8">
        <w:t xml:space="preserve"> </w:t>
      </w:r>
      <w:r w:rsidR="00EF2276" w:rsidRPr="001A21E8">
        <w:rPr>
          <w:rFonts w:ascii="Tahoma" w:eastAsia="Tahoma" w:hAnsi="Tahoma" w:cs="Tahoma"/>
        </w:rPr>
        <w:t>Pomniejszeniu ulega także wartość dofinansowania, o której mowa w § 3 ust. 2, w części w jakiej nieprawidłowość została sfinansowana ze środków dofinansowania.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4"/>
        </w:rPr>
        <w:t>w</w:t>
      </w:r>
      <w:r w:rsidRPr="001A21E8">
        <w:rPr>
          <w:rFonts w:ascii="Tahoma" w:eastAsia="Tahoma" w:hAnsi="Tahoma" w:cs="Tahoma"/>
        </w:rPr>
        <w:t>ota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oże 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="00EF2276"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,</w:t>
      </w:r>
      <w:r w:rsidR="008D670E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="00EF2276" w:rsidRPr="001A21E8">
        <w:rPr>
          <w:rFonts w:ascii="Tahoma" w:eastAsia="Tahoma" w:hAnsi="Tahoma" w:cs="Tahoma"/>
        </w:rPr>
        <w:t>ych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EF2276" w:rsidRPr="001A21E8">
        <w:rPr>
          <w:rFonts w:ascii="Tahoma" w:eastAsia="Tahoma" w:hAnsi="Tahoma" w:cs="Tahoma"/>
          <w:spacing w:val="2"/>
        </w:rPr>
        <w:t>powyżej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="00EF2276" w:rsidRPr="001A21E8">
        <w:rPr>
          <w:rFonts w:ascii="Tahoma" w:eastAsia="Tahoma" w:hAnsi="Tahoma" w:cs="Tahoma"/>
        </w:rPr>
        <w:t>ją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F11DBC">
        <w:rPr>
          <w:rFonts w:ascii="Tahoma" w:eastAsia="Tahoma" w:hAnsi="Tahoma" w:cs="Tahoma"/>
          <w:spacing w:val="-1"/>
        </w:rPr>
        <w:t>zmiany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D86A08">
        <w:rPr>
          <w:rFonts w:ascii="Tahoma" w:eastAsia="Tahoma" w:hAnsi="Tahoma" w:cs="Tahoma"/>
          <w:spacing w:val="-7"/>
        </w:rPr>
        <w:t xml:space="preserve">niniejszej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4523A2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2320DAF4" w14:textId="77777777" w:rsidR="00795A40" w:rsidRDefault="00795A40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266390C7" w14:textId="77777777" w:rsidR="009C5061" w:rsidRDefault="009C5061">
      <w:pPr>
        <w:rPr>
          <w:rFonts w:ascii="Tahoma" w:eastAsia="Tahoma" w:hAnsi="Tahoma" w:cs="Tahoma"/>
          <w:b/>
          <w:spacing w:val="2"/>
        </w:rPr>
      </w:pPr>
      <w:r>
        <w:rPr>
          <w:rFonts w:ascii="Tahoma" w:eastAsia="Tahoma" w:hAnsi="Tahoma" w:cs="Tahoma"/>
          <w:b/>
          <w:spacing w:val="2"/>
        </w:rPr>
        <w:br w:type="page"/>
      </w:r>
    </w:p>
    <w:p w14:paraId="3E7C7CEF" w14:textId="2BF663E8" w:rsidR="00FF2B69" w:rsidRPr="00FA3945" w:rsidRDefault="00FF2B69" w:rsidP="00FF2B69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b/>
          <w:spacing w:val="2"/>
        </w:rPr>
      </w:pPr>
      <w:r w:rsidRPr="00FA3945">
        <w:rPr>
          <w:rFonts w:ascii="Tahoma" w:eastAsia="Tahoma" w:hAnsi="Tahoma" w:cs="Tahoma"/>
          <w:b/>
          <w:spacing w:val="2"/>
        </w:rPr>
        <w:t>Trwałość projektu</w:t>
      </w:r>
    </w:p>
    <w:p w14:paraId="48D1C2CD" w14:textId="77777777" w:rsidR="00942F4E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spacing w:val="2"/>
          <w:w w:val="99"/>
        </w:rPr>
      </w:pPr>
      <w:r w:rsidRPr="001A21E8">
        <w:rPr>
          <w:rFonts w:ascii="Tahoma" w:eastAsia="Tahoma" w:hAnsi="Tahoma" w:cs="Tahoma"/>
        </w:rPr>
        <w:t>§</w:t>
      </w:r>
      <w:r w:rsidRPr="003C7C73">
        <w:rPr>
          <w:rFonts w:ascii="Tahoma" w:eastAsia="Tahoma" w:hAnsi="Tahoma" w:cs="Tahoma"/>
        </w:rPr>
        <w:t xml:space="preserve"> </w:t>
      </w:r>
      <w:r w:rsidR="00E67406" w:rsidRPr="003C7C73">
        <w:rPr>
          <w:rFonts w:ascii="Tahoma" w:eastAsia="Tahoma" w:hAnsi="Tahoma" w:cs="Tahoma"/>
        </w:rPr>
        <w:t>17</w:t>
      </w:r>
      <w:r w:rsidR="00051F06" w:rsidRPr="001A21E8">
        <w:rPr>
          <w:rFonts w:ascii="Tahoma" w:eastAsia="Tahoma" w:hAnsi="Tahoma" w:cs="Tahoma"/>
          <w:spacing w:val="2"/>
          <w:w w:val="99"/>
        </w:rPr>
        <w:t>.</w:t>
      </w:r>
      <w:r w:rsidR="00051F06" w:rsidRPr="001A21E8">
        <w:rPr>
          <w:rStyle w:val="Odwoanieprzypisudolnego"/>
          <w:rFonts w:ascii="Tahoma" w:eastAsia="Tahoma" w:hAnsi="Tahoma" w:cs="Tahoma"/>
          <w:spacing w:val="2"/>
          <w:w w:val="99"/>
        </w:rPr>
        <w:footnoteReference w:id="48"/>
      </w:r>
    </w:p>
    <w:p w14:paraId="55EC1E86" w14:textId="5DF0425C" w:rsidR="007D3146" w:rsidRDefault="00280ADA" w:rsidP="000E6590">
      <w:pPr>
        <w:pStyle w:val="Akapitzlist"/>
        <w:numPr>
          <w:ilvl w:val="0"/>
          <w:numId w:val="2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7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="00DC6420"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ozpo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7"/>
        </w:rPr>
        <w:t>g</w:t>
      </w:r>
      <w:r w:rsidRPr="001A21E8">
        <w:rPr>
          <w:rFonts w:ascii="Tahoma" w:eastAsia="Tahoma" w:hAnsi="Tahoma" w:cs="Tahoma"/>
        </w:rPr>
        <w:t>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="00B96815" w:rsidRPr="001A21E8">
        <w:rPr>
          <w:rFonts w:ascii="Tahoma" w:eastAsia="Tahoma" w:hAnsi="Tahoma" w:cs="Tahoma"/>
        </w:rPr>
        <w:t xml:space="preserve"> oraz właściwym Regulamin</w:t>
      </w:r>
      <w:r w:rsidR="008D670E">
        <w:rPr>
          <w:rFonts w:ascii="Tahoma" w:eastAsia="Tahoma" w:hAnsi="Tahoma" w:cs="Tahoma"/>
        </w:rPr>
        <w:t>em</w:t>
      </w:r>
      <w:r w:rsidR="00B96815" w:rsidRPr="001A21E8">
        <w:rPr>
          <w:rFonts w:ascii="Tahoma" w:eastAsia="Tahoma" w:hAnsi="Tahoma" w:cs="Tahoma"/>
        </w:rPr>
        <w:t xml:space="preserve"> konkursu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="001C0E06" w:rsidRPr="00D16523">
        <w:rPr>
          <w:rFonts w:ascii="Tahoma" w:eastAsia="Tahoma" w:hAnsi="Tahoma" w:cs="Tahoma"/>
          <w:spacing w:val="-1"/>
        </w:rPr>
        <w:t>zapewnienia</w:t>
      </w:r>
      <w:r w:rsidRPr="00D16523">
        <w:rPr>
          <w:rFonts w:ascii="Tahoma" w:eastAsia="Tahoma" w:hAnsi="Tahoma" w:cs="Tahoma"/>
          <w:spacing w:val="27"/>
        </w:rPr>
        <w:t xml:space="preserve"> </w:t>
      </w:r>
      <w:r w:rsidRPr="00D16523">
        <w:rPr>
          <w:rFonts w:ascii="Tahoma" w:eastAsia="Tahoma" w:hAnsi="Tahoma" w:cs="Tahoma"/>
        </w:rPr>
        <w:t>trwałości</w:t>
      </w:r>
      <w:r w:rsidR="007E3B6C">
        <w:rPr>
          <w:rFonts w:ascii="Tahoma" w:eastAsia="Tahoma" w:hAnsi="Tahoma" w:cs="Tahoma"/>
        </w:rPr>
        <w:t xml:space="preserve"> projektu</w:t>
      </w:r>
      <w:r w:rsidR="007D3146">
        <w:rPr>
          <w:rFonts w:ascii="Tahoma" w:eastAsia="Tahoma" w:hAnsi="Tahoma" w:cs="Tahoma"/>
          <w:position w:val="-1"/>
        </w:rPr>
        <w:t>, z zastrzeżeniem ust. 2.</w:t>
      </w:r>
    </w:p>
    <w:p w14:paraId="322B147B" w14:textId="420ED885" w:rsidR="001A2F75" w:rsidRPr="007D3146" w:rsidRDefault="007D3146" w:rsidP="000E6590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ind w:left="426" w:hanging="426"/>
        <w:jc w:val="both"/>
        <w:rPr>
          <w:rFonts w:ascii="Tahoma" w:eastAsia="Tahoma" w:hAnsi="Tahoma" w:cs="Tahoma"/>
          <w:position w:val="-1"/>
        </w:rPr>
      </w:pPr>
      <w:r w:rsidRPr="007D3146">
        <w:rPr>
          <w:rFonts w:ascii="Tahoma" w:eastAsia="Tahoma" w:hAnsi="Tahoma" w:cs="Tahoma"/>
          <w:position w:val="-1"/>
        </w:rPr>
        <w:t>Beneficjent ma obowiązek zachowania trwałości r</w:t>
      </w:r>
      <w:r>
        <w:rPr>
          <w:rFonts w:ascii="Tahoma" w:eastAsia="Tahoma" w:hAnsi="Tahoma" w:cs="Tahoma"/>
          <w:position w:val="-1"/>
        </w:rPr>
        <w:t>ezultatów</w:t>
      </w:r>
      <w:r w:rsidR="007E3B6C">
        <w:rPr>
          <w:rFonts w:ascii="Tahoma" w:eastAsia="Tahoma" w:hAnsi="Tahoma" w:cs="Tahoma"/>
          <w:position w:val="-1"/>
        </w:rPr>
        <w:t xml:space="preserve"> projektu </w:t>
      </w:r>
      <w:r>
        <w:rPr>
          <w:rFonts w:ascii="Tahoma" w:eastAsia="Tahoma" w:hAnsi="Tahoma" w:cs="Tahoma"/>
          <w:position w:val="-1"/>
        </w:rPr>
        <w:t>z</w:t>
      </w:r>
      <w:r w:rsidR="007E3B6C">
        <w:rPr>
          <w:rFonts w:ascii="Tahoma" w:eastAsia="Tahoma" w:hAnsi="Tahoma" w:cs="Tahoma"/>
          <w:position w:val="-1"/>
        </w:rPr>
        <w:t>g</w:t>
      </w:r>
      <w:r>
        <w:rPr>
          <w:rFonts w:ascii="Tahoma" w:eastAsia="Tahoma" w:hAnsi="Tahoma" w:cs="Tahoma"/>
          <w:position w:val="-1"/>
        </w:rPr>
        <w:t xml:space="preserve">odnie z wnioskiem </w:t>
      </w:r>
      <w:r w:rsidR="007E3B6C">
        <w:rPr>
          <w:rFonts w:ascii="Tahoma" w:eastAsia="Tahoma" w:hAnsi="Tahoma" w:cs="Tahoma"/>
          <w:position w:val="-1"/>
        </w:rPr>
        <w:br/>
      </w:r>
      <w:r>
        <w:rPr>
          <w:rFonts w:ascii="Tahoma" w:eastAsia="Tahoma" w:hAnsi="Tahoma" w:cs="Tahoma"/>
          <w:position w:val="-1"/>
        </w:rPr>
        <w:t xml:space="preserve">o </w:t>
      </w:r>
      <w:r w:rsidRPr="007D3146">
        <w:rPr>
          <w:rFonts w:ascii="Tahoma" w:eastAsia="Tahoma" w:hAnsi="Tahoma" w:cs="Tahoma"/>
          <w:position w:val="-1"/>
        </w:rPr>
        <w:t>dofinansowanie.</w:t>
      </w:r>
    </w:p>
    <w:p w14:paraId="39BD7CA3" w14:textId="77777777" w:rsidR="00942F4E" w:rsidRDefault="00280ADA" w:rsidP="000E6590">
      <w:pPr>
        <w:pStyle w:val="Akapitzlist"/>
        <w:numPr>
          <w:ilvl w:val="0"/>
          <w:numId w:val="2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B</w:t>
      </w:r>
      <w:r w:rsidRPr="001A21E8">
        <w:rPr>
          <w:rFonts w:ascii="Tahoma" w:eastAsia="Tahoma" w:hAnsi="Tahoma" w:cs="Tahoma"/>
          <w:spacing w:val="-1"/>
        </w:rPr>
        <w:t>e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ef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en</w:t>
      </w:r>
      <w:r w:rsidRPr="001A21E8">
        <w:rPr>
          <w:rFonts w:ascii="Tahoma" w:eastAsia="Tahoma" w:hAnsi="Tahoma" w:cs="Tahoma"/>
          <w:spacing w:val="7"/>
        </w:rPr>
        <w:t>t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  <w:spacing w:val="1"/>
        </w:rPr>
        <w:t>iezw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  <w:spacing w:val="3"/>
        </w:rPr>
        <w:t>c</w:t>
      </w:r>
      <w:r w:rsidRPr="001A21E8">
        <w:rPr>
          <w:rFonts w:ascii="Tahoma" w:eastAsia="Tahoma" w:hAnsi="Tahoma" w:cs="Tahoma"/>
          <w:spacing w:val="-1"/>
        </w:rPr>
        <w:t>zn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e 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-1"/>
        </w:rPr>
        <w:t>nf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rm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9"/>
        </w:rPr>
        <w:t xml:space="preserve">e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Z </w:t>
      </w:r>
      <w:r w:rsidRPr="001A21E8">
        <w:rPr>
          <w:rFonts w:ascii="Tahoma" w:eastAsia="Tahoma" w:hAnsi="Tahoma" w:cs="Tahoma"/>
          <w:spacing w:val="15"/>
        </w:rPr>
        <w:t>o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lk</w:t>
      </w:r>
      <w:r w:rsidRPr="001A21E8">
        <w:rPr>
          <w:rFonts w:ascii="Tahoma" w:eastAsia="Tahoma" w:hAnsi="Tahoma" w:cs="Tahoma"/>
          <w:spacing w:val="2"/>
        </w:rPr>
        <w:t>ic</w:t>
      </w:r>
      <w:r w:rsidRPr="001A21E8">
        <w:rPr>
          <w:rFonts w:ascii="Tahoma" w:eastAsia="Tahoma" w:hAnsi="Tahoma" w:cs="Tahoma"/>
          <w:spacing w:val="8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  <w:spacing w:val="2"/>
        </w:rPr>
        <w:t>ko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ic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śc</w:t>
      </w:r>
      <w:r w:rsidRPr="001A21E8">
        <w:rPr>
          <w:rFonts w:ascii="Tahoma" w:eastAsia="Tahoma" w:hAnsi="Tahoma" w:cs="Tahoma"/>
          <w:spacing w:val="1"/>
        </w:rPr>
        <w:t>i</w:t>
      </w:r>
      <w:r w:rsidRPr="001A21E8">
        <w:rPr>
          <w:rFonts w:ascii="Tahoma" w:eastAsia="Tahoma" w:hAnsi="Tahoma" w:cs="Tahoma"/>
          <w:spacing w:val="2"/>
        </w:rPr>
        <w:t>ac</w:t>
      </w:r>
      <w:r w:rsidRPr="001A21E8">
        <w:rPr>
          <w:rFonts w:ascii="Tahoma" w:eastAsia="Tahoma" w:hAnsi="Tahoma" w:cs="Tahoma"/>
          <w:spacing w:val="3"/>
        </w:rPr>
        <w:t xml:space="preserve">h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g</w:t>
      </w:r>
      <w:r w:rsidRPr="001A21E8">
        <w:rPr>
          <w:rFonts w:ascii="Tahoma" w:eastAsia="Tahoma" w:hAnsi="Tahoma" w:cs="Tahoma"/>
          <w:spacing w:val="-1"/>
        </w:rPr>
        <w:t>ą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7"/>
        </w:rPr>
        <w:t xml:space="preserve">h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ow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owa</w:t>
      </w:r>
      <w:r w:rsidRPr="001A21E8">
        <w:rPr>
          <w:rFonts w:ascii="Tahoma" w:eastAsia="Tahoma" w:hAnsi="Tahoma" w:cs="Tahoma"/>
          <w:spacing w:val="6"/>
        </w:rPr>
        <w:t>ć</w:t>
      </w:r>
      <w:r w:rsidR="00110B02"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naruszenie</w:t>
      </w:r>
      <w:r w:rsidR="00C860BE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48060809" w14:textId="29899D32" w:rsidR="00F84A83" w:rsidRPr="007D3146" w:rsidRDefault="007D3146" w:rsidP="000E6590">
      <w:pPr>
        <w:pStyle w:val="Akapitzlist"/>
        <w:numPr>
          <w:ilvl w:val="0"/>
          <w:numId w:val="2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D3146">
        <w:rPr>
          <w:rFonts w:ascii="Tahoma" w:eastAsia="Tahoma" w:hAnsi="Tahoma" w:cs="Tahoma"/>
        </w:rPr>
        <w:t>Inwestycje w infrastrukturę</w:t>
      </w:r>
      <w:r w:rsidR="007E3B6C">
        <w:rPr>
          <w:rStyle w:val="Odwoanieprzypisudolnego"/>
          <w:rFonts w:ascii="Tahoma" w:eastAsia="Tahoma" w:hAnsi="Tahoma" w:cs="Tahoma"/>
        </w:rPr>
        <w:footnoteReference w:id="49"/>
      </w:r>
      <w:r w:rsidR="007E3B6C">
        <w:rPr>
          <w:rFonts w:ascii="Tahoma" w:eastAsia="Tahoma" w:hAnsi="Tahoma" w:cs="Tahoma"/>
        </w:rPr>
        <w:t xml:space="preserve"> oraz inwestycje produkcyjne</w:t>
      </w:r>
      <w:r w:rsidR="007E3B6C">
        <w:rPr>
          <w:rStyle w:val="Odwoanieprzypisudolnego"/>
          <w:rFonts w:ascii="Tahoma" w:eastAsia="Tahoma" w:hAnsi="Tahoma" w:cs="Tahoma"/>
        </w:rPr>
        <w:footnoteReference w:id="50"/>
      </w:r>
      <w:r w:rsidR="007E3B6C">
        <w:rPr>
          <w:rFonts w:ascii="Tahoma" w:eastAsia="Tahoma" w:hAnsi="Tahoma" w:cs="Tahoma"/>
        </w:rPr>
        <w:t xml:space="preserve"> </w:t>
      </w:r>
      <w:r w:rsidRPr="007D3146">
        <w:rPr>
          <w:rFonts w:ascii="Tahoma" w:eastAsia="Tahoma" w:hAnsi="Tahoma" w:cs="Tahoma"/>
        </w:rPr>
        <w:t>są możliwe do sfinansowania w ramach projektu wyłącznie, jeżeli zostanie zagwarantowana trwałość zgodnie z postanowieniami art. 71 rozporządzenia ogólnego.</w:t>
      </w:r>
    </w:p>
    <w:p w14:paraId="61C15C47" w14:textId="77777777" w:rsidR="00F60649" w:rsidRDefault="00280ADA" w:rsidP="00F60649">
      <w:pPr>
        <w:pStyle w:val="Akapitzlist"/>
        <w:numPr>
          <w:ilvl w:val="0"/>
          <w:numId w:val="2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"/>
          <w:position w:val="-1"/>
        </w:rPr>
        <w:t>c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32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st</w:t>
      </w:r>
      <w:r w:rsidRPr="001A21E8">
        <w:rPr>
          <w:rFonts w:ascii="Tahoma" w:eastAsia="Tahoma" w:hAnsi="Tahoma" w:cs="Tahoma"/>
          <w:spacing w:val="35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zobo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ą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4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y</w:t>
      </w:r>
      <w:r w:rsidRPr="001A21E8">
        <w:rPr>
          <w:rFonts w:ascii="Tahoma" w:eastAsia="Tahoma" w:hAnsi="Tahoma" w:cs="Tahoma"/>
          <w:spacing w:val="26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zgo</w:t>
      </w:r>
      <w:r w:rsidRPr="001A21E8">
        <w:rPr>
          <w:rFonts w:ascii="Tahoma" w:eastAsia="Tahoma" w:hAnsi="Tahoma" w:cs="Tahoma"/>
          <w:spacing w:val="2"/>
          <w:position w:val="-1"/>
        </w:rPr>
        <w:t>d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32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3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pol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3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ro</w:t>
      </w:r>
      <w:r w:rsidRPr="001A21E8">
        <w:rPr>
          <w:rFonts w:ascii="Tahoma" w:eastAsia="Tahoma" w:hAnsi="Tahoma" w:cs="Tahoma"/>
          <w:spacing w:val="1"/>
          <w:position w:val="-1"/>
        </w:rPr>
        <w:t>t</w:t>
      </w:r>
      <w:r w:rsidRPr="001A21E8">
        <w:rPr>
          <w:rFonts w:ascii="Tahoma" w:eastAsia="Tahoma" w:hAnsi="Tahoma" w:cs="Tahoma"/>
          <w:position w:val="-1"/>
        </w:rPr>
        <w:t>u</w:t>
      </w:r>
      <w:r w:rsidRPr="001A21E8">
        <w:rPr>
          <w:rFonts w:ascii="Tahoma" w:eastAsia="Tahoma" w:hAnsi="Tahoma" w:cs="Tahoma"/>
          <w:spacing w:val="3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3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w</w:t>
      </w:r>
      <w:r w:rsidRPr="001A21E8">
        <w:rPr>
          <w:rFonts w:ascii="Tahoma" w:eastAsia="Tahoma" w:hAnsi="Tahoma" w:cs="Tahoma"/>
          <w:spacing w:val="3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31"/>
          <w:position w:val="-1"/>
        </w:rPr>
        <w:t xml:space="preserve"> 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spacing w:val="3"/>
          <w:position w:val="-1"/>
        </w:rPr>
        <w:t>z</w:t>
      </w:r>
      <w:r w:rsidRPr="001A21E8">
        <w:rPr>
          <w:rFonts w:ascii="Tahoma" w:eastAsia="Tahoma" w:hAnsi="Tahoma" w:cs="Tahoma"/>
          <w:spacing w:val="1"/>
          <w:position w:val="-1"/>
        </w:rPr>
        <w:t>na</w:t>
      </w:r>
      <w:r w:rsidRPr="001A21E8">
        <w:rPr>
          <w:rFonts w:ascii="Tahoma" w:eastAsia="Tahoma" w:hAnsi="Tahoma" w:cs="Tahoma"/>
          <w:spacing w:val="-1"/>
          <w:position w:val="-1"/>
        </w:rPr>
        <w:t>c</w:t>
      </w:r>
      <w:r w:rsidRPr="001A21E8">
        <w:rPr>
          <w:rFonts w:ascii="Tahoma" w:eastAsia="Tahoma" w:hAnsi="Tahoma" w:cs="Tahoma"/>
          <w:position w:val="-1"/>
        </w:rPr>
        <w:t>zon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29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</w:t>
      </w:r>
      <w:r w:rsidRPr="001A21E8">
        <w:rPr>
          <w:rFonts w:ascii="Tahoma" w:eastAsia="Tahoma" w:hAnsi="Tahoma" w:cs="Tahoma"/>
          <w:spacing w:val="1"/>
          <w:position w:val="-1"/>
        </w:rPr>
        <w:t>ze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34"/>
          <w:position w:val="-1"/>
        </w:rPr>
        <w:t xml:space="preserve"> </w:t>
      </w:r>
      <w:r w:rsidR="00E03F00" w:rsidRPr="001A21E8">
        <w:rPr>
          <w:rFonts w:ascii="Tahoma" w:eastAsia="Tahoma" w:hAnsi="Tahoma" w:cs="Tahoma"/>
          <w:w w:val="99"/>
          <w:position w:val="-1"/>
        </w:rPr>
        <w:t>IZ</w:t>
      </w:r>
      <w:r w:rsidR="00E03F00" w:rsidRPr="001A21E8">
        <w:rPr>
          <w:rFonts w:ascii="Tahoma" w:eastAsia="Tahoma" w:hAnsi="Tahoma" w:cs="Tahoma"/>
          <w:w w:val="99"/>
          <w:position w:val="-1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rócić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 xml:space="preserve">7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bli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 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gdy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pią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sł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7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="00DC6420"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ogól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5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otu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trz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i.</w:t>
      </w:r>
    </w:p>
    <w:p w14:paraId="2F552D42" w14:textId="50997E5D" w:rsidR="00FC13EB" w:rsidRPr="00F60649" w:rsidRDefault="00F60649" w:rsidP="00F60649">
      <w:pPr>
        <w:pStyle w:val="Akapitzlist"/>
        <w:numPr>
          <w:ilvl w:val="0"/>
          <w:numId w:val="2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60649">
        <w:rPr>
          <w:rFonts w:ascii="Tahoma" w:eastAsia="Tahoma" w:hAnsi="Tahoma" w:cs="Tahoma"/>
        </w:rPr>
        <w:t>W przypadku, gdy Wniosek przewiduje trwałość Projektu lub rezultatów, Beneficjent po okresie realizacji Projektu jest zobowiązany do przedkładania do IZ, w terminie do 30 dni kalendarzowych liczonych od dnia zakończenia pierwszego i każdego kolejnego roku trwałości, sprawozdanie potwierdzające zachowanie trwałości Projektu lub rezultatów, stanowiące załącznik nr 20 do niniejszej umowy</w:t>
      </w:r>
      <w:r w:rsidR="00326DF3">
        <w:rPr>
          <w:rStyle w:val="Odwoanieprzypisudolnego"/>
          <w:rFonts w:ascii="Tahoma" w:eastAsia="Tahoma" w:hAnsi="Tahoma" w:cs="Tahoma"/>
        </w:rPr>
        <w:footnoteReference w:id="51"/>
      </w:r>
    </w:p>
    <w:p w14:paraId="13282477" w14:textId="51A7BB8D" w:rsidR="00325345" w:rsidRPr="001A21E8" w:rsidRDefault="00325345" w:rsidP="00371ACA">
      <w:pPr>
        <w:pStyle w:val="Akapitzlist"/>
        <w:tabs>
          <w:tab w:val="left" w:pos="9072"/>
        </w:tabs>
        <w:spacing w:line="276" w:lineRule="auto"/>
        <w:ind w:left="360" w:right="14"/>
        <w:jc w:val="center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b/>
        </w:rPr>
        <w:t>Kon</w:t>
      </w:r>
      <w:r w:rsidRPr="001A21E8">
        <w:rPr>
          <w:rFonts w:ascii="Tahoma" w:eastAsia="Tahoma" w:hAnsi="Tahoma" w:cs="Tahoma"/>
          <w:b/>
          <w:spacing w:val="1"/>
        </w:rPr>
        <w:t>t</w:t>
      </w:r>
      <w:r w:rsidRPr="001A21E8">
        <w:rPr>
          <w:rFonts w:ascii="Tahoma" w:eastAsia="Tahoma" w:hAnsi="Tahoma" w:cs="Tahoma"/>
          <w:b/>
        </w:rPr>
        <w:t>ro</w:t>
      </w:r>
      <w:r w:rsidRPr="001A21E8">
        <w:rPr>
          <w:rFonts w:ascii="Tahoma" w:eastAsia="Tahoma" w:hAnsi="Tahoma" w:cs="Tahoma"/>
          <w:b/>
          <w:spacing w:val="-1"/>
        </w:rPr>
        <w:t>l</w:t>
      </w:r>
      <w:r w:rsidRPr="001A21E8">
        <w:rPr>
          <w:rFonts w:ascii="Tahoma" w:eastAsia="Tahoma" w:hAnsi="Tahoma" w:cs="Tahoma"/>
          <w:b/>
        </w:rPr>
        <w:t>a</w:t>
      </w:r>
      <w:r w:rsidRPr="001A21E8">
        <w:rPr>
          <w:rFonts w:ascii="Tahoma" w:eastAsia="Tahoma" w:hAnsi="Tahoma" w:cs="Tahoma"/>
          <w:b/>
          <w:spacing w:val="-7"/>
        </w:rPr>
        <w:t xml:space="preserve"> 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-2"/>
        </w:rPr>
        <w:t xml:space="preserve"> </w:t>
      </w:r>
      <w:r w:rsidRPr="00592EC4">
        <w:rPr>
          <w:rFonts w:ascii="Tahoma" w:eastAsia="Tahoma" w:hAnsi="Tahoma" w:cs="Tahoma"/>
          <w:b/>
        </w:rPr>
        <w:t>audy</w:t>
      </w:r>
      <w:r w:rsidR="00051F06" w:rsidRPr="00592EC4">
        <w:rPr>
          <w:rFonts w:ascii="Tahoma" w:eastAsia="Tahoma" w:hAnsi="Tahoma" w:cs="Tahoma"/>
          <w:b/>
        </w:rPr>
        <w:t>t</w:t>
      </w:r>
      <w:r w:rsidR="00051F06" w:rsidRPr="001A21E8">
        <w:rPr>
          <w:rStyle w:val="Odwoanieprzypisudolnego"/>
          <w:rFonts w:ascii="Tahoma" w:eastAsia="Tahoma" w:hAnsi="Tahoma" w:cs="Tahoma"/>
          <w:b/>
          <w:spacing w:val="3"/>
          <w:w w:val="99"/>
        </w:rPr>
        <w:footnoteReference w:id="52"/>
      </w:r>
    </w:p>
    <w:p w14:paraId="060BA1A8" w14:textId="36ECCF64" w:rsidR="00325345" w:rsidRPr="001A21E8" w:rsidRDefault="00325345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3C7C73">
        <w:rPr>
          <w:rFonts w:ascii="Tahoma" w:eastAsia="Tahoma" w:hAnsi="Tahoma" w:cs="Tahoma"/>
        </w:rPr>
        <w:t xml:space="preserve"> </w:t>
      </w:r>
      <w:r w:rsidR="00E67406" w:rsidRPr="003C7C73">
        <w:rPr>
          <w:rFonts w:ascii="Tahoma" w:eastAsia="Tahoma" w:hAnsi="Tahoma" w:cs="Tahoma"/>
        </w:rPr>
        <w:t>1</w:t>
      </w:r>
      <w:r w:rsidR="00A97C1A">
        <w:rPr>
          <w:rFonts w:ascii="Tahoma" w:eastAsia="Tahoma" w:hAnsi="Tahoma" w:cs="Tahoma"/>
        </w:rPr>
        <w:t>8</w:t>
      </w:r>
      <w:r w:rsidRPr="001A21E8">
        <w:rPr>
          <w:rFonts w:ascii="Tahoma" w:eastAsia="Tahoma" w:hAnsi="Tahoma" w:cs="Tahoma"/>
          <w:w w:val="99"/>
        </w:rPr>
        <w:t>.</w:t>
      </w:r>
    </w:p>
    <w:p w14:paraId="074554E5" w14:textId="77777777" w:rsidR="00942F4E" w:rsidRPr="001A21E8" w:rsidRDefault="00280ADA" w:rsidP="000E6590">
      <w:pPr>
        <w:pStyle w:val="Akapitzlist"/>
        <w:numPr>
          <w:ilvl w:val="0"/>
          <w:numId w:val="22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cj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-9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zobo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ą</w:t>
      </w:r>
      <w:r w:rsidRPr="001A21E8">
        <w:rPr>
          <w:rFonts w:ascii="Tahoma" w:eastAsia="Tahoma" w:hAnsi="Tahoma" w:cs="Tahoma"/>
          <w:position w:val="-1"/>
        </w:rPr>
        <w:t>zu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position w:val="-1"/>
        </w:rPr>
        <w:t>e</w:t>
      </w:r>
      <w:r w:rsidRPr="001A21E8">
        <w:rPr>
          <w:rFonts w:ascii="Tahoma" w:eastAsia="Tahoma" w:hAnsi="Tahoma" w:cs="Tahoma"/>
          <w:spacing w:val="-1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się</w:t>
      </w:r>
      <w:r w:rsidRPr="001A21E8">
        <w:rPr>
          <w:rFonts w:ascii="Tahoma" w:eastAsia="Tahoma" w:hAnsi="Tahoma" w:cs="Tahoma"/>
          <w:spacing w:val="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do:</w:t>
      </w:r>
    </w:p>
    <w:p w14:paraId="6A11C200" w14:textId="7D7D7FA1" w:rsidR="00FC13EB" w:rsidRPr="00FC13EB" w:rsidRDefault="00280ADA" w:rsidP="000E6590">
      <w:pPr>
        <w:pStyle w:val="Akapitzlist"/>
        <w:numPr>
          <w:ilvl w:val="1"/>
          <w:numId w:val="22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ło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zne</w:t>
      </w:r>
      <w:r w:rsidRPr="00FC13EB">
        <w:rPr>
          <w:rFonts w:ascii="Tahoma" w:eastAsia="Tahoma" w:hAnsi="Tahoma" w:cs="Tahoma"/>
          <w:spacing w:val="3"/>
        </w:rPr>
        <w:t>g</w:t>
      </w:r>
      <w:r w:rsidRPr="00FC13EB">
        <w:rPr>
          <w:rFonts w:ascii="Tahoma" w:eastAsia="Tahoma" w:hAnsi="Tahoma" w:cs="Tahoma"/>
        </w:rPr>
        <w:t>o i</w:t>
      </w:r>
      <w:r w:rsidRPr="00FC13EB">
        <w:rPr>
          <w:rFonts w:ascii="Tahoma" w:eastAsia="Tahoma" w:hAnsi="Tahoma" w:cs="Tahoma"/>
          <w:spacing w:val="-1"/>
        </w:rPr>
        <w:t>nf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a IZ o probl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w 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4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 w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szcz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gól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</w:t>
      </w:r>
      <w:r w:rsidR="008D670E" w:rsidRPr="00FC13EB">
        <w:rPr>
          <w:rFonts w:ascii="Tahoma" w:eastAsia="Tahoma" w:hAnsi="Tahoma" w:cs="Tahoma"/>
        </w:rPr>
        <w:t xml:space="preserve"> </w:t>
      </w:r>
      <w:r w:rsidR="00C860BE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rze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10"/>
        </w:rPr>
        <w:t xml:space="preserve">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2"/>
        </w:rPr>
        <w:t>g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i;</w:t>
      </w:r>
    </w:p>
    <w:p w14:paraId="19FC63DE" w14:textId="77777777" w:rsidR="00FC13EB" w:rsidRDefault="00280ADA" w:rsidP="000E6590">
      <w:pPr>
        <w:pStyle w:val="Akapitzlist"/>
        <w:numPr>
          <w:ilvl w:val="1"/>
          <w:numId w:val="22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sł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="00F1515E" w:rsidRPr="00FC13EB">
        <w:rPr>
          <w:rFonts w:ascii="Tahoma" w:eastAsia="Tahoma" w:hAnsi="Tahoma" w:cs="Tahoma"/>
          <w:spacing w:val="4"/>
        </w:rPr>
        <w:t xml:space="preserve">bezpośrednio do opiekuna projektu za pomocą SL2014 </w:t>
      </w:r>
      <w:r w:rsidRPr="00FC13EB">
        <w:rPr>
          <w:rFonts w:ascii="Tahoma" w:eastAsia="Tahoma" w:hAnsi="Tahoma" w:cs="Tahoma"/>
          <w:spacing w:val="-1"/>
        </w:rPr>
        <w:t>kw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ta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og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 xml:space="preserve">mów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dzi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3"/>
        </w:rPr>
        <w:t xml:space="preserve"> 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2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tu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orm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sp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rcia,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6"/>
        </w:rPr>
        <w:t xml:space="preserve"> </w:t>
      </w:r>
      <w:r w:rsidRPr="00FC13EB">
        <w:rPr>
          <w:rFonts w:ascii="Tahoma" w:eastAsia="Tahoma" w:hAnsi="Tahoma" w:cs="Tahoma"/>
        </w:rPr>
        <w:t>szcz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gól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1"/>
        </w:rPr>
        <w:t>c</w:t>
      </w:r>
      <w:r w:rsidRPr="00FC13EB">
        <w:rPr>
          <w:rFonts w:ascii="Tahoma" w:eastAsia="Tahoma" w:hAnsi="Tahoma" w:cs="Tahoma"/>
        </w:rPr>
        <w:t>i sz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ol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ń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ku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</w:rPr>
        <w:t>ó</w:t>
      </w:r>
      <w:r w:rsidRPr="00FC13EB">
        <w:rPr>
          <w:rFonts w:ascii="Tahoma" w:eastAsia="Tahoma" w:hAnsi="Tahoma" w:cs="Tahoma"/>
          <w:spacing w:val="-6"/>
        </w:rPr>
        <w:t>w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i,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sług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dc</w:t>
      </w:r>
      <w:r w:rsidRPr="00FC13EB">
        <w:rPr>
          <w:rFonts w:ascii="Tahoma" w:eastAsia="Tahoma" w:hAnsi="Tahoma" w:cs="Tahoma"/>
          <w:spacing w:val="2"/>
        </w:rPr>
        <w:t>z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  <w:spacing w:val="2"/>
        </w:rPr>
        <w:t>p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dni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 xml:space="preserve">, 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rszt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tó</w:t>
      </w:r>
      <w:r w:rsidRPr="00FC13EB">
        <w:rPr>
          <w:rFonts w:ascii="Tahoma" w:eastAsia="Tahoma" w:hAnsi="Tahoma" w:cs="Tahoma"/>
          <w:spacing w:val="-4"/>
        </w:rPr>
        <w:t>w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1"/>
        </w:rPr>
        <w:t>na</w:t>
      </w:r>
      <w:r w:rsidRPr="00FC13EB">
        <w:rPr>
          <w:rFonts w:ascii="Tahoma" w:eastAsia="Tahoma" w:hAnsi="Tahoma" w:cs="Tahoma"/>
        </w:rPr>
        <w:t>rió</w:t>
      </w:r>
      <w:r w:rsidRPr="00FC13EB">
        <w:rPr>
          <w:rFonts w:ascii="Tahoma" w:eastAsia="Tahoma" w:hAnsi="Tahoma" w:cs="Tahoma"/>
          <w:spacing w:val="-6"/>
        </w:rPr>
        <w:t>w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 xml:space="preserve">ów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ższ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>h</w:t>
      </w:r>
      <w:r w:rsidR="00493D3F" w:rsidRPr="00FC13EB">
        <w:rPr>
          <w:rFonts w:ascii="Tahoma" w:eastAsia="Tahoma" w:hAnsi="Tahoma" w:cs="Tahoma"/>
          <w:spacing w:val="62"/>
        </w:rPr>
        <w:t xml:space="preserve"> </w:t>
      </w:r>
      <w:r w:rsidRPr="00FC13EB">
        <w:rPr>
          <w:rFonts w:ascii="Tahoma" w:eastAsia="Tahoma" w:hAnsi="Tahoma" w:cs="Tahoma"/>
        </w:rPr>
        <w:t xml:space="preserve">i </w:t>
      </w:r>
      <w:r w:rsidRPr="00FC13EB">
        <w:rPr>
          <w:rFonts w:ascii="Tahoma" w:eastAsia="Tahoma" w:hAnsi="Tahoma" w:cs="Tahoma"/>
          <w:spacing w:val="2"/>
        </w:rPr>
        <w:t>p</w:t>
      </w:r>
      <w:r w:rsidRPr="00FC13EB">
        <w:rPr>
          <w:rFonts w:ascii="Tahoma" w:eastAsia="Tahoma" w:hAnsi="Tahoma" w:cs="Tahoma"/>
        </w:rPr>
        <w:t>od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plo</w:t>
      </w:r>
      <w:r w:rsidRPr="00FC13EB">
        <w:rPr>
          <w:rFonts w:ascii="Tahoma" w:eastAsia="Tahoma" w:hAnsi="Tahoma" w:cs="Tahoma"/>
          <w:spacing w:val="3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3"/>
        </w:rPr>
        <w:t>w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57"/>
        </w:rPr>
        <w:t xml:space="preserve"> </w:t>
      </w:r>
      <w:r w:rsidRPr="00FC13EB">
        <w:rPr>
          <w:rFonts w:ascii="Tahoma" w:eastAsia="Tahoma" w:hAnsi="Tahoma" w:cs="Tahoma"/>
        </w:rPr>
        <w:t>zgod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ie </w:t>
      </w:r>
      <w:r w:rsidR="00A6158B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3"/>
        </w:rPr>
        <w:t>z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ik</w:t>
      </w:r>
      <w:r w:rsidR="009F15B4" w:rsidRPr="00FC13EB">
        <w:rPr>
          <w:rFonts w:ascii="Tahoma" w:eastAsia="Tahoma" w:hAnsi="Tahoma" w:cs="Tahoma"/>
        </w:rPr>
        <w:t>iem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="009F15B4" w:rsidRPr="00FC13EB">
        <w:rPr>
          <w:rFonts w:ascii="Tahoma" w:eastAsia="Tahoma" w:hAnsi="Tahoma" w:cs="Tahoma"/>
          <w:spacing w:val="2"/>
        </w:rPr>
        <w:t xml:space="preserve">nr 5 </w:t>
      </w:r>
      <w:r w:rsidRPr="00FC13EB">
        <w:rPr>
          <w:rFonts w:ascii="Tahoma" w:eastAsia="Tahoma" w:hAnsi="Tahoma" w:cs="Tahoma"/>
          <w:spacing w:val="2"/>
        </w:rPr>
        <w:t>d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="00D15C17" w:rsidRPr="00FC13EB">
        <w:rPr>
          <w:rFonts w:ascii="Tahoma" w:eastAsia="Tahoma" w:hAnsi="Tahoma" w:cs="Tahoma"/>
          <w:spacing w:val="-1"/>
        </w:rPr>
        <w:t>D</w:t>
      </w:r>
      <w:r w:rsidR="00FC1DEB" w:rsidRPr="00FC13EB">
        <w:rPr>
          <w:rFonts w:ascii="Tahoma" w:eastAsia="Tahoma" w:hAnsi="Tahoma" w:cs="Tahoma"/>
          <w:spacing w:val="-1"/>
        </w:rPr>
        <w:t>ecyzji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ąw</w:t>
      </w:r>
      <w:r w:rsidRPr="00FC13EB">
        <w:rPr>
          <w:rFonts w:ascii="Tahoma" w:eastAsia="Tahoma" w:hAnsi="Tahoma" w:cs="Tahoma"/>
        </w:rPr>
        <w:t>szy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od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dn</w:t>
      </w:r>
      <w:r w:rsidRPr="00FC13EB">
        <w:rPr>
          <w:rFonts w:ascii="Tahoma" w:eastAsia="Tahoma" w:hAnsi="Tahoma" w:cs="Tahoma"/>
          <w:spacing w:val="5"/>
        </w:rPr>
        <w:t>i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="00A97C1A" w:rsidRPr="00FC13EB">
        <w:rPr>
          <w:rFonts w:ascii="Tahoma" w:eastAsia="Tahoma" w:hAnsi="Tahoma" w:cs="Tahoma"/>
        </w:rPr>
        <w:t xml:space="preserve">podjęcia </w:t>
      </w:r>
      <w:r w:rsidR="00D15C17" w:rsidRPr="00FC13EB">
        <w:rPr>
          <w:rFonts w:ascii="Tahoma" w:eastAsia="Tahoma" w:hAnsi="Tahoma" w:cs="Tahoma"/>
        </w:rPr>
        <w:t>D</w:t>
      </w:r>
      <w:r w:rsidR="00FC1DEB" w:rsidRPr="00FC13EB">
        <w:rPr>
          <w:rFonts w:ascii="Tahoma" w:eastAsia="Tahoma" w:hAnsi="Tahoma" w:cs="Tahoma"/>
        </w:rPr>
        <w:t>ecyzji</w:t>
      </w:r>
      <w:r w:rsidRPr="00FC13EB">
        <w:rPr>
          <w:rFonts w:ascii="Tahoma" w:eastAsia="Tahoma" w:hAnsi="Tahoma" w:cs="Tahoma"/>
        </w:rPr>
        <w:t>/rozpoczęcia</w:t>
      </w:r>
      <w:r w:rsidRPr="00FC13EB">
        <w:rPr>
          <w:rFonts w:ascii="Tahoma" w:eastAsia="Tahoma" w:hAnsi="Tahoma" w:cs="Tahoma"/>
          <w:spacing w:val="17"/>
          <w:w w:val="94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 xml:space="preserve">i </w:t>
      </w:r>
      <w:r w:rsidRPr="00FC13EB">
        <w:rPr>
          <w:rFonts w:ascii="Tahoma" w:eastAsia="Tahoma" w:hAnsi="Tahoma" w:cs="Tahoma"/>
          <w:spacing w:val="-1"/>
        </w:rPr>
        <w:t>projekt</w:t>
      </w:r>
      <w:r w:rsidR="000649F1" w:rsidRPr="00FC13EB">
        <w:rPr>
          <w:rFonts w:ascii="Tahoma" w:eastAsia="Tahoma" w:hAnsi="Tahoma" w:cs="Tahoma"/>
          <w:spacing w:val="-1"/>
        </w:rPr>
        <w:t>u</w:t>
      </w:r>
      <w:r w:rsidR="000649F1" w:rsidRPr="001A21E8">
        <w:rPr>
          <w:rStyle w:val="Odwoanieprzypisudolnego"/>
          <w:rFonts w:ascii="Tahoma" w:eastAsia="Tahoma" w:hAnsi="Tahoma" w:cs="Tahoma"/>
          <w:spacing w:val="2"/>
          <w:w w:val="95"/>
        </w:rPr>
        <w:footnoteReference w:id="53"/>
      </w:r>
      <w:r w:rsidRPr="00FC13EB">
        <w:rPr>
          <w:rFonts w:ascii="Tahoma" w:eastAsia="Tahoma" w:hAnsi="Tahoma" w:cs="Tahoma"/>
          <w:w w:val="95"/>
        </w:rPr>
        <w:t>.</w:t>
      </w:r>
      <w:r w:rsidRPr="00FC13EB">
        <w:rPr>
          <w:rFonts w:ascii="Tahoma" w:eastAsia="Tahoma" w:hAnsi="Tahoma" w:cs="Tahoma"/>
          <w:spacing w:val="13"/>
          <w:w w:val="95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2"/>
        </w:rPr>
        <w:t>k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-5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</w:rPr>
        <w:t xml:space="preserve">y 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og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</w:t>
      </w:r>
      <w:r w:rsidR="009F15B4" w:rsidRPr="00FC13EB">
        <w:rPr>
          <w:rFonts w:ascii="Tahoma" w:eastAsia="Tahoma" w:hAnsi="Tahoma" w:cs="Tahoma"/>
        </w:rPr>
        <w:t xml:space="preserve"> o którym mowa </w:t>
      </w:r>
      <w:r w:rsidR="007E5CC6" w:rsidRPr="00FC13EB">
        <w:rPr>
          <w:rFonts w:ascii="Tahoma" w:eastAsia="Tahoma" w:hAnsi="Tahoma" w:cs="Tahoma"/>
        </w:rPr>
        <w:t>powyżej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>zobo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3"/>
        </w:rPr>
        <w:t>z</w:t>
      </w:r>
      <w:r w:rsidRPr="00FC13EB">
        <w:rPr>
          <w:rFonts w:ascii="Tahoma" w:eastAsia="Tahoma" w:hAnsi="Tahoma" w:cs="Tahoma"/>
          <w:spacing w:val="-1"/>
        </w:rPr>
        <w:t>uj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się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  <w:spacing w:val="2"/>
        </w:rPr>
        <w:t>d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sł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8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lizo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2"/>
        </w:rPr>
        <w:t>g</w:t>
      </w:r>
      <w:r w:rsidRPr="00FC13EB">
        <w:rPr>
          <w:rFonts w:ascii="Tahoma" w:eastAsia="Tahoma" w:hAnsi="Tahoma" w:cs="Tahoma"/>
        </w:rPr>
        <w:t xml:space="preserve">o 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</w:rPr>
        <w:t>og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mu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="00F1515E" w:rsidRPr="00FC13EB">
        <w:rPr>
          <w:rFonts w:ascii="Tahoma" w:eastAsia="Tahoma" w:hAnsi="Tahoma" w:cs="Tahoma"/>
          <w:spacing w:val="-1"/>
        </w:rPr>
        <w:t>do opiekuna</w:t>
      </w:r>
      <w:r w:rsidR="009F15B4" w:rsidRPr="00FC13EB">
        <w:rPr>
          <w:rFonts w:ascii="Tahoma" w:eastAsia="Tahoma" w:hAnsi="Tahoma" w:cs="Tahoma"/>
          <w:spacing w:val="-1"/>
        </w:rPr>
        <w:t xml:space="preserve"> </w:t>
      </w:r>
      <w:r w:rsidR="009F15B4" w:rsidRPr="00FC13EB">
        <w:rPr>
          <w:rFonts w:ascii="Tahoma" w:eastAsia="Tahoma" w:hAnsi="Tahoma" w:cs="Tahoma"/>
        </w:rPr>
        <w:t>na 7 dni przed rozpoczęciem danej formy wsparcia</w:t>
      </w:r>
      <w:r w:rsidRPr="00FC13EB">
        <w:rPr>
          <w:rFonts w:ascii="Tahoma" w:eastAsia="Tahoma" w:hAnsi="Tahoma" w:cs="Tahoma"/>
        </w:rPr>
        <w:t>.</w:t>
      </w:r>
      <w:r w:rsidRPr="00FC13EB">
        <w:rPr>
          <w:rFonts w:ascii="Tahoma" w:eastAsia="Tahoma" w:hAnsi="Tahoma" w:cs="Tahoma"/>
          <w:spacing w:val="15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dop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</w:rPr>
        <w:t>obo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ą</w:t>
      </w:r>
      <w:r w:rsidRPr="00FC13EB">
        <w:rPr>
          <w:rFonts w:ascii="Tahoma" w:eastAsia="Tahoma" w:hAnsi="Tahoma" w:cs="Tahoma"/>
        </w:rPr>
        <w:t>zku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sł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 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lizo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go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</w:rPr>
        <w:t>og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mu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s</w:t>
      </w:r>
      <w:r w:rsidRPr="00FC13EB">
        <w:rPr>
          <w:rFonts w:ascii="Tahoma" w:eastAsia="Tahoma" w:hAnsi="Tahoma" w:cs="Tahoma"/>
          <w:spacing w:val="1"/>
        </w:rPr>
        <w:t>k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4"/>
        </w:rPr>
        <w:t>t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8"/>
        </w:rPr>
        <w:t xml:space="preserve"> </w:t>
      </w:r>
      <w:r w:rsidRPr="00FC13EB">
        <w:rPr>
          <w:rFonts w:ascii="Tahoma" w:eastAsia="Tahoma" w:hAnsi="Tahoma" w:cs="Tahoma"/>
        </w:rPr>
        <w:t>od</w:t>
      </w:r>
      <w:r w:rsidRPr="00FC13EB">
        <w:rPr>
          <w:rFonts w:ascii="Tahoma" w:eastAsia="Tahoma" w:hAnsi="Tahoma" w:cs="Tahoma"/>
          <w:spacing w:val="3"/>
        </w:rPr>
        <w:t>b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3"/>
        </w:rPr>
        <w:t xml:space="preserve"> </w:t>
      </w:r>
      <w:r w:rsidRPr="00FC13EB">
        <w:rPr>
          <w:rFonts w:ascii="Tahoma" w:eastAsia="Tahoma" w:hAnsi="Tahoma" w:cs="Tahoma"/>
        </w:rPr>
        <w:t>IZ</w:t>
      </w:r>
      <w:r w:rsidRPr="00FC13EB">
        <w:rPr>
          <w:rFonts w:ascii="Tahoma" w:eastAsia="Tahoma" w:hAnsi="Tahoma" w:cs="Tahoma"/>
          <w:spacing w:val="15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zprz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oto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 xml:space="preserve">j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izyty mo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itor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go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, 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pl</w:t>
      </w:r>
      <w:r w:rsidRPr="00FC13EB">
        <w:rPr>
          <w:rFonts w:ascii="Tahoma" w:eastAsia="Tahoma" w:hAnsi="Tahoma" w:cs="Tahoma"/>
          <w:spacing w:val="1"/>
        </w:rPr>
        <w:t>an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14"/>
        </w:rPr>
        <w:t xml:space="preserve"> </w:t>
      </w:r>
      <w:r w:rsidRPr="00FC13EB">
        <w:rPr>
          <w:rFonts w:ascii="Tahoma" w:eastAsia="Tahoma" w:hAnsi="Tahoma" w:cs="Tahoma"/>
        </w:rPr>
        <w:t>op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rciu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3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</w:rPr>
        <w:t>og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może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</w:rPr>
        <w:t>spo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odo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ć obcią</w:t>
      </w:r>
      <w:r w:rsidRPr="00FC13EB">
        <w:rPr>
          <w:rFonts w:ascii="Tahoma" w:eastAsia="Tahoma" w:hAnsi="Tahoma" w:cs="Tahoma"/>
          <w:spacing w:val="1"/>
        </w:rPr>
        <w:t>że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f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ta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ta</w:t>
      </w:r>
      <w:r w:rsidRPr="00FC13EB">
        <w:rPr>
          <w:rFonts w:ascii="Tahoma" w:eastAsia="Tahoma" w:hAnsi="Tahoma" w:cs="Tahoma"/>
        </w:rPr>
        <w:t>mi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</w:rPr>
        <w:t>sł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żbo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ów</w:t>
      </w:r>
      <w:r w:rsidRPr="00FC13EB">
        <w:rPr>
          <w:rFonts w:ascii="Tahoma" w:eastAsia="Tahoma" w:hAnsi="Tahoma" w:cs="Tahoma"/>
          <w:spacing w:val="-11"/>
        </w:rPr>
        <w:t xml:space="preserve"> </w:t>
      </w:r>
      <w:r w:rsidR="00567286" w:rsidRPr="00FC13EB">
        <w:rPr>
          <w:rFonts w:ascii="Tahoma" w:eastAsia="Tahoma" w:hAnsi="Tahoma" w:cs="Tahoma"/>
          <w:spacing w:val="2"/>
        </w:rPr>
        <w:t>IZ</w:t>
      </w:r>
      <w:r w:rsidR="00567286" w:rsidRPr="00FC13EB">
        <w:rPr>
          <w:rFonts w:ascii="Tahoma" w:eastAsia="Tahoma" w:hAnsi="Tahoma" w:cs="Tahoma"/>
        </w:rPr>
        <w:t>;</w:t>
      </w:r>
    </w:p>
    <w:p w14:paraId="671252EC" w14:textId="77777777" w:rsidR="00FC13EB" w:rsidRPr="00FC13EB" w:rsidRDefault="00280ADA" w:rsidP="000E6590">
      <w:pPr>
        <w:pStyle w:val="Akapitzlist"/>
        <w:numPr>
          <w:ilvl w:val="1"/>
          <w:numId w:val="22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ło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zne</w:t>
      </w:r>
      <w:r w:rsidRPr="00FC13EB">
        <w:rPr>
          <w:rFonts w:ascii="Tahoma" w:eastAsia="Tahoma" w:hAnsi="Tahoma" w:cs="Tahoma"/>
          <w:spacing w:val="3"/>
        </w:rPr>
        <w:t>g</w:t>
      </w:r>
      <w:r w:rsidRPr="00FC13EB">
        <w:rPr>
          <w:rFonts w:ascii="Tahoma" w:eastAsia="Tahoma" w:hAnsi="Tahoma" w:cs="Tahoma"/>
        </w:rPr>
        <w:t>o i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ia o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żd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j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troli pr</w:t>
      </w:r>
      <w:r w:rsidRPr="00FC13EB">
        <w:rPr>
          <w:rFonts w:ascii="Tahoma" w:eastAsia="Tahoma" w:hAnsi="Tahoma" w:cs="Tahoma"/>
          <w:spacing w:val="3"/>
        </w:rPr>
        <w:t>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pro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6"/>
        </w:rPr>
        <w:t>d</w:t>
      </w:r>
      <w:r w:rsidRPr="00FC13EB">
        <w:rPr>
          <w:rFonts w:ascii="Tahoma" w:eastAsia="Tahoma" w:hAnsi="Tahoma" w:cs="Tahoma"/>
        </w:rPr>
        <w:t>zonej</w:t>
      </w:r>
      <w:r w:rsidRPr="00FC13EB">
        <w:rPr>
          <w:rFonts w:ascii="Tahoma" w:eastAsia="Tahoma" w:hAnsi="Tahoma" w:cs="Tahoma"/>
          <w:spacing w:val="59"/>
        </w:rPr>
        <w:t xml:space="preserve"> </w:t>
      </w:r>
      <w:r w:rsidRPr="00FC13EB">
        <w:rPr>
          <w:rFonts w:ascii="Tahoma" w:eastAsia="Tahoma" w:hAnsi="Tahoma" w:cs="Tahoma"/>
        </w:rPr>
        <w:t>w 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kr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sie 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id</w:t>
      </w:r>
      <w:r w:rsidRPr="00FC13EB">
        <w:rPr>
          <w:rFonts w:ascii="Tahoma" w:eastAsia="Tahoma" w:hAnsi="Tahoma" w:cs="Tahoma"/>
          <w:spacing w:val="1"/>
        </w:rPr>
        <w:t>ł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oś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i 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e pod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o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nn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iż</w:t>
      </w:r>
      <w:r w:rsidRPr="00FC13EB">
        <w:rPr>
          <w:rFonts w:ascii="Tahoma" w:eastAsia="Tahoma" w:hAnsi="Tahoma" w:cs="Tahoma"/>
          <w:spacing w:val="8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Z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ef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zobo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</w:rPr>
        <w:t>y 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zy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ć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IZ</w:t>
      </w:r>
      <w:r w:rsidRPr="00FC13EB">
        <w:rPr>
          <w:rFonts w:ascii="Tahoma" w:eastAsia="Tahoma" w:hAnsi="Tahoma" w:cs="Tahoma"/>
          <w:spacing w:val="1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opie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1"/>
        </w:rPr>
        <w:t>ma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5"/>
        </w:rPr>
        <w:t xml:space="preserve"> </w:t>
      </w:r>
      <w:r w:rsidRPr="00FC13EB">
        <w:rPr>
          <w:rFonts w:ascii="Tahoma" w:eastAsia="Tahoma" w:hAnsi="Tahoma" w:cs="Tahoma"/>
        </w:rPr>
        <w:t>po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</w:t>
      </w:r>
      <w:r w:rsidRPr="00FC13EB">
        <w:rPr>
          <w:rFonts w:ascii="Tahoma" w:eastAsia="Tahoma" w:hAnsi="Tahoma" w:cs="Tahoma"/>
          <w:spacing w:val="2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 xml:space="preserve">h 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0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ń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po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</w:t>
      </w:r>
      <w:r w:rsidRPr="00FC13EB">
        <w:rPr>
          <w:rFonts w:ascii="Tahoma" w:eastAsia="Tahoma" w:hAnsi="Tahoma" w:cs="Tahoma"/>
          <w:spacing w:val="-1"/>
        </w:rPr>
        <w:t>ny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 l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n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>h ró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żn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>h d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ku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2"/>
        </w:rPr>
        <w:t>ó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sporz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</w:rPr>
        <w:t>dzo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>h 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s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7"/>
        </w:rPr>
        <w:t>c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</w:t>
      </w:r>
      <w:r w:rsidRPr="00FC13EB">
        <w:rPr>
          <w:rFonts w:ascii="Tahoma" w:eastAsia="Tahoma" w:hAnsi="Tahoma" w:cs="Tahoma"/>
          <w:spacing w:val="2"/>
        </w:rPr>
        <w:t>u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ż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li</w:t>
      </w:r>
      <w:r w:rsidRPr="00FC13EB">
        <w:rPr>
          <w:rFonts w:ascii="Tahoma" w:eastAsia="Tahoma" w:hAnsi="Tahoma" w:cs="Tahoma"/>
          <w:spacing w:val="12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troli do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>zą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</w:rPr>
        <w:t>pro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  <w:spacing w:val="1"/>
        </w:rPr>
        <w:t>te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  <w:spacing w:val="-1"/>
        </w:rPr>
        <w:t>1</w:t>
      </w:r>
      <w:r w:rsidRPr="00FC13EB">
        <w:rPr>
          <w:rFonts w:ascii="Tahoma" w:eastAsia="Tahoma" w:hAnsi="Tahoma" w:cs="Tahoma"/>
        </w:rPr>
        <w:t>4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2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</w:rPr>
        <w:t>od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2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</w:rPr>
        <w:t>ot</w:t>
      </w:r>
      <w:r w:rsidRPr="00FC13EB">
        <w:rPr>
          <w:rFonts w:ascii="Tahoma" w:eastAsia="Tahoma" w:hAnsi="Tahoma" w:cs="Tahoma"/>
          <w:spacing w:val="1"/>
        </w:rPr>
        <w:t>r</w:t>
      </w:r>
      <w:r w:rsidRPr="00FC13EB">
        <w:rPr>
          <w:rFonts w:ascii="Tahoma" w:eastAsia="Tahoma" w:hAnsi="Tahoma" w:cs="Tahoma"/>
        </w:rPr>
        <w:t>zym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5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2"/>
        </w:rPr>
        <w:t>k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2"/>
        </w:rPr>
        <w:t>ó</w:t>
      </w:r>
      <w:r w:rsidRPr="00FC13EB">
        <w:rPr>
          <w:rFonts w:ascii="Tahoma" w:eastAsia="Tahoma" w:hAnsi="Tahoma" w:cs="Tahoma"/>
          <w:spacing w:val="-6"/>
        </w:rPr>
        <w:t>w</w:t>
      </w:r>
      <w:r w:rsidR="00567286" w:rsidRPr="00FC13EB">
        <w:rPr>
          <w:rFonts w:ascii="Tahoma" w:eastAsia="Tahoma" w:hAnsi="Tahoma" w:cs="Tahoma"/>
          <w:spacing w:val="8"/>
        </w:rPr>
        <w:t>;</w:t>
      </w:r>
      <w:r w:rsidR="000649F1" w:rsidRPr="001A21E8">
        <w:rPr>
          <w:rStyle w:val="Odwoanieprzypisudolnego"/>
          <w:rFonts w:ascii="Tahoma" w:eastAsia="Tahoma" w:hAnsi="Tahoma" w:cs="Tahoma"/>
          <w:spacing w:val="8"/>
        </w:rPr>
        <w:footnoteReference w:id="54"/>
      </w:r>
    </w:p>
    <w:p w14:paraId="7E6AF50C" w14:textId="77777777" w:rsidR="00FC13EB" w:rsidRDefault="00280ADA" w:rsidP="000E6590">
      <w:pPr>
        <w:pStyle w:val="Akapitzlist"/>
        <w:numPr>
          <w:ilvl w:val="1"/>
          <w:numId w:val="22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pr</w:t>
      </w:r>
      <w:r w:rsidRPr="00FC13EB">
        <w:rPr>
          <w:rFonts w:ascii="Tahoma" w:eastAsia="Tahoma" w:hAnsi="Tahoma" w:cs="Tahoma"/>
          <w:spacing w:val="1"/>
        </w:rPr>
        <w:t>ze</w:t>
      </w:r>
      <w:r w:rsidRPr="00FC13EB">
        <w:rPr>
          <w:rFonts w:ascii="Tahoma" w:eastAsia="Tahoma" w:hAnsi="Tahoma" w:cs="Tahoma"/>
        </w:rPr>
        <w:t>dst</w:t>
      </w:r>
      <w:r w:rsidRPr="00FC13EB">
        <w:rPr>
          <w:rFonts w:ascii="Tahoma" w:eastAsia="Tahoma" w:hAnsi="Tahoma" w:cs="Tahoma"/>
          <w:spacing w:val="1"/>
        </w:rPr>
        <w:t>aw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ia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51"/>
        </w:rPr>
        <w:t xml:space="preserve"> </w:t>
      </w:r>
      <w:r w:rsidRPr="00FC13EB">
        <w:rPr>
          <w:rFonts w:ascii="Tahoma" w:eastAsia="Tahoma" w:hAnsi="Tahoma" w:cs="Tahoma"/>
        </w:rPr>
        <w:t>pis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2"/>
        </w:rPr>
        <w:t>m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e 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ie IZ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sz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44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7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  <w:spacing w:val="3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 xml:space="preserve">i i </w:t>
      </w:r>
      <w:r w:rsidRPr="00FC13EB">
        <w:rPr>
          <w:rFonts w:ascii="Tahoma" w:eastAsia="Tahoma" w:hAnsi="Tahoma" w:cs="Tahoma"/>
          <w:spacing w:val="1"/>
        </w:rPr>
        <w:t>wy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ś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</w:rPr>
        <w:t>ń z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 xml:space="preserve">h </w:t>
      </w:r>
      <w:r w:rsidR="00C860BE" w:rsidRPr="00FC13EB">
        <w:rPr>
          <w:rFonts w:ascii="Tahoma" w:eastAsia="Tahoma" w:hAnsi="Tahoma" w:cs="Tahoma"/>
        </w:rPr>
        <w:br/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ą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1"/>
        </w:rPr>
        <w:t xml:space="preserve"> </w:t>
      </w:r>
      <w:r w:rsidRPr="00FC13EB">
        <w:rPr>
          <w:rFonts w:ascii="Tahoma" w:eastAsia="Tahoma" w:hAnsi="Tahoma" w:cs="Tahoma"/>
        </w:rPr>
        <w:t>w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3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ślo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m w</w:t>
      </w:r>
      <w:r w:rsidRPr="00FC13EB">
        <w:rPr>
          <w:rFonts w:ascii="Tahoma" w:eastAsia="Tahoma" w:hAnsi="Tahoma" w:cs="Tahoma"/>
          <w:spacing w:val="11"/>
        </w:rPr>
        <w:t xml:space="preserve"> </w:t>
      </w:r>
      <w:r w:rsidRPr="00FC13EB">
        <w:rPr>
          <w:rFonts w:ascii="Tahoma" w:eastAsia="Tahoma" w:hAnsi="Tahoma" w:cs="Tahoma"/>
          <w:spacing w:val="1"/>
        </w:rPr>
        <w:t>we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iu w</w:t>
      </w:r>
      <w:r w:rsidRPr="00FC13EB">
        <w:rPr>
          <w:rFonts w:ascii="Tahoma" w:eastAsia="Tahoma" w:hAnsi="Tahoma" w:cs="Tahoma"/>
          <w:spacing w:val="9"/>
        </w:rPr>
        <w:t xml:space="preserve"> 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5"/>
        </w:rPr>
        <w:t>y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  <w:spacing w:val="-3"/>
        </w:rPr>
        <w:t>k</w:t>
      </w:r>
      <w:r w:rsidRPr="00FC13EB">
        <w:rPr>
          <w:rFonts w:ascii="Tahoma" w:eastAsia="Tahoma" w:hAnsi="Tahoma" w:cs="Tahoma"/>
        </w:rPr>
        <w:t>opii</w:t>
      </w:r>
      <w:r w:rsidRPr="00FC13EB">
        <w:rPr>
          <w:rFonts w:ascii="Tahoma" w:eastAsia="Tahoma" w:hAnsi="Tahoma" w:cs="Tahoma"/>
          <w:spacing w:val="7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1"/>
        </w:rPr>
        <w:t>ku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tów poś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dczo</w:t>
      </w:r>
      <w:r w:rsidRPr="00FC13EB">
        <w:rPr>
          <w:rFonts w:ascii="Tahoma" w:eastAsia="Tahoma" w:hAnsi="Tahoma" w:cs="Tahoma"/>
          <w:spacing w:val="-1"/>
        </w:rPr>
        <w:t>nyc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15"/>
        </w:rPr>
        <w:t xml:space="preserve"> </w:t>
      </w:r>
      <w:r w:rsidRPr="00FC13EB">
        <w:rPr>
          <w:rFonts w:ascii="Tahoma" w:eastAsia="Tahoma" w:hAnsi="Tahoma" w:cs="Tahoma"/>
        </w:rPr>
        <w:t>„za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</w:rPr>
        <w:t>zgo</w:t>
      </w:r>
      <w:r w:rsidRPr="00FC13EB">
        <w:rPr>
          <w:rFonts w:ascii="Tahoma" w:eastAsia="Tahoma" w:hAnsi="Tahoma" w:cs="Tahoma"/>
          <w:spacing w:val="2"/>
        </w:rPr>
        <w:t>d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</w:rPr>
        <w:t>ść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</w:rPr>
        <w:t>oryg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ł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-20"/>
        </w:rPr>
        <w:t>”</w:t>
      </w:r>
      <w:r w:rsidR="00567286" w:rsidRPr="00FC13EB">
        <w:rPr>
          <w:rFonts w:ascii="Tahoma" w:eastAsia="Tahoma" w:hAnsi="Tahoma" w:cs="Tahoma"/>
        </w:rPr>
        <w:t>;</w:t>
      </w:r>
    </w:p>
    <w:p w14:paraId="13AAF01E" w14:textId="6847CBC3" w:rsidR="00942F4E" w:rsidRPr="00FC13EB" w:rsidRDefault="00280ADA" w:rsidP="000E6590">
      <w:pPr>
        <w:pStyle w:val="Akapitzlist"/>
        <w:numPr>
          <w:ilvl w:val="1"/>
          <w:numId w:val="22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spółp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15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25"/>
        </w:rPr>
        <w:t xml:space="preserve"> </w:t>
      </w:r>
      <w:r w:rsidRPr="00FC13EB">
        <w:rPr>
          <w:rFonts w:ascii="Tahoma" w:eastAsia="Tahoma" w:hAnsi="Tahoma" w:cs="Tahoma"/>
        </w:rPr>
        <w:t>pod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iot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mi</w:t>
      </w:r>
      <w:r w:rsidRPr="00FC13EB">
        <w:rPr>
          <w:rFonts w:ascii="Tahoma" w:eastAsia="Tahoma" w:hAnsi="Tahoma" w:cs="Tahoma"/>
          <w:spacing w:val="18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ew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ę</w:t>
      </w:r>
      <w:r w:rsidRPr="00FC13EB">
        <w:rPr>
          <w:rFonts w:ascii="Tahoma" w:eastAsia="Tahoma" w:hAnsi="Tahoma" w:cs="Tahoma"/>
        </w:rPr>
        <w:t>trz</w:t>
      </w:r>
      <w:r w:rsidRPr="00FC13EB">
        <w:rPr>
          <w:rFonts w:ascii="Tahoma" w:eastAsia="Tahoma" w:hAnsi="Tahoma" w:cs="Tahoma"/>
          <w:spacing w:val="-3"/>
        </w:rPr>
        <w:t>n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mi,</w:t>
      </w:r>
      <w:r w:rsidRPr="00FC13EB">
        <w:rPr>
          <w:rFonts w:ascii="Tahoma" w:eastAsia="Tahoma" w:hAnsi="Tahoma" w:cs="Tahoma"/>
          <w:spacing w:val="12"/>
        </w:rPr>
        <w:t xml:space="preserve"> 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lizu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1"/>
        </w:rPr>
        <w:t>y</w:t>
      </w:r>
      <w:r w:rsidRPr="00FC13EB">
        <w:rPr>
          <w:rFonts w:ascii="Tahoma" w:eastAsia="Tahoma" w:hAnsi="Tahoma" w:cs="Tahoma"/>
        </w:rPr>
        <w:t>mi</w:t>
      </w:r>
      <w:r w:rsidRPr="00FC13EB">
        <w:rPr>
          <w:rFonts w:ascii="Tahoma" w:eastAsia="Tahoma" w:hAnsi="Tahoma" w:cs="Tahoma"/>
          <w:spacing w:val="14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19"/>
        </w:rPr>
        <w:t xml:space="preserve"> 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cy</w:t>
      </w:r>
      <w:r w:rsidRPr="00FC13EB">
        <w:rPr>
          <w:rFonts w:ascii="Tahoma" w:eastAsia="Tahoma" w:hAnsi="Tahoma" w:cs="Tahoma"/>
          <w:spacing w:val="1"/>
        </w:rPr>
        <w:t>j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e</w:t>
      </w:r>
      <w:r w:rsidRPr="00FC13EB">
        <w:rPr>
          <w:rFonts w:ascii="Tahoma" w:eastAsia="Tahoma" w:hAnsi="Tahoma" w:cs="Tahoma"/>
          <w:spacing w:val="15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24"/>
        </w:rPr>
        <w:t xml:space="preserve"> </w:t>
      </w:r>
      <w:r w:rsidRPr="00FC13EB">
        <w:rPr>
          <w:rFonts w:ascii="Tahoma" w:eastAsia="Tahoma" w:hAnsi="Tahoma" w:cs="Tahoma"/>
        </w:rPr>
        <w:t>zl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="00CE3E8D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IZ poprz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z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dzi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ie</w:t>
      </w:r>
      <w:r w:rsidRPr="00FC13EB">
        <w:rPr>
          <w:rFonts w:ascii="Tahoma" w:eastAsia="Tahoma" w:hAnsi="Tahoma" w:cs="Tahoma"/>
          <w:spacing w:val="-1"/>
        </w:rPr>
        <w:t xml:space="preserve"> k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żdo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zo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 xml:space="preserve">iosek 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-1"/>
        </w:rPr>
        <w:t>yc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</w:rPr>
        <w:t>po</w:t>
      </w:r>
      <w:r w:rsidRPr="00FC13EB">
        <w:rPr>
          <w:rFonts w:ascii="Tahoma" w:eastAsia="Tahoma" w:hAnsi="Tahoma" w:cs="Tahoma"/>
          <w:spacing w:val="3"/>
        </w:rPr>
        <w:t>d</w:t>
      </w:r>
      <w:r w:rsidRPr="00FC13EB">
        <w:rPr>
          <w:rFonts w:ascii="Tahoma" w:eastAsia="Tahoma" w:hAnsi="Tahoma" w:cs="Tahoma"/>
        </w:rPr>
        <w:t>miotów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1"/>
        </w:rPr>
        <w:t>ku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3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tów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4"/>
        </w:rPr>
        <w:t xml:space="preserve"> 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2"/>
        </w:rPr>
        <w:t>r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="009F15B4" w:rsidRPr="00FC13EB">
        <w:rPr>
          <w:rFonts w:ascii="Tahoma" w:eastAsia="Tahoma" w:hAnsi="Tahoma" w:cs="Tahoma"/>
          <w:spacing w:val="-2"/>
        </w:rPr>
        <w:br/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6"/>
        </w:rPr>
        <w:t xml:space="preserve"> 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t r</w:t>
      </w:r>
      <w:r w:rsidRPr="00FC13EB">
        <w:rPr>
          <w:rFonts w:ascii="Tahoma" w:eastAsia="Tahoma" w:hAnsi="Tahoma" w:cs="Tahoma"/>
          <w:spacing w:val="1"/>
        </w:rPr>
        <w:t>ea</w:t>
      </w:r>
      <w:r w:rsidRPr="00FC13EB">
        <w:rPr>
          <w:rFonts w:ascii="Tahoma" w:eastAsia="Tahoma" w:hAnsi="Tahoma" w:cs="Tahoma"/>
        </w:rPr>
        <w:t>liz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cj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</w:rPr>
        <w:t>ro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t</w:t>
      </w:r>
      <w:r w:rsidRPr="00FC13EB">
        <w:rPr>
          <w:rFonts w:ascii="Tahoma" w:eastAsia="Tahoma" w:hAnsi="Tahoma" w:cs="Tahoma"/>
          <w:spacing w:val="1"/>
        </w:rPr>
        <w:t>u</w:t>
      </w:r>
      <w:r w:rsidRPr="00FC13EB">
        <w:rPr>
          <w:rFonts w:ascii="Tahoma" w:eastAsia="Tahoma" w:hAnsi="Tahoma" w:cs="Tahoma"/>
        </w:rPr>
        <w:t>,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zb</w:t>
      </w:r>
      <w:r w:rsidRPr="00FC13EB">
        <w:rPr>
          <w:rFonts w:ascii="Tahoma" w:eastAsia="Tahoma" w:hAnsi="Tahoma" w:cs="Tahoma"/>
          <w:spacing w:val="1"/>
        </w:rPr>
        <w:t>ę</w:t>
      </w:r>
      <w:r w:rsidRPr="00FC13EB">
        <w:rPr>
          <w:rFonts w:ascii="Tahoma" w:eastAsia="Tahoma" w:hAnsi="Tahoma" w:cs="Tahoma"/>
          <w:spacing w:val="2"/>
        </w:rPr>
        <w:t>d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-3"/>
        </w:rPr>
        <w:t>y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12"/>
        </w:rPr>
        <w:t xml:space="preserve"> </w:t>
      </w:r>
      <w:r w:rsidRPr="00FC13EB">
        <w:rPr>
          <w:rFonts w:ascii="Tahoma" w:eastAsia="Tahoma" w:hAnsi="Tahoma" w:cs="Tahoma"/>
        </w:rPr>
        <w:t>do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r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pro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14"/>
        </w:rPr>
        <w:t xml:space="preserve"> </w:t>
      </w:r>
      <w:r w:rsidRPr="00FC13EB">
        <w:rPr>
          <w:rFonts w:ascii="Tahoma" w:eastAsia="Tahoma" w:hAnsi="Tahoma" w:cs="Tahoma"/>
        </w:rPr>
        <w:t>b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6"/>
        </w:rPr>
        <w:t xml:space="preserve"> 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w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cy</w:t>
      </w:r>
      <w:r w:rsidRPr="00FC13EB">
        <w:rPr>
          <w:rFonts w:ascii="Tahoma" w:eastAsia="Tahoma" w:hAnsi="Tahoma" w:cs="Tahoma"/>
          <w:spacing w:val="1"/>
        </w:rPr>
        <w:t>j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g</w:t>
      </w:r>
      <w:r w:rsidRPr="00FC13EB">
        <w:rPr>
          <w:rFonts w:ascii="Tahoma" w:eastAsia="Tahoma" w:hAnsi="Tahoma" w:cs="Tahoma"/>
          <w:spacing w:val="-2"/>
        </w:rPr>
        <w:t>o</w:t>
      </w:r>
      <w:r w:rsidRPr="00FC13EB">
        <w:rPr>
          <w:rFonts w:ascii="Tahoma" w:eastAsia="Tahoma" w:hAnsi="Tahoma" w:cs="Tahoma"/>
        </w:rPr>
        <w:t>.</w:t>
      </w:r>
    </w:p>
    <w:p w14:paraId="1FCA782E" w14:textId="77777777" w:rsidR="00942F4E" w:rsidRPr="001A21E8" w:rsidRDefault="00280ADA" w:rsidP="000E6590">
      <w:pPr>
        <w:pStyle w:val="Akapitzlist"/>
        <w:numPr>
          <w:ilvl w:val="0"/>
          <w:numId w:val="22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gr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5"/>
        </w:rPr>
        <w:t>t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627880"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="008E1A68" w:rsidRPr="001A21E8">
        <w:rPr>
          <w:rFonts w:ascii="Tahoma" w:eastAsia="Tahoma" w:hAnsi="Tahoma" w:cs="Tahoma"/>
        </w:rPr>
        <w:t xml:space="preserve"> niniejszej </w:t>
      </w:r>
      <w:r w:rsidR="00D15C17" w:rsidRPr="001A21E8">
        <w:rPr>
          <w:rFonts w:ascii="Tahoma" w:eastAsia="Tahoma" w:hAnsi="Tahoma" w:cs="Tahoma"/>
        </w:rPr>
        <w:t>D</w:t>
      </w:r>
      <w:r w:rsidR="00FC1DEB" w:rsidRPr="001A21E8">
        <w:rPr>
          <w:rFonts w:ascii="Tahoma" w:eastAsia="Tahoma" w:hAnsi="Tahoma" w:cs="Tahoma"/>
        </w:rPr>
        <w:t xml:space="preserve">ecyzji </w:t>
      </w:r>
      <w:r w:rsidR="008E1A68" w:rsidRPr="001A21E8">
        <w:rPr>
          <w:rFonts w:ascii="Tahoma" w:eastAsia="Tahoma" w:hAnsi="Tahoma" w:cs="Tahoma"/>
        </w:rPr>
        <w:t xml:space="preserve">oraz </w:t>
      </w:r>
      <w:r w:rsidR="008E1A68" w:rsidRPr="001A21E8">
        <w:rPr>
          <w:rFonts w:ascii="Tahoma" w:eastAsia="Tahoma" w:hAnsi="Tahoma" w:cs="Tahoma"/>
          <w:spacing w:val="3"/>
        </w:rPr>
        <w:t>z</w:t>
      </w:r>
      <w:r w:rsidR="008E1A68" w:rsidRPr="001A21E8">
        <w:rPr>
          <w:rFonts w:ascii="Tahoma" w:eastAsia="Tahoma" w:hAnsi="Tahoma" w:cs="Tahoma"/>
        </w:rPr>
        <w:t>godnie</w:t>
      </w:r>
      <w:r w:rsidR="008E1A68" w:rsidRPr="001A21E8">
        <w:rPr>
          <w:rFonts w:ascii="Tahoma" w:eastAsia="Tahoma" w:hAnsi="Tahoma" w:cs="Tahoma"/>
          <w:spacing w:val="-4"/>
        </w:rPr>
        <w:t xml:space="preserve"> </w:t>
      </w:r>
      <w:r w:rsidR="008E1A68" w:rsidRPr="001A21E8">
        <w:rPr>
          <w:rFonts w:ascii="Tahoma" w:eastAsia="Tahoma" w:hAnsi="Tahoma" w:cs="Tahoma"/>
        </w:rPr>
        <w:t>z</w:t>
      </w:r>
      <w:r w:rsidR="008E1A68" w:rsidRPr="001A21E8">
        <w:rPr>
          <w:rFonts w:ascii="Tahoma" w:eastAsia="Tahoma" w:hAnsi="Tahoma" w:cs="Tahoma"/>
          <w:spacing w:val="1"/>
        </w:rPr>
        <w:t xml:space="preserve"> </w:t>
      </w:r>
      <w:r w:rsidR="008E1A68" w:rsidRPr="001A21E8">
        <w:rPr>
          <w:rFonts w:ascii="Tahoma" w:eastAsia="Tahoma" w:hAnsi="Tahoma" w:cs="Tahoma"/>
          <w:spacing w:val="2"/>
        </w:rPr>
        <w:t>p</w:t>
      </w:r>
      <w:r w:rsidR="008E1A68" w:rsidRPr="001A21E8">
        <w:rPr>
          <w:rFonts w:ascii="Tahoma" w:eastAsia="Tahoma" w:hAnsi="Tahoma" w:cs="Tahoma"/>
        </w:rPr>
        <w:t>rz</w:t>
      </w:r>
      <w:r w:rsidR="008E1A68" w:rsidRPr="001A21E8">
        <w:rPr>
          <w:rFonts w:ascii="Tahoma" w:eastAsia="Tahoma" w:hAnsi="Tahoma" w:cs="Tahoma"/>
          <w:spacing w:val="1"/>
        </w:rPr>
        <w:t>e</w:t>
      </w:r>
      <w:r w:rsidR="008E1A68" w:rsidRPr="001A21E8">
        <w:rPr>
          <w:rFonts w:ascii="Tahoma" w:eastAsia="Tahoma" w:hAnsi="Tahoma" w:cs="Tahoma"/>
        </w:rPr>
        <w:t>pis</w:t>
      </w:r>
      <w:r w:rsidR="008E1A68" w:rsidRPr="001A21E8">
        <w:rPr>
          <w:rFonts w:ascii="Tahoma" w:eastAsia="Tahoma" w:hAnsi="Tahoma" w:cs="Tahoma"/>
          <w:spacing w:val="1"/>
        </w:rPr>
        <w:t>a</w:t>
      </w:r>
      <w:r w:rsidR="008E1A68" w:rsidRPr="001A21E8">
        <w:rPr>
          <w:rFonts w:ascii="Tahoma" w:eastAsia="Tahoma" w:hAnsi="Tahoma" w:cs="Tahoma"/>
        </w:rPr>
        <w:t>mi</w:t>
      </w:r>
      <w:r w:rsidR="008E1A68" w:rsidRPr="001A21E8">
        <w:rPr>
          <w:rFonts w:ascii="Tahoma" w:eastAsia="Tahoma" w:hAnsi="Tahoma" w:cs="Tahoma"/>
          <w:spacing w:val="-7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a</w:t>
      </w:r>
      <w:r w:rsidR="008E1A68" w:rsidRPr="001A21E8">
        <w:rPr>
          <w:rFonts w:ascii="Tahoma" w:eastAsia="Tahoma" w:hAnsi="Tahoma" w:cs="Tahoma"/>
        </w:rPr>
        <w:t>r</w:t>
      </w:r>
      <w:r w:rsidR="008E1A68" w:rsidRPr="001A21E8">
        <w:rPr>
          <w:rFonts w:ascii="Tahoma" w:eastAsia="Tahoma" w:hAnsi="Tahoma" w:cs="Tahoma"/>
          <w:spacing w:val="1"/>
        </w:rPr>
        <w:t>t</w:t>
      </w:r>
      <w:r w:rsidR="008E1A68" w:rsidRPr="001A21E8">
        <w:rPr>
          <w:rFonts w:ascii="Tahoma" w:eastAsia="Tahoma" w:hAnsi="Tahoma" w:cs="Tahoma"/>
        </w:rPr>
        <w:t>.</w:t>
      </w:r>
      <w:r w:rsidR="008E1A68" w:rsidRPr="001A21E8">
        <w:rPr>
          <w:rFonts w:ascii="Tahoma" w:eastAsia="Tahoma" w:hAnsi="Tahoma" w:cs="Tahoma"/>
          <w:spacing w:val="-1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2</w:t>
      </w:r>
      <w:r w:rsidR="008E1A68" w:rsidRPr="001A21E8">
        <w:rPr>
          <w:rFonts w:ascii="Tahoma" w:eastAsia="Tahoma" w:hAnsi="Tahoma" w:cs="Tahoma"/>
        </w:rPr>
        <w:t>3</w:t>
      </w:r>
      <w:r w:rsidR="008E1A68" w:rsidRPr="001A21E8">
        <w:rPr>
          <w:rFonts w:ascii="Tahoma" w:eastAsia="Tahoma" w:hAnsi="Tahoma" w:cs="Tahoma"/>
          <w:spacing w:val="2"/>
        </w:rPr>
        <w:t xml:space="preserve"> </w:t>
      </w:r>
      <w:r w:rsidR="008E1A68" w:rsidRPr="001A21E8">
        <w:rPr>
          <w:rFonts w:ascii="Tahoma" w:eastAsia="Tahoma" w:hAnsi="Tahoma" w:cs="Tahoma"/>
        </w:rPr>
        <w:t>i</w:t>
      </w:r>
      <w:r w:rsidR="008E1A68" w:rsidRPr="001A21E8">
        <w:rPr>
          <w:rFonts w:ascii="Tahoma" w:eastAsia="Tahoma" w:hAnsi="Tahoma" w:cs="Tahoma"/>
          <w:spacing w:val="2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2</w:t>
      </w:r>
      <w:r w:rsidR="008E1A68" w:rsidRPr="001A21E8">
        <w:rPr>
          <w:rFonts w:ascii="Tahoma" w:eastAsia="Tahoma" w:hAnsi="Tahoma" w:cs="Tahoma"/>
        </w:rPr>
        <w:t>5</w:t>
      </w:r>
      <w:r w:rsidR="008E1A68" w:rsidRPr="001A21E8">
        <w:rPr>
          <w:rFonts w:ascii="Tahoma" w:eastAsia="Tahoma" w:hAnsi="Tahoma" w:cs="Tahoma"/>
          <w:spacing w:val="-1"/>
        </w:rPr>
        <w:t xml:space="preserve"> </w:t>
      </w:r>
      <w:r w:rsidR="008E1A68" w:rsidRPr="001A21E8">
        <w:rPr>
          <w:rFonts w:ascii="Tahoma" w:eastAsia="Tahoma" w:hAnsi="Tahoma" w:cs="Tahoma"/>
          <w:spacing w:val="1"/>
        </w:rPr>
        <w:t>u</w:t>
      </w:r>
      <w:r w:rsidR="008E1A68" w:rsidRPr="001A21E8">
        <w:rPr>
          <w:rFonts w:ascii="Tahoma" w:eastAsia="Tahoma" w:hAnsi="Tahoma" w:cs="Tahoma"/>
        </w:rPr>
        <w:t>st</w:t>
      </w:r>
      <w:r w:rsidR="008E1A68" w:rsidRPr="001A21E8">
        <w:rPr>
          <w:rFonts w:ascii="Tahoma" w:eastAsia="Tahoma" w:hAnsi="Tahoma" w:cs="Tahoma"/>
          <w:spacing w:val="1"/>
        </w:rPr>
        <w:t>aw</w:t>
      </w:r>
      <w:r w:rsidR="008E1A68" w:rsidRPr="001A21E8">
        <w:rPr>
          <w:rFonts w:ascii="Tahoma" w:eastAsia="Tahoma" w:hAnsi="Tahoma" w:cs="Tahoma"/>
        </w:rPr>
        <w:t>y</w:t>
      </w:r>
      <w:r w:rsidR="008E1A68" w:rsidRPr="001A21E8">
        <w:rPr>
          <w:rFonts w:ascii="Tahoma" w:eastAsia="Tahoma" w:hAnsi="Tahoma" w:cs="Tahoma"/>
          <w:spacing w:val="-5"/>
        </w:rPr>
        <w:t xml:space="preserve"> </w:t>
      </w:r>
      <w:r w:rsidR="008E1A68" w:rsidRPr="001A21E8">
        <w:rPr>
          <w:rFonts w:ascii="Tahoma" w:eastAsia="Tahoma" w:hAnsi="Tahoma" w:cs="Tahoma"/>
        </w:rPr>
        <w:t xml:space="preserve">z dnia 11 lipca 2014 </w:t>
      </w:r>
      <w:r w:rsidR="008E1A68" w:rsidRPr="001A21E8">
        <w:rPr>
          <w:rFonts w:ascii="Tahoma" w:eastAsia="Tahoma" w:hAnsi="Tahoma" w:cs="Tahoma"/>
        </w:rPr>
        <w:br/>
        <w:t xml:space="preserve">o zasadach </w:t>
      </w:r>
      <w:r w:rsidR="008E1A68" w:rsidRPr="001A21E8">
        <w:rPr>
          <w:rFonts w:ascii="Tahoma" w:eastAsia="Tahoma" w:hAnsi="Tahoma" w:cs="Tahoma"/>
          <w:position w:val="-1"/>
        </w:rPr>
        <w:t>r</w:t>
      </w:r>
      <w:r w:rsidR="008E1A68" w:rsidRPr="001A21E8">
        <w:rPr>
          <w:rFonts w:ascii="Tahoma" w:eastAsia="Tahoma" w:hAnsi="Tahoma" w:cs="Tahoma"/>
          <w:spacing w:val="1"/>
          <w:position w:val="-1"/>
        </w:rPr>
        <w:t>ea</w:t>
      </w:r>
      <w:r w:rsidR="008E1A68" w:rsidRPr="001A21E8">
        <w:rPr>
          <w:rFonts w:ascii="Tahoma" w:eastAsia="Tahoma" w:hAnsi="Tahoma" w:cs="Tahoma"/>
          <w:position w:val="-1"/>
        </w:rPr>
        <w:t>liz</w:t>
      </w:r>
      <w:r w:rsidR="008E1A68" w:rsidRPr="001A21E8">
        <w:rPr>
          <w:rFonts w:ascii="Tahoma" w:eastAsia="Tahoma" w:hAnsi="Tahoma" w:cs="Tahoma"/>
          <w:spacing w:val="1"/>
          <w:position w:val="-1"/>
        </w:rPr>
        <w:t>a</w:t>
      </w:r>
      <w:r w:rsidR="008E1A68" w:rsidRPr="001A21E8">
        <w:rPr>
          <w:rFonts w:ascii="Tahoma" w:eastAsia="Tahoma" w:hAnsi="Tahoma" w:cs="Tahoma"/>
          <w:spacing w:val="-1"/>
          <w:position w:val="-1"/>
        </w:rPr>
        <w:t>cj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prog</w:t>
      </w:r>
      <w:r w:rsidR="008E1A68" w:rsidRPr="001A21E8">
        <w:rPr>
          <w:rFonts w:ascii="Tahoma" w:eastAsia="Tahoma" w:hAnsi="Tahoma" w:cs="Tahoma"/>
          <w:spacing w:val="-2"/>
          <w:position w:val="-1"/>
        </w:rPr>
        <w:t>r</w:t>
      </w:r>
      <w:r w:rsidR="008E1A68" w:rsidRPr="001A21E8">
        <w:rPr>
          <w:rFonts w:ascii="Tahoma" w:eastAsia="Tahoma" w:hAnsi="Tahoma" w:cs="Tahoma"/>
          <w:spacing w:val="1"/>
          <w:position w:val="-1"/>
        </w:rPr>
        <w:t>a</w:t>
      </w:r>
      <w:r w:rsidR="008E1A68" w:rsidRPr="001A21E8">
        <w:rPr>
          <w:rFonts w:ascii="Tahoma" w:eastAsia="Tahoma" w:hAnsi="Tahoma" w:cs="Tahoma"/>
          <w:position w:val="-1"/>
        </w:rPr>
        <w:t>mów</w:t>
      </w:r>
      <w:r w:rsidR="008E1A68" w:rsidRPr="001A21E8">
        <w:rPr>
          <w:rFonts w:ascii="Tahoma" w:eastAsia="Tahoma" w:hAnsi="Tahoma" w:cs="Tahoma"/>
          <w:spacing w:val="-5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w</w:t>
      </w:r>
      <w:r w:rsidR="008E1A68" w:rsidRPr="001A21E8">
        <w:rPr>
          <w:rFonts w:ascii="Tahoma" w:eastAsia="Tahoma" w:hAnsi="Tahoma" w:cs="Tahoma"/>
          <w:spacing w:val="4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z</w:t>
      </w:r>
      <w:r w:rsidR="008E1A68" w:rsidRPr="001A21E8">
        <w:rPr>
          <w:rFonts w:ascii="Tahoma" w:eastAsia="Tahoma" w:hAnsi="Tahoma" w:cs="Tahoma"/>
          <w:spacing w:val="1"/>
          <w:position w:val="-1"/>
        </w:rPr>
        <w:t>a</w:t>
      </w:r>
      <w:r w:rsidR="008E1A68" w:rsidRPr="001A21E8">
        <w:rPr>
          <w:rFonts w:ascii="Tahoma" w:eastAsia="Tahoma" w:hAnsi="Tahoma" w:cs="Tahoma"/>
          <w:spacing w:val="-1"/>
          <w:position w:val="-1"/>
        </w:rPr>
        <w:t>k</w:t>
      </w:r>
      <w:r w:rsidR="008E1A68" w:rsidRPr="001A21E8">
        <w:rPr>
          <w:rFonts w:ascii="Tahoma" w:eastAsia="Tahoma" w:hAnsi="Tahoma" w:cs="Tahoma"/>
          <w:position w:val="-1"/>
        </w:rPr>
        <w:t>r</w:t>
      </w:r>
      <w:r w:rsidR="008E1A68" w:rsidRPr="001A21E8">
        <w:rPr>
          <w:rFonts w:ascii="Tahoma" w:eastAsia="Tahoma" w:hAnsi="Tahoma" w:cs="Tahoma"/>
          <w:spacing w:val="1"/>
          <w:position w:val="-1"/>
        </w:rPr>
        <w:t>e</w:t>
      </w:r>
      <w:r w:rsidR="008E1A68" w:rsidRPr="001A21E8">
        <w:rPr>
          <w:rFonts w:ascii="Tahoma" w:eastAsia="Tahoma" w:hAnsi="Tahoma" w:cs="Tahoma"/>
          <w:position w:val="-1"/>
        </w:rPr>
        <w:t>sie</w:t>
      </w:r>
      <w:r w:rsidR="008E1A68" w:rsidRPr="001A21E8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poli</w:t>
      </w:r>
      <w:r w:rsidR="008E1A68" w:rsidRPr="001A21E8">
        <w:rPr>
          <w:rFonts w:ascii="Tahoma" w:eastAsia="Tahoma" w:hAnsi="Tahoma" w:cs="Tahoma"/>
          <w:spacing w:val="-2"/>
          <w:position w:val="-1"/>
        </w:rPr>
        <w:t>t</w:t>
      </w:r>
      <w:r w:rsidR="008E1A68" w:rsidRPr="001A21E8">
        <w:rPr>
          <w:rFonts w:ascii="Tahoma" w:eastAsia="Tahoma" w:hAnsi="Tahoma" w:cs="Tahoma"/>
          <w:spacing w:val="-1"/>
          <w:position w:val="-1"/>
        </w:rPr>
        <w:t>y</w:t>
      </w:r>
      <w:r w:rsidR="008E1A68" w:rsidRPr="001A21E8">
        <w:rPr>
          <w:rFonts w:ascii="Tahoma" w:eastAsia="Tahoma" w:hAnsi="Tahoma" w:cs="Tahoma"/>
          <w:spacing w:val="1"/>
          <w:position w:val="-1"/>
        </w:rPr>
        <w:t>k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sp</w:t>
      </w:r>
      <w:r w:rsidR="008E1A68" w:rsidRPr="001A21E8">
        <w:rPr>
          <w:rFonts w:ascii="Tahoma" w:eastAsia="Tahoma" w:hAnsi="Tahoma" w:cs="Tahoma"/>
          <w:spacing w:val="2"/>
          <w:position w:val="-1"/>
        </w:rPr>
        <w:t>ó</w:t>
      </w:r>
      <w:r w:rsidR="008E1A68" w:rsidRPr="001A21E8">
        <w:rPr>
          <w:rFonts w:ascii="Tahoma" w:eastAsia="Tahoma" w:hAnsi="Tahoma" w:cs="Tahoma"/>
          <w:spacing w:val="-1"/>
          <w:position w:val="-1"/>
        </w:rPr>
        <w:t>jn</w:t>
      </w:r>
      <w:r w:rsidR="008E1A68" w:rsidRPr="001A21E8">
        <w:rPr>
          <w:rFonts w:ascii="Tahoma" w:eastAsia="Tahoma" w:hAnsi="Tahoma" w:cs="Tahoma"/>
          <w:spacing w:val="2"/>
          <w:position w:val="-1"/>
        </w:rPr>
        <w:t>o</w:t>
      </w:r>
      <w:r w:rsidR="008E1A68" w:rsidRPr="001A21E8">
        <w:rPr>
          <w:rFonts w:ascii="Tahoma" w:eastAsia="Tahoma" w:hAnsi="Tahoma" w:cs="Tahoma"/>
          <w:position w:val="-1"/>
        </w:rPr>
        <w:t>ś</w:t>
      </w:r>
      <w:r w:rsidR="008E1A68" w:rsidRPr="001A21E8">
        <w:rPr>
          <w:rFonts w:ascii="Tahoma" w:eastAsia="Tahoma" w:hAnsi="Tahoma" w:cs="Tahoma"/>
          <w:spacing w:val="-1"/>
          <w:position w:val="-1"/>
        </w:rPr>
        <w:t>c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 xml:space="preserve"> f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>n</w:t>
      </w:r>
      <w:r w:rsidR="008E1A68" w:rsidRPr="001A21E8">
        <w:rPr>
          <w:rFonts w:ascii="Tahoma" w:eastAsia="Tahoma" w:hAnsi="Tahoma" w:cs="Tahoma"/>
          <w:spacing w:val="3"/>
          <w:position w:val="-1"/>
        </w:rPr>
        <w:t>a</w:t>
      </w:r>
      <w:r w:rsidR="008E1A68" w:rsidRPr="001A21E8">
        <w:rPr>
          <w:rFonts w:ascii="Tahoma" w:eastAsia="Tahoma" w:hAnsi="Tahoma" w:cs="Tahoma"/>
          <w:spacing w:val="-1"/>
          <w:position w:val="-1"/>
        </w:rPr>
        <w:t>n</w:t>
      </w:r>
      <w:r w:rsidR="008E1A68" w:rsidRPr="001A21E8">
        <w:rPr>
          <w:rFonts w:ascii="Tahoma" w:eastAsia="Tahoma" w:hAnsi="Tahoma" w:cs="Tahoma"/>
          <w:position w:val="-1"/>
        </w:rPr>
        <w:t>so</w:t>
      </w:r>
      <w:r w:rsidR="008E1A68" w:rsidRPr="001A21E8">
        <w:rPr>
          <w:rFonts w:ascii="Tahoma" w:eastAsia="Tahoma" w:hAnsi="Tahoma" w:cs="Tahoma"/>
          <w:spacing w:val="-2"/>
          <w:position w:val="-1"/>
        </w:rPr>
        <w:t>w</w:t>
      </w:r>
      <w:r w:rsidR="008E1A68" w:rsidRPr="001A21E8">
        <w:rPr>
          <w:rFonts w:ascii="Tahoma" w:eastAsia="Tahoma" w:hAnsi="Tahoma" w:cs="Tahoma"/>
          <w:spacing w:val="3"/>
          <w:position w:val="-1"/>
        </w:rPr>
        <w:t>a</w:t>
      </w:r>
      <w:r w:rsidR="008E1A68" w:rsidRPr="001A21E8">
        <w:rPr>
          <w:rFonts w:ascii="Tahoma" w:eastAsia="Tahoma" w:hAnsi="Tahoma" w:cs="Tahoma"/>
          <w:spacing w:val="-3"/>
          <w:position w:val="-1"/>
        </w:rPr>
        <w:t>n</w:t>
      </w:r>
      <w:r w:rsidR="008E1A68" w:rsidRPr="001A21E8">
        <w:rPr>
          <w:rFonts w:ascii="Tahoma" w:eastAsia="Tahoma" w:hAnsi="Tahoma" w:cs="Tahoma"/>
          <w:spacing w:val="-1"/>
          <w:position w:val="-1"/>
        </w:rPr>
        <w:t>yc</w:t>
      </w:r>
      <w:r w:rsidR="008E1A68" w:rsidRPr="001A21E8">
        <w:rPr>
          <w:rFonts w:ascii="Tahoma" w:eastAsia="Tahoma" w:hAnsi="Tahoma" w:cs="Tahoma"/>
          <w:position w:val="-1"/>
        </w:rPr>
        <w:t>h</w:t>
      </w:r>
      <w:r w:rsidR="008E1A68" w:rsidRPr="001A21E8">
        <w:rPr>
          <w:rFonts w:ascii="Tahoma" w:eastAsia="Tahoma" w:hAnsi="Tahoma" w:cs="Tahoma"/>
          <w:spacing w:val="-9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w</w:t>
      </w:r>
      <w:r w:rsidR="008E1A68" w:rsidRPr="001A21E8">
        <w:rPr>
          <w:rFonts w:ascii="Tahoma" w:eastAsia="Tahoma" w:hAnsi="Tahoma" w:cs="Tahoma"/>
          <w:spacing w:val="13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position w:val="-1"/>
        </w:rPr>
        <w:t>p</w:t>
      </w:r>
      <w:r w:rsidR="008E1A68" w:rsidRPr="001A21E8">
        <w:rPr>
          <w:rFonts w:ascii="Tahoma" w:eastAsia="Tahoma" w:hAnsi="Tahoma" w:cs="Tahoma"/>
          <w:spacing w:val="1"/>
          <w:position w:val="-1"/>
        </w:rPr>
        <w:t>e</w:t>
      </w:r>
      <w:r w:rsidR="008E1A68" w:rsidRPr="001A21E8">
        <w:rPr>
          <w:rFonts w:ascii="Tahoma" w:eastAsia="Tahoma" w:hAnsi="Tahoma" w:cs="Tahoma"/>
          <w:position w:val="-1"/>
        </w:rPr>
        <w:t>rsp</w:t>
      </w:r>
      <w:r w:rsidR="008E1A68" w:rsidRPr="001A21E8">
        <w:rPr>
          <w:rFonts w:ascii="Tahoma" w:eastAsia="Tahoma" w:hAnsi="Tahoma" w:cs="Tahoma"/>
          <w:spacing w:val="1"/>
          <w:position w:val="-1"/>
        </w:rPr>
        <w:t>e</w:t>
      </w:r>
      <w:r w:rsidR="008E1A68" w:rsidRPr="001A21E8">
        <w:rPr>
          <w:rFonts w:ascii="Tahoma" w:eastAsia="Tahoma" w:hAnsi="Tahoma" w:cs="Tahoma"/>
          <w:spacing w:val="-1"/>
          <w:position w:val="-1"/>
        </w:rPr>
        <w:t>k</w:t>
      </w:r>
      <w:r w:rsidR="008E1A68" w:rsidRPr="001A21E8">
        <w:rPr>
          <w:rFonts w:ascii="Tahoma" w:eastAsia="Tahoma" w:hAnsi="Tahoma" w:cs="Tahoma"/>
          <w:position w:val="-1"/>
        </w:rPr>
        <w:t>t</w:t>
      </w:r>
      <w:r w:rsidR="008E1A68" w:rsidRPr="001A21E8">
        <w:rPr>
          <w:rFonts w:ascii="Tahoma" w:eastAsia="Tahoma" w:hAnsi="Tahoma" w:cs="Tahoma"/>
          <w:spacing w:val="-1"/>
          <w:position w:val="-1"/>
        </w:rPr>
        <w:t>y</w:t>
      </w:r>
      <w:r w:rsidR="008E1A68" w:rsidRPr="001A21E8">
        <w:rPr>
          <w:rFonts w:ascii="Tahoma" w:eastAsia="Tahoma" w:hAnsi="Tahoma" w:cs="Tahoma"/>
          <w:spacing w:val="1"/>
          <w:position w:val="-1"/>
        </w:rPr>
        <w:t>w</w:t>
      </w:r>
      <w:r w:rsidR="008E1A68" w:rsidRPr="001A21E8">
        <w:rPr>
          <w:rFonts w:ascii="Tahoma" w:eastAsia="Tahoma" w:hAnsi="Tahoma" w:cs="Tahoma"/>
          <w:position w:val="-1"/>
        </w:rPr>
        <w:t>ie</w:t>
      </w:r>
      <w:r w:rsidR="008E1A68"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spacing w:val="-1"/>
          <w:position w:val="-1"/>
        </w:rPr>
        <w:t>f</w:t>
      </w:r>
      <w:r w:rsidR="008E1A68" w:rsidRPr="001A21E8">
        <w:rPr>
          <w:rFonts w:ascii="Tahoma" w:eastAsia="Tahoma" w:hAnsi="Tahoma" w:cs="Tahoma"/>
          <w:position w:val="-1"/>
        </w:rPr>
        <w:t>i</w:t>
      </w:r>
      <w:r w:rsidR="008E1A68" w:rsidRPr="001A21E8">
        <w:rPr>
          <w:rFonts w:ascii="Tahoma" w:eastAsia="Tahoma" w:hAnsi="Tahoma" w:cs="Tahoma"/>
          <w:spacing w:val="-1"/>
          <w:position w:val="-1"/>
        </w:rPr>
        <w:t>n</w:t>
      </w:r>
      <w:r w:rsidR="008E1A68" w:rsidRPr="001A21E8">
        <w:rPr>
          <w:rFonts w:ascii="Tahoma" w:eastAsia="Tahoma" w:hAnsi="Tahoma" w:cs="Tahoma"/>
          <w:spacing w:val="1"/>
          <w:position w:val="-1"/>
        </w:rPr>
        <w:t>an</w:t>
      </w:r>
      <w:r w:rsidR="008E1A68" w:rsidRPr="001A21E8">
        <w:rPr>
          <w:rFonts w:ascii="Tahoma" w:eastAsia="Tahoma" w:hAnsi="Tahoma" w:cs="Tahoma"/>
          <w:position w:val="-1"/>
        </w:rPr>
        <w:t>so</w:t>
      </w:r>
      <w:r w:rsidR="008E1A68" w:rsidRPr="001A21E8">
        <w:rPr>
          <w:rFonts w:ascii="Tahoma" w:eastAsia="Tahoma" w:hAnsi="Tahoma" w:cs="Tahoma"/>
          <w:spacing w:val="1"/>
          <w:position w:val="-1"/>
        </w:rPr>
        <w:t>we</w:t>
      </w:r>
      <w:r w:rsidR="008E1A68" w:rsidRPr="001A21E8">
        <w:rPr>
          <w:rFonts w:ascii="Tahoma" w:eastAsia="Tahoma" w:hAnsi="Tahoma" w:cs="Tahoma"/>
          <w:position w:val="-1"/>
        </w:rPr>
        <w:t>j</w:t>
      </w:r>
      <w:r w:rsidR="008E1A68"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="008E1A68" w:rsidRPr="001A21E8">
        <w:rPr>
          <w:rFonts w:ascii="Tahoma" w:eastAsia="Tahoma" w:hAnsi="Tahoma" w:cs="Tahoma"/>
          <w:spacing w:val="-1"/>
          <w:position w:val="-1"/>
        </w:rPr>
        <w:t>2</w:t>
      </w:r>
      <w:r w:rsidR="008E1A68" w:rsidRPr="001A21E8">
        <w:rPr>
          <w:rFonts w:ascii="Tahoma" w:eastAsia="Tahoma" w:hAnsi="Tahoma" w:cs="Tahoma"/>
          <w:spacing w:val="1"/>
          <w:position w:val="-1"/>
        </w:rPr>
        <w:t>0</w:t>
      </w:r>
      <w:r w:rsidR="008E1A68" w:rsidRPr="001A21E8">
        <w:rPr>
          <w:rFonts w:ascii="Tahoma" w:eastAsia="Tahoma" w:hAnsi="Tahoma" w:cs="Tahoma"/>
          <w:spacing w:val="-1"/>
          <w:position w:val="-1"/>
        </w:rPr>
        <w:t>1</w:t>
      </w:r>
      <w:r w:rsidR="008E1A68" w:rsidRPr="001A21E8">
        <w:rPr>
          <w:rFonts w:ascii="Tahoma" w:eastAsia="Tahoma" w:hAnsi="Tahoma" w:cs="Tahoma"/>
          <w:spacing w:val="3"/>
          <w:position w:val="-1"/>
        </w:rPr>
        <w:t>4</w:t>
      </w:r>
      <w:r w:rsidR="008E1A68" w:rsidRPr="001A21E8">
        <w:rPr>
          <w:rFonts w:ascii="Tahoma" w:eastAsia="Tahoma" w:hAnsi="Tahoma" w:cs="Tahoma"/>
          <w:position w:val="-1"/>
        </w:rPr>
        <w:t>-</w:t>
      </w:r>
      <w:r w:rsidR="008E1A68" w:rsidRPr="001A21E8">
        <w:rPr>
          <w:rFonts w:ascii="Tahoma" w:eastAsia="Tahoma" w:hAnsi="Tahoma" w:cs="Tahoma"/>
          <w:spacing w:val="-1"/>
        </w:rPr>
        <w:t>20</w:t>
      </w:r>
      <w:r w:rsidR="008E1A68" w:rsidRPr="001A21E8">
        <w:rPr>
          <w:rFonts w:ascii="Tahoma" w:eastAsia="Tahoma" w:hAnsi="Tahoma" w:cs="Tahoma"/>
          <w:spacing w:val="1"/>
        </w:rPr>
        <w:t>2</w:t>
      </w:r>
      <w:r w:rsidR="008E1A68" w:rsidRPr="001A21E8">
        <w:rPr>
          <w:rFonts w:ascii="Tahoma" w:eastAsia="Tahoma" w:hAnsi="Tahoma" w:cs="Tahoma"/>
          <w:spacing w:val="-1"/>
        </w:rPr>
        <w:t>0</w:t>
      </w:r>
      <w:r w:rsidR="008E1A68" w:rsidRPr="001A21E8">
        <w:rPr>
          <w:rFonts w:ascii="Tahoma" w:eastAsia="Tahoma" w:hAnsi="Tahoma" w:cs="Tahoma"/>
        </w:rPr>
        <w:t>.</w:t>
      </w:r>
    </w:p>
    <w:p w14:paraId="357148EA" w14:textId="77777777" w:rsidR="00567286" w:rsidRDefault="00567286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5607086E" w14:textId="7BEC25D5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3C7C73">
        <w:rPr>
          <w:rFonts w:ascii="Tahoma" w:eastAsia="Tahoma" w:hAnsi="Tahoma" w:cs="Tahoma"/>
        </w:rPr>
        <w:t xml:space="preserve"> </w:t>
      </w:r>
      <w:r w:rsidR="00A97C1A">
        <w:rPr>
          <w:rFonts w:ascii="Tahoma" w:eastAsia="Tahoma" w:hAnsi="Tahoma" w:cs="Tahoma"/>
        </w:rPr>
        <w:t>19</w:t>
      </w:r>
      <w:r w:rsidRPr="001A21E8">
        <w:rPr>
          <w:rFonts w:ascii="Tahoma" w:eastAsia="Tahoma" w:hAnsi="Tahoma" w:cs="Tahoma"/>
          <w:w w:val="99"/>
        </w:rPr>
        <w:t>.</w:t>
      </w:r>
    </w:p>
    <w:p w14:paraId="66DB527A" w14:textId="158444A9" w:rsidR="00F242FB" w:rsidRPr="001A21E8" w:rsidRDefault="00280ADA" w:rsidP="000E6590">
      <w:pPr>
        <w:pStyle w:val="Akapitzlist"/>
        <w:numPr>
          <w:ilvl w:val="0"/>
          <w:numId w:val="23"/>
        </w:numPr>
        <w:tabs>
          <w:tab w:val="clear" w:pos="360"/>
          <w:tab w:val="left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 poprz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4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.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 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</w:rPr>
        <w:t>pna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 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 d</w:t>
      </w:r>
      <w:r w:rsidRPr="001A21E8">
        <w:rPr>
          <w:rFonts w:ascii="Tahoma" w:eastAsia="Tahoma" w:hAnsi="Tahoma" w:cs="Tahoma"/>
          <w:spacing w:val="1"/>
        </w:rPr>
        <w:t>ane</w:t>
      </w:r>
      <w:r w:rsidRPr="001A21E8">
        <w:rPr>
          <w:rFonts w:ascii="Tahoma" w:eastAsia="Tahoma" w:hAnsi="Tahoma" w:cs="Tahoma"/>
        </w:rPr>
        <w:t>go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i </w:t>
      </w:r>
      <w:r w:rsidR="00A97C1A">
        <w:rPr>
          <w:rFonts w:ascii="Tahoma" w:eastAsia="Tahoma" w:hAnsi="Tahoma" w:cs="Tahoma"/>
        </w:rPr>
        <w:t xml:space="preserve">podjęcie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ecyzji</w:t>
      </w:r>
      <w:r w:rsidR="00FC1DEB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7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 Oc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06F80F74" w14:textId="77777777" w:rsidR="00942F4E" w:rsidRPr="00CE3E8D" w:rsidRDefault="00280ADA" w:rsidP="000E6590">
      <w:pPr>
        <w:pStyle w:val="Akapitzlist"/>
        <w:numPr>
          <w:ilvl w:val="0"/>
          <w:numId w:val="23"/>
        </w:numPr>
        <w:tabs>
          <w:tab w:val="clear" w:pos="360"/>
          <w:tab w:val="left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E3E8D">
        <w:rPr>
          <w:rFonts w:ascii="Tahoma" w:eastAsia="Tahoma" w:hAnsi="Tahoma" w:cs="Tahoma"/>
        </w:rPr>
        <w:t>B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f</w:t>
      </w:r>
      <w:r w:rsidRPr="00CE3E8D">
        <w:rPr>
          <w:rFonts w:ascii="Tahoma" w:eastAsia="Tahoma" w:hAnsi="Tahoma" w:cs="Tahoma"/>
          <w:spacing w:val="2"/>
        </w:rPr>
        <w:t>i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  <w:spacing w:val="3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 ponosi od</w:t>
      </w:r>
      <w:r w:rsidRPr="00CE3E8D">
        <w:rPr>
          <w:rFonts w:ascii="Tahoma" w:eastAsia="Tahoma" w:hAnsi="Tahoma" w:cs="Tahoma"/>
          <w:spacing w:val="3"/>
        </w:rPr>
        <w:t>p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dzi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l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ość</w:t>
      </w:r>
      <w:r w:rsidRPr="00CE3E8D">
        <w:rPr>
          <w:rFonts w:ascii="Tahoma" w:eastAsia="Tahoma" w:hAnsi="Tahoma" w:cs="Tahoma"/>
          <w:spacing w:val="60"/>
        </w:rPr>
        <w:t xml:space="preserve"> </w:t>
      </w:r>
      <w:r w:rsidRPr="00CE3E8D">
        <w:rPr>
          <w:rFonts w:ascii="Tahoma" w:eastAsia="Tahoma" w:hAnsi="Tahoma" w:cs="Tahoma"/>
        </w:rPr>
        <w:t>za r</w:t>
      </w:r>
      <w:r w:rsidRPr="00CE3E8D">
        <w:rPr>
          <w:rFonts w:ascii="Tahoma" w:eastAsia="Tahoma" w:hAnsi="Tahoma" w:cs="Tahoma"/>
          <w:spacing w:val="1"/>
        </w:rPr>
        <w:t>ea</w:t>
      </w:r>
      <w:r w:rsidRPr="00CE3E8D">
        <w:rPr>
          <w:rFonts w:ascii="Tahoma" w:eastAsia="Tahoma" w:hAnsi="Tahoma" w:cs="Tahoma"/>
        </w:rPr>
        <w:t>liz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</w:rPr>
        <w:t xml:space="preserve">ę </w:t>
      </w:r>
      <w:r w:rsidR="00DC10C9" w:rsidRPr="00CE3E8D">
        <w:rPr>
          <w:rFonts w:ascii="Tahoma" w:eastAsia="Tahoma" w:hAnsi="Tahoma" w:cs="Tahoma"/>
          <w:spacing w:val="1"/>
        </w:rPr>
        <w:t>p</w:t>
      </w:r>
      <w:r w:rsidRPr="00CE3E8D">
        <w:rPr>
          <w:rFonts w:ascii="Tahoma" w:eastAsia="Tahoma" w:hAnsi="Tahoma" w:cs="Tahoma"/>
        </w:rPr>
        <w:t>ro</w:t>
      </w:r>
      <w:r w:rsidRPr="00CE3E8D">
        <w:rPr>
          <w:rFonts w:ascii="Tahoma" w:eastAsia="Tahoma" w:hAnsi="Tahoma" w:cs="Tahoma"/>
          <w:spacing w:val="-1"/>
        </w:rPr>
        <w:t>j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tu zgod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 xml:space="preserve">ie z 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ł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ś</w:t>
      </w:r>
      <w:r w:rsidRPr="00CE3E8D">
        <w:rPr>
          <w:rFonts w:ascii="Tahoma" w:eastAsia="Tahoma" w:hAnsi="Tahoma" w:cs="Tahoma"/>
          <w:spacing w:val="-1"/>
        </w:rPr>
        <w:t>c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 xml:space="preserve">mi </w:t>
      </w:r>
      <w:r w:rsidRPr="003C7C73">
        <w:rPr>
          <w:rFonts w:ascii="Tahoma" w:eastAsia="Tahoma" w:hAnsi="Tahoma" w:cs="Tahoma"/>
        </w:rPr>
        <w:t>przepisam</w:t>
      </w:r>
      <w:r w:rsidRPr="00CE3E8D">
        <w:rPr>
          <w:rFonts w:ascii="Tahoma" w:eastAsia="Tahoma" w:hAnsi="Tahoma" w:cs="Tahoma"/>
        </w:rPr>
        <w:t>i</w:t>
      </w:r>
      <w:r w:rsidR="00F242FB"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  <w:spacing w:val="-2"/>
        </w:rPr>
        <w:t>r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j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>mi</w:t>
      </w:r>
      <w:r w:rsidRPr="00CE3E8D">
        <w:rPr>
          <w:rFonts w:ascii="Tahoma" w:eastAsia="Tahoma" w:hAnsi="Tahoma" w:cs="Tahoma"/>
          <w:spacing w:val="-9"/>
        </w:rPr>
        <w:t xml:space="preserve"> 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-2"/>
        </w:rPr>
        <w:t>r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z</w:t>
      </w:r>
      <w:r w:rsidR="00620846" w:rsidRPr="00CE3E8D">
        <w:rPr>
          <w:rFonts w:ascii="Tahoma" w:eastAsia="Tahoma" w:hAnsi="Tahoma" w:cs="Tahoma"/>
        </w:rPr>
        <w:t xml:space="preserve"> właściwymi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="00620846" w:rsidRPr="00CE3E8D">
        <w:rPr>
          <w:rFonts w:ascii="Tahoma" w:eastAsia="Tahoma" w:hAnsi="Tahoma" w:cs="Tahoma"/>
          <w:spacing w:val="-4"/>
        </w:rPr>
        <w:t>w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>t</w:t>
      </w:r>
      <w:r w:rsidRPr="00CE3E8D">
        <w:rPr>
          <w:rFonts w:ascii="Tahoma" w:eastAsia="Tahoma" w:hAnsi="Tahoma" w:cs="Tahoma"/>
          <w:spacing w:val="-1"/>
        </w:rPr>
        <w:t>yc</w:t>
      </w:r>
      <w:r w:rsidRPr="00CE3E8D">
        <w:rPr>
          <w:rFonts w:ascii="Tahoma" w:eastAsia="Tahoma" w:hAnsi="Tahoma" w:cs="Tahoma"/>
        </w:rPr>
        <w:t>zn</w:t>
      </w:r>
      <w:r w:rsidRPr="00CE3E8D">
        <w:rPr>
          <w:rFonts w:ascii="Tahoma" w:eastAsia="Tahoma" w:hAnsi="Tahoma" w:cs="Tahoma"/>
          <w:spacing w:val="-1"/>
        </w:rPr>
        <w:t>y</w:t>
      </w:r>
      <w:r w:rsidRPr="00CE3E8D">
        <w:rPr>
          <w:rFonts w:ascii="Tahoma" w:eastAsia="Tahoma" w:hAnsi="Tahoma" w:cs="Tahoma"/>
        </w:rPr>
        <w:t>m</w:t>
      </w:r>
      <w:r w:rsidRPr="00CE3E8D">
        <w:rPr>
          <w:rFonts w:ascii="Tahoma" w:eastAsia="Tahoma" w:hAnsi="Tahoma" w:cs="Tahoma"/>
          <w:spacing w:val="4"/>
        </w:rPr>
        <w:t>i</w:t>
      </w:r>
      <w:r w:rsidRPr="00CE3E8D">
        <w:rPr>
          <w:rFonts w:ascii="Tahoma" w:eastAsia="Tahoma" w:hAnsi="Tahoma" w:cs="Tahoma"/>
        </w:rPr>
        <w:t>.</w:t>
      </w:r>
    </w:p>
    <w:p w14:paraId="757595A7" w14:textId="77777777" w:rsidR="006567C9" w:rsidRDefault="006567C9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3AFB1091" w14:textId="55315003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3C7C73">
        <w:rPr>
          <w:rFonts w:ascii="Tahoma" w:eastAsia="Tahoma" w:hAnsi="Tahoma" w:cs="Tahoma"/>
        </w:rPr>
        <w:t xml:space="preserve"> </w:t>
      </w:r>
      <w:r w:rsidR="00E67406" w:rsidRPr="003C7C73">
        <w:rPr>
          <w:rFonts w:ascii="Tahoma" w:eastAsia="Tahoma" w:hAnsi="Tahoma" w:cs="Tahoma"/>
        </w:rPr>
        <w:t>2</w:t>
      </w:r>
      <w:r w:rsidR="00A97C1A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w w:val="99"/>
        </w:rPr>
        <w:t>.</w:t>
      </w:r>
    </w:p>
    <w:p w14:paraId="4CB76FE7" w14:textId="77777777" w:rsidR="00F242FB" w:rsidRPr="001A21E8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podd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nyw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uprawnione podmioty</w:t>
      </w:r>
      <w:r w:rsidR="00E03F00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344CD9F8" w14:textId="77777777" w:rsidR="00942F4E" w:rsidRPr="00631DDC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CE3E8D">
        <w:rPr>
          <w:rFonts w:ascii="Tahoma" w:eastAsia="Tahoma" w:hAnsi="Tahoma" w:cs="Tahoma"/>
        </w:rPr>
        <w:t>B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f</w:t>
      </w:r>
      <w:r w:rsidRPr="00CE3E8D">
        <w:rPr>
          <w:rFonts w:ascii="Tahoma" w:eastAsia="Tahoma" w:hAnsi="Tahoma" w:cs="Tahoma"/>
          <w:spacing w:val="2"/>
        </w:rPr>
        <w:t>i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  <w:spacing w:val="3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</w:rPr>
        <w:t>po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osi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Pr="00CE3E8D">
        <w:rPr>
          <w:rFonts w:ascii="Tahoma" w:eastAsia="Tahoma" w:hAnsi="Tahoma" w:cs="Tahoma"/>
        </w:rPr>
        <w:t>od</w:t>
      </w:r>
      <w:r w:rsidRPr="00CE3E8D">
        <w:rPr>
          <w:rFonts w:ascii="Tahoma" w:eastAsia="Tahoma" w:hAnsi="Tahoma" w:cs="Tahoma"/>
          <w:spacing w:val="3"/>
        </w:rPr>
        <w:t>p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dzi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l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ość</w:t>
      </w:r>
      <w:r w:rsidRPr="00CE3E8D">
        <w:rPr>
          <w:rFonts w:ascii="Tahoma" w:eastAsia="Tahoma" w:hAnsi="Tahoma" w:cs="Tahoma"/>
          <w:spacing w:val="-11"/>
        </w:rPr>
        <w:t xml:space="preserve"> </w:t>
      </w:r>
      <w:r w:rsidRPr="00CE3E8D">
        <w:rPr>
          <w:rFonts w:ascii="Tahoma" w:eastAsia="Tahoma" w:hAnsi="Tahoma" w:cs="Tahoma"/>
        </w:rPr>
        <w:t>za</w:t>
      </w:r>
      <w:r w:rsidRPr="00CE3E8D">
        <w:rPr>
          <w:rFonts w:ascii="Tahoma" w:eastAsia="Tahoma" w:hAnsi="Tahoma" w:cs="Tahoma"/>
          <w:spacing w:val="8"/>
        </w:rPr>
        <w:t xml:space="preserve"> </w:t>
      </w:r>
      <w:r w:rsidRPr="00CE3E8D">
        <w:rPr>
          <w:rFonts w:ascii="Tahoma" w:eastAsia="Tahoma" w:hAnsi="Tahoma" w:cs="Tahoma"/>
          <w:spacing w:val="-1"/>
        </w:rPr>
        <w:t>u</w:t>
      </w:r>
      <w:r w:rsidRPr="00CE3E8D">
        <w:rPr>
          <w:rFonts w:ascii="Tahoma" w:eastAsia="Tahoma" w:hAnsi="Tahoma" w:cs="Tahoma"/>
        </w:rPr>
        <w:t>dos</w:t>
      </w:r>
      <w:r w:rsidRPr="00CE3E8D">
        <w:rPr>
          <w:rFonts w:ascii="Tahoma" w:eastAsia="Tahoma" w:hAnsi="Tahoma" w:cs="Tahoma"/>
          <w:spacing w:val="1"/>
        </w:rPr>
        <w:t>tę</w:t>
      </w:r>
      <w:r w:rsidRPr="00CE3E8D">
        <w:rPr>
          <w:rFonts w:ascii="Tahoma" w:eastAsia="Tahoma" w:hAnsi="Tahoma" w:cs="Tahoma"/>
          <w:spacing w:val="2"/>
        </w:rPr>
        <w:t>p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ie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</w:rPr>
        <w:t>do</w:t>
      </w:r>
      <w:r w:rsidRPr="00CE3E8D">
        <w:rPr>
          <w:rFonts w:ascii="Tahoma" w:eastAsia="Tahoma" w:hAnsi="Tahoma" w:cs="Tahoma"/>
          <w:spacing w:val="-1"/>
        </w:rPr>
        <w:t>ku</w:t>
      </w:r>
      <w:r w:rsidRPr="00CE3E8D">
        <w:rPr>
          <w:rFonts w:ascii="Tahoma" w:eastAsia="Tahoma" w:hAnsi="Tahoma" w:cs="Tahoma"/>
          <w:spacing w:val="3"/>
        </w:rPr>
        <w:t>me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-6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>w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ą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j</w:t>
      </w:r>
      <w:r w:rsidRPr="00CE3E8D">
        <w:rPr>
          <w:rFonts w:ascii="Tahoma" w:eastAsia="Tahoma" w:hAnsi="Tahoma" w:cs="Tahoma"/>
          <w:spacing w:val="-5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4"/>
        </w:rPr>
        <w:t xml:space="preserve"> 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ea</w:t>
      </w:r>
      <w:r w:rsidRPr="00CE3E8D">
        <w:rPr>
          <w:rFonts w:ascii="Tahoma" w:eastAsia="Tahoma" w:hAnsi="Tahoma" w:cs="Tahoma"/>
        </w:rPr>
        <w:t>liz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cj</w:t>
      </w:r>
      <w:r w:rsidRPr="00CE3E8D">
        <w:rPr>
          <w:rFonts w:ascii="Tahoma" w:eastAsia="Tahoma" w:hAnsi="Tahoma" w:cs="Tahoma"/>
        </w:rPr>
        <w:t>ą</w:t>
      </w:r>
      <w:r w:rsidRPr="00CE3E8D">
        <w:rPr>
          <w:rFonts w:ascii="Tahoma" w:eastAsia="Tahoma" w:hAnsi="Tahoma" w:cs="Tahoma"/>
          <w:spacing w:val="-3"/>
        </w:rPr>
        <w:t xml:space="preserve"> </w:t>
      </w:r>
      <w:r w:rsidRPr="00CE3E8D">
        <w:rPr>
          <w:rFonts w:ascii="Tahoma" w:eastAsia="Tahoma" w:hAnsi="Tahoma" w:cs="Tahoma"/>
        </w:rPr>
        <w:t>projektu</w:t>
      </w:r>
      <w:r w:rsidR="00CE3E8D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do</w:t>
      </w:r>
      <w:r w:rsidRPr="00CE3E8D">
        <w:rPr>
          <w:rFonts w:ascii="Tahoma" w:eastAsia="Tahoma" w:hAnsi="Tahoma" w:cs="Tahoma"/>
          <w:spacing w:val="-2"/>
          <w:position w:val="-1"/>
        </w:rPr>
        <w:t>t</w:t>
      </w:r>
      <w:r w:rsidRPr="00CE3E8D">
        <w:rPr>
          <w:rFonts w:ascii="Tahoma" w:eastAsia="Tahoma" w:hAnsi="Tahoma" w:cs="Tahoma"/>
          <w:spacing w:val="-1"/>
          <w:position w:val="-1"/>
        </w:rPr>
        <w:t>yc</w:t>
      </w:r>
      <w:r w:rsidRPr="00CE3E8D">
        <w:rPr>
          <w:rFonts w:ascii="Tahoma" w:eastAsia="Tahoma" w:hAnsi="Tahoma" w:cs="Tahoma"/>
          <w:position w:val="-1"/>
        </w:rPr>
        <w:t>z</w:t>
      </w:r>
      <w:r w:rsidRPr="00CE3E8D">
        <w:rPr>
          <w:rFonts w:ascii="Tahoma" w:eastAsia="Tahoma" w:hAnsi="Tahoma" w:cs="Tahoma"/>
          <w:spacing w:val="1"/>
          <w:position w:val="-1"/>
        </w:rPr>
        <w:t>ą</w:t>
      </w:r>
      <w:r w:rsidRPr="00CE3E8D">
        <w:rPr>
          <w:rFonts w:ascii="Tahoma" w:eastAsia="Tahoma" w:hAnsi="Tahoma" w:cs="Tahoma"/>
          <w:spacing w:val="-1"/>
          <w:position w:val="-1"/>
        </w:rPr>
        <w:t>c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j</w:t>
      </w:r>
      <w:r w:rsidRPr="00CE3E8D">
        <w:rPr>
          <w:rFonts w:ascii="Tahoma" w:eastAsia="Tahoma" w:hAnsi="Tahoma" w:cs="Tahoma"/>
          <w:spacing w:val="-7"/>
          <w:position w:val="-1"/>
        </w:rPr>
        <w:t xml:space="preserve"> </w:t>
      </w:r>
      <w:r w:rsidRPr="00CE3E8D">
        <w:rPr>
          <w:rFonts w:ascii="Tahoma" w:eastAsia="Tahoma" w:hAnsi="Tahoma" w:cs="Tahoma"/>
          <w:spacing w:val="-1"/>
          <w:position w:val="-1"/>
        </w:rPr>
        <w:t>k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position w:val="-1"/>
        </w:rPr>
        <w:t>żd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go</w:t>
      </w:r>
      <w:r w:rsidRPr="00CE3E8D">
        <w:rPr>
          <w:rFonts w:ascii="Tahoma" w:eastAsia="Tahoma" w:hAnsi="Tahoma" w:cs="Tahoma"/>
          <w:spacing w:val="-7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 xml:space="preserve">z </w:t>
      </w:r>
      <w:r w:rsidRPr="00CE3E8D">
        <w:rPr>
          <w:rFonts w:ascii="Tahoma" w:eastAsia="Tahoma" w:hAnsi="Tahoma" w:cs="Tahoma"/>
          <w:spacing w:val="-4"/>
          <w:position w:val="-1"/>
        </w:rPr>
        <w:t>P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tne</w:t>
      </w:r>
      <w:r w:rsidRPr="00CE3E8D">
        <w:rPr>
          <w:rFonts w:ascii="Tahoma" w:eastAsia="Tahoma" w:hAnsi="Tahoma" w:cs="Tahoma"/>
          <w:position w:val="-1"/>
        </w:rPr>
        <w:t>ró</w:t>
      </w:r>
      <w:r w:rsidRPr="00CE3E8D">
        <w:rPr>
          <w:rFonts w:ascii="Tahoma" w:eastAsia="Tahoma" w:hAnsi="Tahoma" w:cs="Tahoma"/>
          <w:spacing w:val="-6"/>
          <w:position w:val="-1"/>
        </w:rPr>
        <w:t>w</w:t>
      </w:r>
      <w:r w:rsidR="000649F1" w:rsidRPr="00CE3E8D">
        <w:rPr>
          <w:rFonts w:ascii="Tahoma" w:eastAsia="Tahoma" w:hAnsi="Tahoma" w:cs="Tahoma"/>
          <w:spacing w:val="1"/>
          <w:position w:val="-1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1"/>
          <w:position w:val="-1"/>
        </w:rPr>
        <w:footnoteReference w:id="55"/>
      </w:r>
    </w:p>
    <w:p w14:paraId="0352CBE6" w14:textId="77777777" w:rsidR="00631DDC" w:rsidRPr="00CE3E8D" w:rsidRDefault="00631DDC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>
        <w:rPr>
          <w:rFonts w:ascii="Tahoma" w:eastAsia="Tahoma" w:hAnsi="Tahoma" w:cs="Tahoma"/>
          <w:spacing w:val="1"/>
          <w:position w:val="-1"/>
        </w:rPr>
        <w:t>IZ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</w:t>
      </w:r>
    </w:p>
    <w:p w14:paraId="1A64F100" w14:textId="77777777" w:rsidR="00942F4E" w:rsidRPr="00CE3E8D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E3E8D">
        <w:rPr>
          <w:rFonts w:ascii="Tahoma" w:eastAsia="Tahoma" w:hAnsi="Tahoma" w:cs="Tahoma"/>
        </w:rPr>
        <w:t>IZ</w:t>
      </w:r>
      <w:r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</w:rPr>
        <w:t>pr</w:t>
      </w:r>
      <w:r w:rsidRPr="00CE3E8D">
        <w:rPr>
          <w:rFonts w:ascii="Tahoma" w:eastAsia="Tahoma" w:hAnsi="Tahoma" w:cs="Tahoma"/>
          <w:spacing w:val="1"/>
        </w:rPr>
        <w:t>ze</w:t>
      </w:r>
      <w:r w:rsidRPr="00CE3E8D">
        <w:rPr>
          <w:rFonts w:ascii="Tahoma" w:eastAsia="Tahoma" w:hAnsi="Tahoma" w:cs="Tahoma"/>
        </w:rPr>
        <w:t>pro</w:t>
      </w:r>
      <w:r w:rsidRPr="00CE3E8D">
        <w:rPr>
          <w:rFonts w:ascii="Tahoma" w:eastAsia="Tahoma" w:hAnsi="Tahoma" w:cs="Tahoma"/>
          <w:spacing w:val="-1"/>
        </w:rPr>
        <w:t>w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dza</w:t>
      </w:r>
      <w:r w:rsidRPr="00CE3E8D">
        <w:rPr>
          <w:rFonts w:ascii="Tahoma" w:eastAsia="Tahoma" w:hAnsi="Tahoma" w:cs="Tahoma"/>
          <w:spacing w:val="-9"/>
        </w:rPr>
        <w:t xml:space="preserve"> 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o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trole</w:t>
      </w:r>
      <w:r w:rsidR="00631DDC">
        <w:rPr>
          <w:rFonts w:ascii="Tahoma" w:eastAsia="Tahoma" w:hAnsi="Tahoma" w:cs="Tahoma"/>
        </w:rPr>
        <w:t xml:space="preserve">, w tym wizyty monitoringowe, 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  <w:spacing w:val="3"/>
        </w:rPr>
        <w:t>z</w:t>
      </w:r>
      <w:r w:rsidRPr="00CE3E8D">
        <w:rPr>
          <w:rFonts w:ascii="Tahoma" w:eastAsia="Tahoma" w:hAnsi="Tahoma" w:cs="Tahoma"/>
        </w:rPr>
        <w:t>godnie</w:t>
      </w:r>
      <w:r w:rsidRPr="00CE3E8D">
        <w:rPr>
          <w:rFonts w:ascii="Tahoma" w:eastAsia="Tahoma" w:hAnsi="Tahoma" w:cs="Tahoma"/>
          <w:spacing w:val="-4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 xml:space="preserve"> </w:t>
      </w:r>
      <w:r w:rsidRPr="00CE3E8D">
        <w:rPr>
          <w:rFonts w:ascii="Tahoma" w:eastAsia="Tahoma" w:hAnsi="Tahoma" w:cs="Tahoma"/>
          <w:spacing w:val="2"/>
        </w:rPr>
        <w:t>p</w:t>
      </w:r>
      <w:r w:rsidRPr="00CE3E8D">
        <w:rPr>
          <w:rFonts w:ascii="Tahoma" w:eastAsia="Tahoma" w:hAnsi="Tahoma" w:cs="Tahoma"/>
        </w:rPr>
        <w:t>rz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pis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mi</w:t>
      </w:r>
      <w:r w:rsidRPr="00CE3E8D">
        <w:rPr>
          <w:rFonts w:ascii="Tahoma" w:eastAsia="Tahoma" w:hAnsi="Tahoma" w:cs="Tahoma"/>
          <w:spacing w:val="-7"/>
        </w:rPr>
        <w:t xml:space="preserve"> 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t</w:t>
      </w:r>
      <w:r w:rsidRPr="00CE3E8D">
        <w:rPr>
          <w:rFonts w:ascii="Tahoma" w:eastAsia="Tahoma" w:hAnsi="Tahoma" w:cs="Tahoma"/>
        </w:rPr>
        <w:t>.</w:t>
      </w:r>
      <w:r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  <w:spacing w:val="1"/>
        </w:rPr>
        <w:t>2</w:t>
      </w:r>
      <w:r w:rsidRPr="00CE3E8D">
        <w:rPr>
          <w:rFonts w:ascii="Tahoma" w:eastAsia="Tahoma" w:hAnsi="Tahoma" w:cs="Tahoma"/>
        </w:rPr>
        <w:t>3</w:t>
      </w:r>
      <w:r w:rsidRPr="00CE3E8D">
        <w:rPr>
          <w:rFonts w:ascii="Tahoma" w:eastAsia="Tahoma" w:hAnsi="Tahoma" w:cs="Tahoma"/>
          <w:spacing w:val="2"/>
        </w:rPr>
        <w:t xml:space="preserve"> 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2"/>
        </w:rPr>
        <w:t xml:space="preserve"> </w:t>
      </w:r>
      <w:r w:rsidRPr="00CE3E8D">
        <w:rPr>
          <w:rFonts w:ascii="Tahoma" w:eastAsia="Tahoma" w:hAnsi="Tahoma" w:cs="Tahoma"/>
          <w:spacing w:val="1"/>
        </w:rPr>
        <w:t>2</w:t>
      </w:r>
      <w:r w:rsidRPr="00CE3E8D">
        <w:rPr>
          <w:rFonts w:ascii="Tahoma" w:eastAsia="Tahoma" w:hAnsi="Tahoma" w:cs="Tahoma"/>
        </w:rPr>
        <w:t>5</w:t>
      </w:r>
      <w:r w:rsidRPr="00CE3E8D">
        <w:rPr>
          <w:rFonts w:ascii="Tahoma" w:eastAsia="Tahoma" w:hAnsi="Tahoma" w:cs="Tahoma"/>
          <w:spacing w:val="-1"/>
        </w:rPr>
        <w:t xml:space="preserve"> </w:t>
      </w:r>
      <w:r w:rsidRPr="00CE3E8D">
        <w:rPr>
          <w:rFonts w:ascii="Tahoma" w:eastAsia="Tahoma" w:hAnsi="Tahoma" w:cs="Tahoma"/>
          <w:spacing w:val="1"/>
        </w:rPr>
        <w:t>u</w:t>
      </w:r>
      <w:r w:rsidRPr="00CE3E8D">
        <w:rPr>
          <w:rFonts w:ascii="Tahoma" w:eastAsia="Tahoma" w:hAnsi="Tahoma" w:cs="Tahoma"/>
        </w:rPr>
        <w:t>st</w:t>
      </w:r>
      <w:r w:rsidRPr="00CE3E8D">
        <w:rPr>
          <w:rFonts w:ascii="Tahoma" w:eastAsia="Tahoma" w:hAnsi="Tahoma" w:cs="Tahoma"/>
          <w:spacing w:val="1"/>
        </w:rPr>
        <w:t>aw</w:t>
      </w:r>
      <w:r w:rsidRPr="00CE3E8D">
        <w:rPr>
          <w:rFonts w:ascii="Tahoma" w:eastAsia="Tahoma" w:hAnsi="Tahoma" w:cs="Tahoma"/>
        </w:rPr>
        <w:t>y</w:t>
      </w:r>
      <w:r w:rsidRPr="00CE3E8D">
        <w:rPr>
          <w:rFonts w:ascii="Tahoma" w:eastAsia="Tahoma" w:hAnsi="Tahoma" w:cs="Tahoma"/>
          <w:spacing w:val="-5"/>
        </w:rPr>
        <w:t xml:space="preserve"> </w:t>
      </w:r>
      <w:r w:rsidRPr="00CE3E8D">
        <w:rPr>
          <w:rFonts w:ascii="Tahoma" w:eastAsia="Tahoma" w:hAnsi="Tahoma" w:cs="Tahoma"/>
        </w:rPr>
        <w:t>z dnia 11 lipca 2014 o zasadach</w:t>
      </w:r>
      <w:r w:rsidR="00CA7347" w:rsidRPr="00CE3E8D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ea</w:t>
      </w:r>
      <w:r w:rsidRPr="00CE3E8D">
        <w:rPr>
          <w:rFonts w:ascii="Tahoma" w:eastAsia="Tahoma" w:hAnsi="Tahoma" w:cs="Tahoma"/>
          <w:position w:val="-1"/>
        </w:rPr>
        <w:t>liz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spacing w:val="-1"/>
          <w:position w:val="-1"/>
        </w:rPr>
        <w:t>cj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2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prog</w:t>
      </w:r>
      <w:r w:rsidRPr="00CE3E8D">
        <w:rPr>
          <w:rFonts w:ascii="Tahoma" w:eastAsia="Tahoma" w:hAnsi="Tahoma" w:cs="Tahoma"/>
          <w:spacing w:val="-2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position w:val="-1"/>
        </w:rPr>
        <w:t>mów</w:t>
      </w:r>
      <w:r w:rsidRPr="00CE3E8D">
        <w:rPr>
          <w:rFonts w:ascii="Tahoma" w:eastAsia="Tahoma" w:hAnsi="Tahoma" w:cs="Tahoma"/>
          <w:spacing w:val="-5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w</w:t>
      </w:r>
      <w:r w:rsidRPr="00CE3E8D">
        <w:rPr>
          <w:rFonts w:ascii="Tahoma" w:eastAsia="Tahoma" w:hAnsi="Tahoma" w:cs="Tahoma"/>
          <w:spacing w:val="4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z</w:t>
      </w:r>
      <w:r w:rsidRPr="00CE3E8D">
        <w:rPr>
          <w:rFonts w:ascii="Tahoma" w:eastAsia="Tahoma" w:hAnsi="Tahoma" w:cs="Tahoma"/>
          <w:spacing w:val="1"/>
          <w:position w:val="-1"/>
        </w:rPr>
        <w:t>a</w:t>
      </w:r>
      <w:r w:rsidRPr="00CE3E8D">
        <w:rPr>
          <w:rFonts w:ascii="Tahoma" w:eastAsia="Tahoma" w:hAnsi="Tahoma" w:cs="Tahoma"/>
          <w:spacing w:val="-1"/>
          <w:position w:val="-1"/>
        </w:rPr>
        <w:t>k</w:t>
      </w:r>
      <w:r w:rsidRPr="00CE3E8D">
        <w:rPr>
          <w:rFonts w:ascii="Tahoma" w:eastAsia="Tahoma" w:hAnsi="Tahoma" w:cs="Tahoma"/>
          <w:position w:val="-1"/>
        </w:rPr>
        <w:t>r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sie</w:t>
      </w:r>
      <w:r w:rsidRPr="00CE3E8D">
        <w:rPr>
          <w:rFonts w:ascii="Tahoma" w:eastAsia="Tahoma" w:hAnsi="Tahoma" w:cs="Tahoma"/>
          <w:spacing w:val="-2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poli</w:t>
      </w:r>
      <w:r w:rsidRPr="00CE3E8D">
        <w:rPr>
          <w:rFonts w:ascii="Tahoma" w:eastAsia="Tahoma" w:hAnsi="Tahoma" w:cs="Tahoma"/>
          <w:spacing w:val="-2"/>
          <w:position w:val="-1"/>
        </w:rPr>
        <w:t>t</w:t>
      </w:r>
      <w:r w:rsidRPr="00CE3E8D">
        <w:rPr>
          <w:rFonts w:ascii="Tahoma" w:eastAsia="Tahoma" w:hAnsi="Tahoma" w:cs="Tahoma"/>
          <w:spacing w:val="-1"/>
          <w:position w:val="-1"/>
        </w:rPr>
        <w:t>y</w:t>
      </w:r>
      <w:r w:rsidRPr="00CE3E8D">
        <w:rPr>
          <w:rFonts w:ascii="Tahoma" w:eastAsia="Tahoma" w:hAnsi="Tahoma" w:cs="Tahoma"/>
          <w:spacing w:val="1"/>
          <w:position w:val="-1"/>
        </w:rPr>
        <w:t>k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sp</w:t>
      </w:r>
      <w:r w:rsidRPr="00CE3E8D">
        <w:rPr>
          <w:rFonts w:ascii="Tahoma" w:eastAsia="Tahoma" w:hAnsi="Tahoma" w:cs="Tahoma"/>
          <w:spacing w:val="2"/>
          <w:position w:val="-1"/>
        </w:rPr>
        <w:t>ó</w:t>
      </w:r>
      <w:r w:rsidRPr="00CE3E8D">
        <w:rPr>
          <w:rFonts w:ascii="Tahoma" w:eastAsia="Tahoma" w:hAnsi="Tahoma" w:cs="Tahoma"/>
          <w:spacing w:val="-1"/>
          <w:position w:val="-1"/>
        </w:rPr>
        <w:t>jn</w:t>
      </w:r>
      <w:r w:rsidRPr="00CE3E8D">
        <w:rPr>
          <w:rFonts w:ascii="Tahoma" w:eastAsia="Tahoma" w:hAnsi="Tahoma" w:cs="Tahoma"/>
          <w:spacing w:val="2"/>
          <w:position w:val="-1"/>
        </w:rPr>
        <w:t>o</w:t>
      </w:r>
      <w:r w:rsidRPr="00CE3E8D">
        <w:rPr>
          <w:rFonts w:ascii="Tahoma" w:eastAsia="Tahoma" w:hAnsi="Tahoma" w:cs="Tahoma"/>
          <w:position w:val="-1"/>
        </w:rPr>
        <w:t>ś</w:t>
      </w:r>
      <w:r w:rsidRPr="00CE3E8D">
        <w:rPr>
          <w:rFonts w:ascii="Tahoma" w:eastAsia="Tahoma" w:hAnsi="Tahoma" w:cs="Tahoma"/>
          <w:spacing w:val="-1"/>
          <w:position w:val="-1"/>
        </w:rPr>
        <w:t>c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 xml:space="preserve"> f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>n</w:t>
      </w:r>
      <w:r w:rsidRPr="00CE3E8D">
        <w:rPr>
          <w:rFonts w:ascii="Tahoma" w:eastAsia="Tahoma" w:hAnsi="Tahoma" w:cs="Tahoma"/>
          <w:spacing w:val="3"/>
          <w:position w:val="-1"/>
        </w:rPr>
        <w:t>a</w:t>
      </w:r>
      <w:r w:rsidRPr="00CE3E8D">
        <w:rPr>
          <w:rFonts w:ascii="Tahoma" w:eastAsia="Tahoma" w:hAnsi="Tahoma" w:cs="Tahoma"/>
          <w:spacing w:val="-1"/>
          <w:position w:val="-1"/>
        </w:rPr>
        <w:t>n</w:t>
      </w:r>
      <w:r w:rsidRPr="00CE3E8D">
        <w:rPr>
          <w:rFonts w:ascii="Tahoma" w:eastAsia="Tahoma" w:hAnsi="Tahoma" w:cs="Tahoma"/>
          <w:position w:val="-1"/>
        </w:rPr>
        <w:t>so</w:t>
      </w:r>
      <w:r w:rsidRPr="00CE3E8D">
        <w:rPr>
          <w:rFonts w:ascii="Tahoma" w:eastAsia="Tahoma" w:hAnsi="Tahoma" w:cs="Tahoma"/>
          <w:spacing w:val="-2"/>
          <w:position w:val="-1"/>
        </w:rPr>
        <w:t>w</w:t>
      </w:r>
      <w:r w:rsidRPr="00CE3E8D">
        <w:rPr>
          <w:rFonts w:ascii="Tahoma" w:eastAsia="Tahoma" w:hAnsi="Tahoma" w:cs="Tahoma"/>
          <w:spacing w:val="3"/>
          <w:position w:val="-1"/>
        </w:rPr>
        <w:t>a</w:t>
      </w:r>
      <w:r w:rsidRPr="00CE3E8D">
        <w:rPr>
          <w:rFonts w:ascii="Tahoma" w:eastAsia="Tahoma" w:hAnsi="Tahoma" w:cs="Tahoma"/>
          <w:spacing w:val="-3"/>
          <w:position w:val="-1"/>
        </w:rPr>
        <w:t>n</w:t>
      </w:r>
      <w:r w:rsidRPr="00CE3E8D">
        <w:rPr>
          <w:rFonts w:ascii="Tahoma" w:eastAsia="Tahoma" w:hAnsi="Tahoma" w:cs="Tahoma"/>
          <w:spacing w:val="-1"/>
          <w:position w:val="-1"/>
        </w:rPr>
        <w:t>yc</w:t>
      </w:r>
      <w:r w:rsidRPr="00CE3E8D">
        <w:rPr>
          <w:rFonts w:ascii="Tahoma" w:eastAsia="Tahoma" w:hAnsi="Tahoma" w:cs="Tahoma"/>
          <w:position w:val="-1"/>
        </w:rPr>
        <w:t>h</w:t>
      </w:r>
      <w:r w:rsidRPr="00CE3E8D">
        <w:rPr>
          <w:rFonts w:ascii="Tahoma" w:eastAsia="Tahoma" w:hAnsi="Tahoma" w:cs="Tahoma"/>
          <w:spacing w:val="-9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w</w:t>
      </w:r>
      <w:r w:rsidRPr="00CE3E8D">
        <w:rPr>
          <w:rFonts w:ascii="Tahoma" w:eastAsia="Tahoma" w:hAnsi="Tahoma" w:cs="Tahoma"/>
          <w:spacing w:val="13"/>
          <w:position w:val="-1"/>
        </w:rPr>
        <w:t xml:space="preserve"> </w:t>
      </w:r>
      <w:r w:rsidRPr="00CE3E8D">
        <w:rPr>
          <w:rFonts w:ascii="Tahoma" w:eastAsia="Tahoma" w:hAnsi="Tahoma" w:cs="Tahoma"/>
          <w:position w:val="-1"/>
        </w:rPr>
        <w:t>p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position w:val="-1"/>
        </w:rPr>
        <w:t>rsp</w:t>
      </w:r>
      <w:r w:rsidRPr="00CE3E8D">
        <w:rPr>
          <w:rFonts w:ascii="Tahoma" w:eastAsia="Tahoma" w:hAnsi="Tahoma" w:cs="Tahoma"/>
          <w:spacing w:val="1"/>
          <w:position w:val="-1"/>
        </w:rPr>
        <w:t>e</w:t>
      </w:r>
      <w:r w:rsidRPr="00CE3E8D">
        <w:rPr>
          <w:rFonts w:ascii="Tahoma" w:eastAsia="Tahoma" w:hAnsi="Tahoma" w:cs="Tahoma"/>
          <w:spacing w:val="-1"/>
          <w:position w:val="-1"/>
        </w:rPr>
        <w:t>k</w:t>
      </w:r>
      <w:r w:rsidRPr="00CE3E8D">
        <w:rPr>
          <w:rFonts w:ascii="Tahoma" w:eastAsia="Tahoma" w:hAnsi="Tahoma" w:cs="Tahoma"/>
          <w:position w:val="-1"/>
        </w:rPr>
        <w:t>t</w:t>
      </w:r>
      <w:r w:rsidRPr="00CE3E8D">
        <w:rPr>
          <w:rFonts w:ascii="Tahoma" w:eastAsia="Tahoma" w:hAnsi="Tahoma" w:cs="Tahoma"/>
          <w:spacing w:val="-1"/>
          <w:position w:val="-1"/>
        </w:rPr>
        <w:t>y</w:t>
      </w:r>
      <w:r w:rsidRPr="00CE3E8D">
        <w:rPr>
          <w:rFonts w:ascii="Tahoma" w:eastAsia="Tahoma" w:hAnsi="Tahoma" w:cs="Tahoma"/>
          <w:spacing w:val="1"/>
          <w:position w:val="-1"/>
        </w:rPr>
        <w:t>w</w:t>
      </w:r>
      <w:r w:rsidRPr="00CE3E8D">
        <w:rPr>
          <w:rFonts w:ascii="Tahoma" w:eastAsia="Tahoma" w:hAnsi="Tahoma" w:cs="Tahoma"/>
          <w:position w:val="-1"/>
        </w:rPr>
        <w:t>ie</w:t>
      </w:r>
      <w:r w:rsidRPr="00CE3E8D">
        <w:rPr>
          <w:rFonts w:ascii="Tahoma" w:eastAsia="Tahoma" w:hAnsi="Tahoma" w:cs="Tahoma"/>
          <w:spacing w:val="-7"/>
          <w:position w:val="-1"/>
        </w:rPr>
        <w:t xml:space="preserve"> </w:t>
      </w:r>
      <w:r w:rsidRPr="00CE3E8D">
        <w:rPr>
          <w:rFonts w:ascii="Tahoma" w:eastAsia="Tahoma" w:hAnsi="Tahoma" w:cs="Tahoma"/>
          <w:spacing w:val="-1"/>
          <w:position w:val="-1"/>
        </w:rPr>
        <w:t>f</w:t>
      </w:r>
      <w:r w:rsidRPr="00CE3E8D">
        <w:rPr>
          <w:rFonts w:ascii="Tahoma" w:eastAsia="Tahoma" w:hAnsi="Tahoma" w:cs="Tahoma"/>
          <w:position w:val="-1"/>
        </w:rPr>
        <w:t>i</w:t>
      </w:r>
      <w:r w:rsidRPr="00CE3E8D">
        <w:rPr>
          <w:rFonts w:ascii="Tahoma" w:eastAsia="Tahoma" w:hAnsi="Tahoma" w:cs="Tahoma"/>
          <w:spacing w:val="-1"/>
          <w:position w:val="-1"/>
        </w:rPr>
        <w:t>n</w:t>
      </w:r>
      <w:r w:rsidRPr="00CE3E8D">
        <w:rPr>
          <w:rFonts w:ascii="Tahoma" w:eastAsia="Tahoma" w:hAnsi="Tahoma" w:cs="Tahoma"/>
          <w:spacing w:val="1"/>
          <w:position w:val="-1"/>
        </w:rPr>
        <w:t>an</w:t>
      </w:r>
      <w:r w:rsidRPr="00CE3E8D">
        <w:rPr>
          <w:rFonts w:ascii="Tahoma" w:eastAsia="Tahoma" w:hAnsi="Tahoma" w:cs="Tahoma"/>
          <w:position w:val="-1"/>
        </w:rPr>
        <w:t>so</w:t>
      </w:r>
      <w:r w:rsidRPr="00CE3E8D">
        <w:rPr>
          <w:rFonts w:ascii="Tahoma" w:eastAsia="Tahoma" w:hAnsi="Tahoma" w:cs="Tahoma"/>
          <w:spacing w:val="1"/>
          <w:position w:val="-1"/>
        </w:rPr>
        <w:t>we</w:t>
      </w:r>
      <w:r w:rsidRPr="00CE3E8D">
        <w:rPr>
          <w:rFonts w:ascii="Tahoma" w:eastAsia="Tahoma" w:hAnsi="Tahoma" w:cs="Tahoma"/>
          <w:position w:val="-1"/>
        </w:rPr>
        <w:t>j</w:t>
      </w:r>
      <w:r w:rsidRPr="00CE3E8D">
        <w:rPr>
          <w:rFonts w:ascii="Tahoma" w:eastAsia="Tahoma" w:hAnsi="Tahoma" w:cs="Tahoma"/>
          <w:spacing w:val="-3"/>
          <w:position w:val="-1"/>
        </w:rPr>
        <w:t xml:space="preserve"> </w:t>
      </w:r>
      <w:r w:rsidRPr="00CE3E8D">
        <w:rPr>
          <w:rFonts w:ascii="Tahoma" w:eastAsia="Tahoma" w:hAnsi="Tahoma" w:cs="Tahoma"/>
          <w:spacing w:val="-1"/>
          <w:position w:val="-1"/>
        </w:rPr>
        <w:t>2</w:t>
      </w:r>
      <w:r w:rsidRPr="00CE3E8D">
        <w:rPr>
          <w:rFonts w:ascii="Tahoma" w:eastAsia="Tahoma" w:hAnsi="Tahoma" w:cs="Tahoma"/>
          <w:spacing w:val="1"/>
          <w:position w:val="-1"/>
        </w:rPr>
        <w:t>0</w:t>
      </w:r>
      <w:r w:rsidRPr="00CE3E8D">
        <w:rPr>
          <w:rFonts w:ascii="Tahoma" w:eastAsia="Tahoma" w:hAnsi="Tahoma" w:cs="Tahoma"/>
          <w:spacing w:val="-1"/>
          <w:position w:val="-1"/>
        </w:rPr>
        <w:t>1</w:t>
      </w:r>
      <w:r w:rsidRPr="00CE3E8D">
        <w:rPr>
          <w:rFonts w:ascii="Tahoma" w:eastAsia="Tahoma" w:hAnsi="Tahoma" w:cs="Tahoma"/>
          <w:spacing w:val="3"/>
          <w:position w:val="-1"/>
        </w:rPr>
        <w:t>4</w:t>
      </w:r>
      <w:r w:rsidRPr="00CE3E8D">
        <w:rPr>
          <w:rFonts w:ascii="Tahoma" w:eastAsia="Tahoma" w:hAnsi="Tahoma" w:cs="Tahoma"/>
          <w:position w:val="-1"/>
        </w:rPr>
        <w:t>-</w:t>
      </w:r>
      <w:r w:rsidRPr="00CE3E8D">
        <w:rPr>
          <w:rFonts w:ascii="Tahoma" w:eastAsia="Tahoma" w:hAnsi="Tahoma" w:cs="Tahoma"/>
          <w:spacing w:val="-1"/>
        </w:rPr>
        <w:t>20</w:t>
      </w:r>
      <w:r w:rsidRPr="00CE3E8D">
        <w:rPr>
          <w:rFonts w:ascii="Tahoma" w:eastAsia="Tahoma" w:hAnsi="Tahoma" w:cs="Tahoma"/>
          <w:spacing w:val="1"/>
        </w:rPr>
        <w:t>2</w:t>
      </w:r>
      <w:r w:rsidRPr="00CE3E8D">
        <w:rPr>
          <w:rFonts w:ascii="Tahoma" w:eastAsia="Tahoma" w:hAnsi="Tahoma" w:cs="Tahoma"/>
          <w:spacing w:val="-1"/>
        </w:rPr>
        <w:t>0</w:t>
      </w:r>
      <w:r w:rsidRPr="00CE3E8D">
        <w:rPr>
          <w:rFonts w:ascii="Tahoma" w:eastAsia="Tahoma" w:hAnsi="Tahoma" w:cs="Tahoma"/>
        </w:rPr>
        <w:t>. W 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sie</w:t>
      </w:r>
      <w:r w:rsidRPr="00CE3E8D">
        <w:rPr>
          <w:rFonts w:ascii="Tahoma" w:eastAsia="Tahoma" w:hAnsi="Tahoma" w:cs="Tahoma"/>
          <w:spacing w:val="13"/>
        </w:rPr>
        <w:t xml:space="preserve"> 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  <w:spacing w:val="-1"/>
        </w:rPr>
        <w:t>u</w:t>
      </w:r>
      <w:r w:rsidRPr="00CE3E8D">
        <w:rPr>
          <w:rFonts w:ascii="Tahoma" w:eastAsia="Tahoma" w:hAnsi="Tahoma" w:cs="Tahoma"/>
        </w:rPr>
        <w:t>r</w:t>
      </w:r>
      <w:r w:rsidRPr="00CE3E8D">
        <w:rPr>
          <w:rFonts w:ascii="Tahoma" w:eastAsia="Tahoma" w:hAnsi="Tahoma" w:cs="Tahoma"/>
          <w:spacing w:val="1"/>
        </w:rPr>
        <w:t>e</w:t>
      </w:r>
      <w:r w:rsidRPr="00CE3E8D">
        <w:rPr>
          <w:rFonts w:ascii="Tahoma" w:eastAsia="Tahoma" w:hAnsi="Tahoma" w:cs="Tahoma"/>
        </w:rPr>
        <w:t>gul</w:t>
      </w:r>
      <w:r w:rsidRPr="00CE3E8D">
        <w:rPr>
          <w:rFonts w:ascii="Tahoma" w:eastAsia="Tahoma" w:hAnsi="Tahoma" w:cs="Tahoma"/>
          <w:spacing w:val="2"/>
        </w:rPr>
        <w:t>o</w:t>
      </w:r>
      <w:r w:rsidRPr="00CE3E8D">
        <w:rPr>
          <w:rFonts w:ascii="Tahoma" w:eastAsia="Tahoma" w:hAnsi="Tahoma" w:cs="Tahoma"/>
          <w:spacing w:val="-1"/>
        </w:rPr>
        <w:t>w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ny</w:t>
      </w:r>
      <w:r w:rsidRPr="00CE3E8D">
        <w:rPr>
          <w:rFonts w:ascii="Tahoma" w:eastAsia="Tahoma" w:hAnsi="Tahoma" w:cs="Tahoma"/>
        </w:rPr>
        <w:t xml:space="preserve">m </w:t>
      </w:r>
      <w:r w:rsidRPr="00CE3E8D">
        <w:rPr>
          <w:rFonts w:ascii="Tahoma" w:eastAsia="Tahoma" w:hAnsi="Tahoma" w:cs="Tahoma"/>
          <w:spacing w:val="-1"/>
        </w:rPr>
        <w:t>u</w:t>
      </w:r>
      <w:r w:rsidRPr="00CE3E8D">
        <w:rPr>
          <w:rFonts w:ascii="Tahoma" w:eastAsia="Tahoma" w:hAnsi="Tahoma" w:cs="Tahoma"/>
        </w:rPr>
        <w:t>st</w:t>
      </w:r>
      <w:r w:rsidRPr="00CE3E8D">
        <w:rPr>
          <w:rFonts w:ascii="Tahoma" w:eastAsia="Tahoma" w:hAnsi="Tahoma" w:cs="Tahoma"/>
          <w:spacing w:val="1"/>
        </w:rPr>
        <w:t>aw</w:t>
      </w:r>
      <w:r w:rsidRPr="00CE3E8D">
        <w:rPr>
          <w:rFonts w:ascii="Tahoma" w:eastAsia="Tahoma" w:hAnsi="Tahoma" w:cs="Tahoma"/>
        </w:rPr>
        <w:t>ą</w:t>
      </w:r>
      <w:r w:rsidRPr="00CE3E8D">
        <w:rPr>
          <w:rFonts w:ascii="Tahoma" w:eastAsia="Tahoma" w:hAnsi="Tahoma" w:cs="Tahoma"/>
          <w:spacing w:val="14"/>
        </w:rPr>
        <w:t xml:space="preserve"> </w:t>
      </w:r>
      <w:r w:rsidRPr="00CE3E8D">
        <w:rPr>
          <w:rFonts w:ascii="Tahoma" w:eastAsia="Tahoma" w:hAnsi="Tahoma" w:cs="Tahoma"/>
        </w:rPr>
        <w:t>z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</w:rPr>
        <w:t>stoso</w:t>
      </w:r>
      <w:r w:rsidRPr="00CE3E8D">
        <w:rPr>
          <w:rFonts w:ascii="Tahoma" w:eastAsia="Tahoma" w:hAnsi="Tahoma" w:cs="Tahoma"/>
          <w:spacing w:val="-2"/>
        </w:rPr>
        <w:t>w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n</w:t>
      </w:r>
      <w:r w:rsidRPr="00CE3E8D">
        <w:rPr>
          <w:rFonts w:ascii="Tahoma" w:eastAsia="Tahoma" w:hAnsi="Tahoma" w:cs="Tahoma"/>
        </w:rPr>
        <w:t>ie</w:t>
      </w:r>
      <w:r w:rsidRPr="00CE3E8D">
        <w:rPr>
          <w:rFonts w:ascii="Tahoma" w:eastAsia="Tahoma" w:hAnsi="Tahoma" w:cs="Tahoma"/>
          <w:spacing w:val="8"/>
        </w:rPr>
        <w:t xml:space="preserve"> </w:t>
      </w:r>
      <w:r w:rsidRPr="00CE3E8D">
        <w:rPr>
          <w:rFonts w:ascii="Tahoma" w:eastAsia="Tahoma" w:hAnsi="Tahoma" w:cs="Tahoma"/>
        </w:rPr>
        <w:t>m</w:t>
      </w:r>
      <w:r w:rsidRPr="00CE3E8D">
        <w:rPr>
          <w:rFonts w:ascii="Tahoma" w:eastAsia="Tahoma" w:hAnsi="Tahoma" w:cs="Tahoma"/>
          <w:spacing w:val="1"/>
        </w:rPr>
        <w:t>a</w:t>
      </w:r>
      <w:r w:rsidRPr="00CE3E8D">
        <w:rPr>
          <w:rFonts w:ascii="Tahoma" w:eastAsia="Tahoma" w:hAnsi="Tahoma" w:cs="Tahoma"/>
          <w:spacing w:val="-1"/>
        </w:rPr>
        <w:t>j</w:t>
      </w:r>
      <w:r w:rsidRPr="00CE3E8D">
        <w:rPr>
          <w:rFonts w:ascii="Tahoma" w:eastAsia="Tahoma" w:hAnsi="Tahoma" w:cs="Tahoma"/>
        </w:rPr>
        <w:t xml:space="preserve">ą </w:t>
      </w:r>
      <w:r w:rsidRPr="00FF2B69">
        <w:rPr>
          <w:rFonts w:ascii="Tahoma" w:eastAsia="Tahoma" w:hAnsi="Tahoma" w:cs="Tahoma"/>
          <w:i/>
        </w:rPr>
        <w:t>W</w:t>
      </w:r>
      <w:r w:rsidRPr="00FF2B69">
        <w:rPr>
          <w:rFonts w:ascii="Tahoma" w:eastAsia="Tahoma" w:hAnsi="Tahoma" w:cs="Tahoma"/>
          <w:i/>
          <w:spacing w:val="-1"/>
        </w:rPr>
        <w:t>y</w:t>
      </w:r>
      <w:r w:rsidRPr="00FF2B69">
        <w:rPr>
          <w:rFonts w:ascii="Tahoma" w:eastAsia="Tahoma" w:hAnsi="Tahoma" w:cs="Tahoma"/>
          <w:i/>
          <w:spacing w:val="-2"/>
        </w:rPr>
        <w:t>t</w:t>
      </w:r>
      <w:r w:rsidRPr="00FF2B69">
        <w:rPr>
          <w:rFonts w:ascii="Tahoma" w:eastAsia="Tahoma" w:hAnsi="Tahoma" w:cs="Tahoma"/>
          <w:i/>
          <w:spacing w:val="-1"/>
        </w:rPr>
        <w:t>yc</w:t>
      </w:r>
      <w:r w:rsidRPr="00FF2B69">
        <w:rPr>
          <w:rFonts w:ascii="Tahoma" w:eastAsia="Tahoma" w:hAnsi="Tahoma" w:cs="Tahoma"/>
          <w:i/>
        </w:rPr>
        <w:t>zne</w:t>
      </w:r>
      <w:r w:rsidRPr="00CE3E8D">
        <w:rPr>
          <w:rFonts w:ascii="Tahoma" w:eastAsia="Tahoma" w:hAnsi="Tahoma" w:cs="Tahoma"/>
        </w:rPr>
        <w:t xml:space="preserve">, o </w:t>
      </w:r>
      <w:r w:rsidRPr="00CE3E8D">
        <w:rPr>
          <w:rFonts w:ascii="Tahoma" w:eastAsia="Tahoma" w:hAnsi="Tahoma" w:cs="Tahoma"/>
          <w:spacing w:val="-1"/>
        </w:rPr>
        <w:t>k</w:t>
      </w:r>
      <w:r w:rsidRPr="00CE3E8D">
        <w:rPr>
          <w:rFonts w:ascii="Tahoma" w:eastAsia="Tahoma" w:hAnsi="Tahoma" w:cs="Tahoma"/>
        </w:rPr>
        <w:t>tór</w:t>
      </w:r>
      <w:r w:rsidRPr="00CE3E8D">
        <w:rPr>
          <w:rFonts w:ascii="Tahoma" w:eastAsia="Tahoma" w:hAnsi="Tahoma" w:cs="Tahoma"/>
          <w:spacing w:val="-3"/>
        </w:rPr>
        <w:t>y</w:t>
      </w:r>
      <w:r w:rsidRPr="00CE3E8D">
        <w:rPr>
          <w:rFonts w:ascii="Tahoma" w:eastAsia="Tahoma" w:hAnsi="Tahoma" w:cs="Tahoma"/>
          <w:spacing w:val="2"/>
        </w:rPr>
        <w:t>c</w:t>
      </w:r>
      <w:r w:rsidRPr="00CE3E8D">
        <w:rPr>
          <w:rFonts w:ascii="Tahoma" w:eastAsia="Tahoma" w:hAnsi="Tahoma" w:cs="Tahoma"/>
        </w:rPr>
        <w:t>h mo</w:t>
      </w:r>
      <w:r w:rsidRPr="00CE3E8D">
        <w:rPr>
          <w:rFonts w:ascii="Tahoma" w:eastAsia="Tahoma" w:hAnsi="Tahoma" w:cs="Tahoma"/>
          <w:spacing w:val="-2"/>
        </w:rPr>
        <w:t>w</w:t>
      </w:r>
      <w:r w:rsidRPr="00CE3E8D">
        <w:rPr>
          <w:rFonts w:ascii="Tahoma" w:eastAsia="Tahoma" w:hAnsi="Tahoma" w:cs="Tahoma"/>
        </w:rPr>
        <w:t>a</w:t>
      </w:r>
      <w:r w:rsidR="00CE3E8D" w:rsidRPr="00CE3E8D">
        <w:rPr>
          <w:rFonts w:ascii="Tahoma" w:eastAsia="Tahoma" w:hAnsi="Tahoma" w:cs="Tahoma"/>
        </w:rPr>
        <w:t xml:space="preserve"> </w:t>
      </w:r>
      <w:r w:rsidRPr="00CE3E8D">
        <w:rPr>
          <w:rFonts w:ascii="Tahoma" w:eastAsia="Tahoma" w:hAnsi="Tahoma" w:cs="Tahoma"/>
        </w:rPr>
        <w:t>w §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Pr="00CE3E8D">
        <w:rPr>
          <w:rFonts w:ascii="Tahoma" w:eastAsia="Tahoma" w:hAnsi="Tahoma" w:cs="Tahoma"/>
        </w:rPr>
        <w:t>1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="004927A6" w:rsidRPr="00CE3E8D">
        <w:rPr>
          <w:rFonts w:ascii="Tahoma" w:eastAsia="Tahoma" w:hAnsi="Tahoma" w:cs="Tahoma"/>
          <w:spacing w:val="3"/>
        </w:rPr>
        <w:t>ust.</w:t>
      </w:r>
      <w:r w:rsidRPr="00CE3E8D">
        <w:rPr>
          <w:rFonts w:ascii="Tahoma" w:eastAsia="Tahoma" w:hAnsi="Tahoma" w:cs="Tahoma"/>
          <w:spacing w:val="-2"/>
        </w:rPr>
        <w:t xml:space="preserve"> </w:t>
      </w:r>
      <w:r w:rsidRPr="00CE3E8D">
        <w:rPr>
          <w:rFonts w:ascii="Tahoma" w:eastAsia="Tahoma" w:hAnsi="Tahoma" w:cs="Tahoma"/>
          <w:spacing w:val="-1"/>
        </w:rPr>
        <w:t>2</w:t>
      </w:r>
      <w:r w:rsidR="00165697" w:rsidRPr="00CE3E8D">
        <w:rPr>
          <w:rFonts w:ascii="Tahoma" w:eastAsia="Tahoma" w:hAnsi="Tahoma" w:cs="Tahoma"/>
          <w:spacing w:val="-1"/>
        </w:rPr>
        <w:t>4</w:t>
      </w:r>
      <w:r w:rsidR="00325345" w:rsidRPr="00CE3E8D">
        <w:rPr>
          <w:rFonts w:ascii="Tahoma" w:eastAsia="Tahoma" w:hAnsi="Tahoma" w:cs="Tahoma"/>
        </w:rPr>
        <w:t>.</w:t>
      </w:r>
    </w:p>
    <w:p w14:paraId="2D7E5A8E" w14:textId="77777777" w:rsidR="00942F4E" w:rsidRPr="001A21E8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trole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dyty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.</w:t>
      </w:r>
      <w:r w:rsidR="00D24EB2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-1"/>
        </w:rPr>
        <w:t xml:space="preserve"> 1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 xml:space="preserve">lipca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mów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poli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1"/>
        </w:rPr>
        <w:t>jn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CE3E8D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2"/>
        </w:rPr>
        <w:t>4–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</w:rPr>
        <w:t>.</w:t>
      </w:r>
    </w:p>
    <w:p w14:paraId="6364C3FD" w14:textId="77777777" w:rsidR="00942F4E" w:rsidRPr="001A21E8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="00620BFE" w:rsidRPr="001A21E8">
        <w:rPr>
          <w:rStyle w:val="Odwoanieprzypisudolnego"/>
          <w:rFonts w:ascii="Tahoma" w:eastAsia="Tahoma" w:hAnsi="Tahoma" w:cs="Tahoma"/>
          <w:spacing w:val="1"/>
        </w:rPr>
        <w:footnoteReference w:id="56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="007026A9">
        <w:rPr>
          <w:rFonts w:ascii="Tahoma" w:eastAsia="Tahoma" w:hAnsi="Tahoma" w:cs="Tahoma"/>
          <w:spacing w:val="15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dzibie 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 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2"/>
        </w:rPr>
        <w:t xml:space="preserve"> 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="000F0D0D"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posi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</w:rPr>
        <w:t>oddzi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łu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627880" w:rsidRPr="001A21E8">
        <w:rPr>
          <w:rFonts w:ascii="Tahoma" w:eastAsia="Tahoma" w:hAnsi="Tahoma" w:cs="Tahoma"/>
        </w:rPr>
        <w:t>świętokrzyskiego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ńc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</w:rPr>
        <w:t>iby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="007026A9">
        <w:rPr>
          <w:rFonts w:ascii="Tahoma" w:eastAsia="Tahoma" w:hAnsi="Tahoma" w:cs="Tahoma"/>
          <w:spacing w:val="6"/>
        </w:rPr>
        <w:br/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</w:p>
    <w:p w14:paraId="2BBFA8EA" w14:textId="77777777" w:rsidR="00942F4E" w:rsidRPr="001A21E8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mioto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st.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o </w:t>
      </w:r>
      <w:r w:rsidR="00CE3E8D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</w:rPr>
        <w:t>gl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du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 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 xml:space="preserve">to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do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proj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72BFD0FA" w14:textId="77777777" w:rsidR="00F378F8" w:rsidRPr="00FB65E5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>W</w:t>
      </w:r>
      <w:r w:rsidRPr="00FB65E5">
        <w:rPr>
          <w:rFonts w:ascii="Tahoma" w:eastAsia="Tahoma" w:hAnsi="Tahoma" w:cs="Tahoma"/>
          <w:spacing w:val="8"/>
        </w:rPr>
        <w:t xml:space="preserve"> </w:t>
      </w:r>
      <w:r w:rsidRPr="00FB65E5">
        <w:rPr>
          <w:rFonts w:ascii="Tahoma" w:eastAsia="Tahoma" w:hAnsi="Tahoma" w:cs="Tahoma"/>
        </w:rPr>
        <w:t>pr</w:t>
      </w:r>
      <w:r w:rsidRPr="00FB65E5">
        <w:rPr>
          <w:rFonts w:ascii="Tahoma" w:eastAsia="Tahoma" w:hAnsi="Tahoma" w:cs="Tahoma"/>
          <w:spacing w:val="1"/>
        </w:rPr>
        <w:t>z</w:t>
      </w:r>
      <w:r w:rsidRPr="00FB65E5">
        <w:rPr>
          <w:rFonts w:ascii="Tahoma" w:eastAsia="Tahoma" w:hAnsi="Tahoma" w:cs="Tahoma"/>
          <w:spacing w:val="-1"/>
        </w:rPr>
        <w:t>y</w:t>
      </w:r>
      <w:r w:rsidRPr="00FB65E5">
        <w:rPr>
          <w:rFonts w:ascii="Tahoma" w:eastAsia="Tahoma" w:hAnsi="Tahoma" w:cs="Tahoma"/>
        </w:rPr>
        <w:t>p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2"/>
        </w:rPr>
        <w:t>d</w:t>
      </w:r>
      <w:r w:rsidRPr="00FB65E5">
        <w:rPr>
          <w:rFonts w:ascii="Tahoma" w:eastAsia="Tahoma" w:hAnsi="Tahoma" w:cs="Tahoma"/>
          <w:spacing w:val="-1"/>
        </w:rPr>
        <w:t>k</w:t>
      </w:r>
      <w:r w:rsidRPr="00FB65E5">
        <w:rPr>
          <w:rFonts w:ascii="Tahoma" w:eastAsia="Tahoma" w:hAnsi="Tahoma" w:cs="Tahoma"/>
        </w:rPr>
        <w:t>u</w:t>
      </w:r>
      <w:r w:rsidRPr="00FB65E5">
        <w:rPr>
          <w:rFonts w:ascii="Tahoma" w:eastAsia="Tahoma" w:hAnsi="Tahoma" w:cs="Tahoma"/>
          <w:spacing w:val="2"/>
        </w:rPr>
        <w:t xml:space="preserve"> </w:t>
      </w:r>
      <w:r w:rsidRPr="00FB65E5">
        <w:rPr>
          <w:rFonts w:ascii="Tahoma" w:eastAsia="Tahoma" w:hAnsi="Tahoma" w:cs="Tahoma"/>
        </w:rPr>
        <w:t>zl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  <w:spacing w:val="-1"/>
        </w:rPr>
        <w:t>c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 xml:space="preserve">ia </w:t>
      </w:r>
      <w:r w:rsidRPr="00FB65E5">
        <w:rPr>
          <w:rFonts w:ascii="Tahoma" w:eastAsia="Tahoma" w:hAnsi="Tahoma" w:cs="Tahoma"/>
          <w:spacing w:val="1"/>
        </w:rPr>
        <w:t>u</w:t>
      </w:r>
      <w:r w:rsidRPr="00FB65E5">
        <w:rPr>
          <w:rFonts w:ascii="Tahoma" w:eastAsia="Tahoma" w:hAnsi="Tahoma" w:cs="Tahoma"/>
        </w:rPr>
        <w:t>sł</w:t>
      </w:r>
      <w:r w:rsidRPr="00FB65E5">
        <w:rPr>
          <w:rFonts w:ascii="Tahoma" w:eastAsia="Tahoma" w:hAnsi="Tahoma" w:cs="Tahoma"/>
          <w:spacing w:val="2"/>
        </w:rPr>
        <w:t>u</w:t>
      </w:r>
      <w:r w:rsidRPr="00FB65E5">
        <w:rPr>
          <w:rFonts w:ascii="Tahoma" w:eastAsia="Tahoma" w:hAnsi="Tahoma" w:cs="Tahoma"/>
        </w:rPr>
        <w:t>gi</w:t>
      </w:r>
      <w:r w:rsidRPr="00FB65E5">
        <w:rPr>
          <w:rFonts w:ascii="Tahoma" w:eastAsia="Tahoma" w:hAnsi="Tahoma" w:cs="Tahoma"/>
          <w:spacing w:val="5"/>
        </w:rPr>
        <w:t xml:space="preserve"> </w:t>
      </w:r>
      <w:r w:rsidRPr="00FB65E5">
        <w:rPr>
          <w:rFonts w:ascii="Tahoma" w:eastAsia="Tahoma" w:hAnsi="Tahoma" w:cs="Tahoma"/>
        </w:rPr>
        <w:t>m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</w:rPr>
        <w:t>ryto</w:t>
      </w:r>
      <w:r w:rsidRPr="00FB65E5">
        <w:rPr>
          <w:rFonts w:ascii="Tahoma" w:eastAsia="Tahoma" w:hAnsi="Tahoma" w:cs="Tahoma"/>
          <w:spacing w:val="2"/>
        </w:rPr>
        <w:t>r</w:t>
      </w:r>
      <w:r w:rsidRPr="00FB65E5">
        <w:rPr>
          <w:rFonts w:ascii="Tahoma" w:eastAsia="Tahoma" w:hAnsi="Tahoma" w:cs="Tahoma"/>
          <w:spacing w:val="-3"/>
        </w:rPr>
        <w:t>y</w:t>
      </w:r>
      <w:r w:rsidRPr="00FB65E5">
        <w:rPr>
          <w:rFonts w:ascii="Tahoma" w:eastAsia="Tahoma" w:hAnsi="Tahoma" w:cs="Tahoma"/>
          <w:spacing w:val="-1"/>
        </w:rPr>
        <w:t>c</w:t>
      </w:r>
      <w:r w:rsidRPr="00FB65E5">
        <w:rPr>
          <w:rFonts w:ascii="Tahoma" w:eastAsia="Tahoma" w:hAnsi="Tahoma" w:cs="Tahoma"/>
          <w:spacing w:val="3"/>
        </w:rPr>
        <w:t>z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</w:rPr>
        <w:t xml:space="preserve">j </w:t>
      </w:r>
      <w:r w:rsidRPr="00FB65E5">
        <w:rPr>
          <w:rFonts w:ascii="Tahoma" w:eastAsia="Tahoma" w:hAnsi="Tahoma" w:cs="Tahoma"/>
          <w:spacing w:val="3"/>
        </w:rPr>
        <w:t>w</w:t>
      </w:r>
      <w:r w:rsidRPr="00FB65E5">
        <w:rPr>
          <w:rFonts w:ascii="Tahoma" w:eastAsia="Tahoma" w:hAnsi="Tahoma" w:cs="Tahoma"/>
          <w:spacing w:val="-1"/>
        </w:rPr>
        <w:t>yk</w:t>
      </w:r>
      <w:r w:rsidRPr="00FB65E5">
        <w:rPr>
          <w:rFonts w:ascii="Tahoma" w:eastAsia="Tahoma" w:hAnsi="Tahoma" w:cs="Tahoma"/>
        </w:rPr>
        <w:t>o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1"/>
        </w:rPr>
        <w:t>aw</w:t>
      </w:r>
      <w:r w:rsidRPr="00FB65E5">
        <w:rPr>
          <w:rFonts w:ascii="Tahoma" w:eastAsia="Tahoma" w:hAnsi="Tahoma" w:cs="Tahoma"/>
          <w:spacing w:val="-1"/>
        </w:rPr>
        <w:t>c</w:t>
      </w:r>
      <w:r w:rsidRPr="00FB65E5">
        <w:rPr>
          <w:rFonts w:ascii="Tahoma" w:eastAsia="Tahoma" w:hAnsi="Tahoma" w:cs="Tahoma"/>
        </w:rPr>
        <w:t>y w</w:t>
      </w:r>
      <w:r w:rsidRPr="00FB65E5">
        <w:rPr>
          <w:rFonts w:ascii="Tahoma" w:eastAsia="Tahoma" w:hAnsi="Tahoma" w:cs="Tahoma"/>
          <w:spacing w:val="11"/>
        </w:rPr>
        <w:t xml:space="preserve"> </w:t>
      </w:r>
      <w:r w:rsidRPr="00FB65E5">
        <w:rPr>
          <w:rFonts w:ascii="Tahoma" w:eastAsia="Tahoma" w:hAnsi="Tahoma" w:cs="Tahoma"/>
          <w:spacing w:val="-2"/>
        </w:rPr>
        <w:t>r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</w:rPr>
        <w:t>m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-1"/>
        </w:rPr>
        <w:t>c</w:t>
      </w:r>
      <w:r w:rsidRPr="00FB65E5">
        <w:rPr>
          <w:rFonts w:ascii="Tahoma" w:eastAsia="Tahoma" w:hAnsi="Tahoma" w:cs="Tahoma"/>
        </w:rPr>
        <w:t>h</w:t>
      </w:r>
      <w:r w:rsidRPr="00FB65E5">
        <w:rPr>
          <w:rFonts w:ascii="Tahoma" w:eastAsia="Tahoma" w:hAnsi="Tahoma" w:cs="Tahoma"/>
          <w:spacing w:val="3"/>
        </w:rPr>
        <w:t xml:space="preserve"> </w:t>
      </w:r>
      <w:r w:rsidRPr="00FB65E5">
        <w:rPr>
          <w:rFonts w:ascii="Tahoma" w:eastAsia="Tahoma" w:hAnsi="Tahoma" w:cs="Tahoma"/>
        </w:rPr>
        <w:t>pr</w:t>
      </w:r>
      <w:r w:rsidRPr="00FB65E5">
        <w:rPr>
          <w:rFonts w:ascii="Tahoma" w:eastAsia="Tahoma" w:hAnsi="Tahoma" w:cs="Tahoma"/>
          <w:spacing w:val="2"/>
        </w:rPr>
        <w:t>o</w:t>
      </w:r>
      <w:r w:rsidRPr="00FB65E5">
        <w:rPr>
          <w:rFonts w:ascii="Tahoma" w:eastAsia="Tahoma" w:hAnsi="Tahoma" w:cs="Tahoma"/>
          <w:spacing w:val="-1"/>
        </w:rPr>
        <w:t>j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  <w:spacing w:val="-1"/>
        </w:rPr>
        <w:t>k</w:t>
      </w:r>
      <w:r w:rsidRPr="00FB65E5">
        <w:rPr>
          <w:rFonts w:ascii="Tahoma" w:eastAsia="Tahoma" w:hAnsi="Tahoma" w:cs="Tahoma"/>
        </w:rPr>
        <w:t>tu</w:t>
      </w:r>
      <w:r w:rsidRPr="00FB65E5">
        <w:rPr>
          <w:rFonts w:ascii="Tahoma" w:eastAsia="Tahoma" w:hAnsi="Tahoma" w:cs="Tahoma"/>
          <w:spacing w:val="5"/>
        </w:rPr>
        <w:t xml:space="preserve"> </w:t>
      </w:r>
      <w:r w:rsidRPr="00FB65E5">
        <w:rPr>
          <w:rFonts w:ascii="Tahoma" w:eastAsia="Tahoma" w:hAnsi="Tahoma" w:cs="Tahoma"/>
        </w:rPr>
        <w:t>B</w:t>
      </w:r>
      <w:r w:rsidRPr="00FB65E5">
        <w:rPr>
          <w:rFonts w:ascii="Tahoma" w:eastAsia="Tahoma" w:hAnsi="Tahoma" w:cs="Tahoma"/>
          <w:spacing w:val="3"/>
        </w:rPr>
        <w:t>e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3"/>
        </w:rPr>
        <w:t>e</w:t>
      </w:r>
      <w:r w:rsidRPr="00FB65E5">
        <w:rPr>
          <w:rFonts w:ascii="Tahoma" w:eastAsia="Tahoma" w:hAnsi="Tahoma" w:cs="Tahoma"/>
          <w:spacing w:val="-1"/>
        </w:rPr>
        <w:t>f</w:t>
      </w:r>
      <w:r w:rsidRPr="00FB65E5">
        <w:rPr>
          <w:rFonts w:ascii="Tahoma" w:eastAsia="Tahoma" w:hAnsi="Tahoma" w:cs="Tahoma"/>
        </w:rPr>
        <w:t>i</w:t>
      </w:r>
      <w:r w:rsidRPr="00FB65E5">
        <w:rPr>
          <w:rFonts w:ascii="Tahoma" w:eastAsia="Tahoma" w:hAnsi="Tahoma" w:cs="Tahoma"/>
          <w:spacing w:val="2"/>
        </w:rPr>
        <w:t>c</w:t>
      </w:r>
      <w:r w:rsidRPr="00FB65E5">
        <w:rPr>
          <w:rFonts w:ascii="Tahoma" w:eastAsia="Tahoma" w:hAnsi="Tahoma" w:cs="Tahoma"/>
          <w:spacing w:val="-1"/>
        </w:rPr>
        <w:t>j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>t</w:t>
      </w:r>
      <w:r w:rsidRPr="00FB65E5">
        <w:rPr>
          <w:rFonts w:ascii="Tahoma" w:eastAsia="Tahoma" w:hAnsi="Tahoma" w:cs="Tahoma"/>
          <w:spacing w:val="2"/>
        </w:rPr>
        <w:t xml:space="preserve"> </w:t>
      </w:r>
      <w:r w:rsidRPr="00FB65E5">
        <w:rPr>
          <w:rFonts w:ascii="Tahoma" w:eastAsia="Tahoma" w:hAnsi="Tahoma" w:cs="Tahoma"/>
        </w:rPr>
        <w:t>z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</w:rPr>
        <w:t>strz</w:t>
      </w:r>
      <w:r w:rsidRPr="00FB65E5">
        <w:rPr>
          <w:rFonts w:ascii="Tahoma" w:eastAsia="Tahoma" w:hAnsi="Tahoma" w:cs="Tahoma"/>
          <w:spacing w:val="1"/>
        </w:rPr>
        <w:t>e</w:t>
      </w:r>
      <w:r w:rsidR="00CE3E8D" w:rsidRPr="00FB65E5">
        <w:rPr>
          <w:rFonts w:ascii="Tahoma" w:eastAsia="Tahoma" w:hAnsi="Tahoma" w:cs="Tahoma"/>
        </w:rPr>
        <w:t>ga</w:t>
      </w:r>
      <w:r w:rsidR="00CE3E8D" w:rsidRPr="00FB65E5">
        <w:rPr>
          <w:rFonts w:ascii="Tahoma" w:eastAsia="Tahoma" w:hAnsi="Tahoma" w:cs="Tahoma"/>
        </w:rPr>
        <w:br/>
      </w:r>
      <w:r w:rsidRPr="00FB65E5">
        <w:rPr>
          <w:rFonts w:ascii="Tahoma" w:eastAsia="Tahoma" w:hAnsi="Tahoma" w:cs="Tahoma"/>
        </w:rPr>
        <w:t>w</w:t>
      </w:r>
      <w:r w:rsidRPr="00FB65E5">
        <w:rPr>
          <w:rFonts w:ascii="Tahoma" w:eastAsia="Tahoma" w:hAnsi="Tahoma" w:cs="Tahoma"/>
          <w:spacing w:val="10"/>
        </w:rPr>
        <w:t xml:space="preserve"> </w:t>
      </w:r>
      <w:r w:rsidRPr="00FB65E5">
        <w:rPr>
          <w:rFonts w:ascii="Tahoma" w:eastAsia="Tahoma" w:hAnsi="Tahoma" w:cs="Tahoma"/>
          <w:spacing w:val="-1"/>
        </w:rPr>
        <w:t>u</w:t>
      </w:r>
      <w:r w:rsidRPr="00FB65E5">
        <w:rPr>
          <w:rFonts w:ascii="Tahoma" w:eastAsia="Tahoma" w:hAnsi="Tahoma" w:cs="Tahoma"/>
        </w:rPr>
        <w:t>mo</w:t>
      </w:r>
      <w:r w:rsidRPr="00FB65E5">
        <w:rPr>
          <w:rFonts w:ascii="Tahoma" w:eastAsia="Tahoma" w:hAnsi="Tahoma" w:cs="Tahoma"/>
          <w:spacing w:val="1"/>
        </w:rPr>
        <w:t>w</w:t>
      </w:r>
      <w:r w:rsidRPr="00FB65E5">
        <w:rPr>
          <w:rFonts w:ascii="Tahoma" w:eastAsia="Tahoma" w:hAnsi="Tahoma" w:cs="Tahoma"/>
        </w:rPr>
        <w:t>ie</w:t>
      </w:r>
      <w:r w:rsidRPr="00FB65E5">
        <w:rPr>
          <w:rFonts w:ascii="Tahoma" w:eastAsia="Tahoma" w:hAnsi="Tahoma" w:cs="Tahoma"/>
          <w:spacing w:val="5"/>
        </w:rPr>
        <w:t xml:space="preserve"> </w:t>
      </w:r>
      <w:r w:rsidRPr="00FB65E5">
        <w:rPr>
          <w:rFonts w:ascii="Tahoma" w:eastAsia="Tahoma" w:hAnsi="Tahoma" w:cs="Tahoma"/>
        </w:rPr>
        <w:t>z</w:t>
      </w:r>
      <w:r w:rsidRPr="00FB65E5">
        <w:rPr>
          <w:rFonts w:ascii="Tahoma" w:eastAsia="Tahoma" w:hAnsi="Tahoma" w:cs="Tahoma"/>
          <w:spacing w:val="11"/>
        </w:rPr>
        <w:t xml:space="preserve"> </w:t>
      </w:r>
      <w:r w:rsidRPr="00FB65E5">
        <w:rPr>
          <w:rFonts w:ascii="Tahoma" w:eastAsia="Tahoma" w:hAnsi="Tahoma" w:cs="Tahoma"/>
          <w:spacing w:val="1"/>
        </w:rPr>
        <w:t>w</w:t>
      </w:r>
      <w:r w:rsidRPr="00FB65E5">
        <w:rPr>
          <w:rFonts w:ascii="Tahoma" w:eastAsia="Tahoma" w:hAnsi="Tahoma" w:cs="Tahoma"/>
          <w:spacing w:val="-1"/>
        </w:rPr>
        <w:t>y</w:t>
      </w:r>
      <w:r w:rsidRPr="00FB65E5">
        <w:rPr>
          <w:rFonts w:ascii="Tahoma" w:eastAsia="Tahoma" w:hAnsi="Tahoma" w:cs="Tahoma"/>
          <w:spacing w:val="-3"/>
        </w:rPr>
        <w:t>k</w:t>
      </w:r>
      <w:r w:rsidRPr="00FB65E5">
        <w:rPr>
          <w:rFonts w:ascii="Tahoma" w:eastAsia="Tahoma" w:hAnsi="Tahoma" w:cs="Tahoma"/>
          <w:spacing w:val="2"/>
        </w:rPr>
        <w:t>o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1"/>
        </w:rPr>
        <w:t>aw</w:t>
      </w:r>
      <w:r w:rsidRPr="00FB65E5">
        <w:rPr>
          <w:rFonts w:ascii="Tahoma" w:eastAsia="Tahoma" w:hAnsi="Tahoma" w:cs="Tahoma"/>
          <w:spacing w:val="-1"/>
        </w:rPr>
        <w:t>c</w:t>
      </w:r>
      <w:r w:rsidRPr="00FB65E5">
        <w:rPr>
          <w:rFonts w:ascii="Tahoma" w:eastAsia="Tahoma" w:hAnsi="Tahoma" w:cs="Tahoma"/>
        </w:rPr>
        <w:t>ą</w:t>
      </w:r>
      <w:r w:rsidRPr="00FB65E5">
        <w:rPr>
          <w:rFonts w:ascii="Tahoma" w:eastAsia="Tahoma" w:hAnsi="Tahoma" w:cs="Tahoma"/>
          <w:spacing w:val="1"/>
        </w:rPr>
        <w:t xml:space="preserve"> </w:t>
      </w:r>
      <w:r w:rsidRPr="00FB65E5">
        <w:rPr>
          <w:rFonts w:ascii="Tahoma" w:eastAsia="Tahoma" w:hAnsi="Tahoma" w:cs="Tahoma"/>
        </w:rPr>
        <w:t>p</w:t>
      </w:r>
      <w:r w:rsidRPr="00FB65E5">
        <w:rPr>
          <w:rFonts w:ascii="Tahoma" w:eastAsia="Tahoma" w:hAnsi="Tahoma" w:cs="Tahoma"/>
          <w:spacing w:val="-2"/>
        </w:rPr>
        <w:t>r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4"/>
        </w:rPr>
        <w:t>w</w:t>
      </w:r>
      <w:r w:rsidRPr="00FB65E5">
        <w:rPr>
          <w:rFonts w:ascii="Tahoma" w:eastAsia="Tahoma" w:hAnsi="Tahoma" w:cs="Tahoma"/>
        </w:rPr>
        <w:t>o</w:t>
      </w:r>
      <w:r w:rsidRPr="00FB65E5">
        <w:rPr>
          <w:rFonts w:ascii="Tahoma" w:eastAsia="Tahoma" w:hAnsi="Tahoma" w:cs="Tahoma"/>
          <w:spacing w:val="6"/>
        </w:rPr>
        <w:t xml:space="preserve"> </w:t>
      </w:r>
      <w:r w:rsidRPr="00FB65E5">
        <w:rPr>
          <w:rFonts w:ascii="Tahoma" w:eastAsia="Tahoma" w:hAnsi="Tahoma" w:cs="Tahoma"/>
          <w:spacing w:val="1"/>
        </w:rPr>
        <w:t>w</w:t>
      </w:r>
      <w:r w:rsidRPr="00FB65E5">
        <w:rPr>
          <w:rFonts w:ascii="Tahoma" w:eastAsia="Tahoma" w:hAnsi="Tahoma" w:cs="Tahoma"/>
        </w:rPr>
        <w:t>gl</w:t>
      </w:r>
      <w:r w:rsidRPr="00FB65E5">
        <w:rPr>
          <w:rFonts w:ascii="Tahoma" w:eastAsia="Tahoma" w:hAnsi="Tahoma" w:cs="Tahoma"/>
          <w:spacing w:val="1"/>
        </w:rPr>
        <w:t>ą</w:t>
      </w:r>
      <w:r w:rsidRPr="00FB65E5">
        <w:rPr>
          <w:rFonts w:ascii="Tahoma" w:eastAsia="Tahoma" w:hAnsi="Tahoma" w:cs="Tahoma"/>
        </w:rPr>
        <w:t>du</w:t>
      </w:r>
      <w:r w:rsidRPr="00FB65E5">
        <w:rPr>
          <w:rFonts w:ascii="Tahoma" w:eastAsia="Tahoma" w:hAnsi="Tahoma" w:cs="Tahoma"/>
          <w:spacing w:val="5"/>
        </w:rPr>
        <w:t xml:space="preserve"> </w:t>
      </w:r>
      <w:r w:rsidRPr="00FB65E5">
        <w:rPr>
          <w:rFonts w:ascii="Tahoma" w:eastAsia="Tahoma" w:hAnsi="Tahoma" w:cs="Tahoma"/>
        </w:rPr>
        <w:t>do</w:t>
      </w:r>
      <w:r w:rsidRPr="00FB65E5">
        <w:rPr>
          <w:rFonts w:ascii="Tahoma" w:eastAsia="Tahoma" w:hAnsi="Tahoma" w:cs="Tahoma"/>
          <w:spacing w:val="9"/>
        </w:rPr>
        <w:t xml:space="preserve"> </w:t>
      </w:r>
      <w:r w:rsidRPr="00FB65E5">
        <w:rPr>
          <w:rFonts w:ascii="Tahoma" w:eastAsia="Tahoma" w:hAnsi="Tahoma" w:cs="Tahoma"/>
        </w:rPr>
        <w:t>do</w:t>
      </w:r>
      <w:r w:rsidRPr="00FB65E5">
        <w:rPr>
          <w:rFonts w:ascii="Tahoma" w:eastAsia="Tahoma" w:hAnsi="Tahoma" w:cs="Tahoma"/>
          <w:spacing w:val="-1"/>
        </w:rPr>
        <w:t>ku</w:t>
      </w:r>
      <w:r w:rsidRPr="00FB65E5">
        <w:rPr>
          <w:rFonts w:ascii="Tahoma" w:eastAsia="Tahoma" w:hAnsi="Tahoma" w:cs="Tahoma"/>
        </w:rPr>
        <w:t>m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3"/>
        </w:rPr>
        <w:t>t</w:t>
      </w:r>
      <w:r w:rsidRPr="00FB65E5">
        <w:rPr>
          <w:rFonts w:ascii="Tahoma" w:eastAsia="Tahoma" w:hAnsi="Tahoma" w:cs="Tahoma"/>
        </w:rPr>
        <w:t xml:space="preserve">ów </w:t>
      </w:r>
      <w:r w:rsidRPr="00FB65E5">
        <w:rPr>
          <w:rFonts w:ascii="Tahoma" w:eastAsia="Tahoma" w:hAnsi="Tahoma" w:cs="Tahoma"/>
          <w:spacing w:val="1"/>
        </w:rPr>
        <w:t>w</w:t>
      </w:r>
      <w:r w:rsidRPr="00FB65E5">
        <w:rPr>
          <w:rFonts w:ascii="Tahoma" w:eastAsia="Tahoma" w:hAnsi="Tahoma" w:cs="Tahoma"/>
          <w:spacing w:val="-1"/>
        </w:rPr>
        <w:t>y</w:t>
      </w:r>
      <w:r w:rsidRPr="00FB65E5">
        <w:rPr>
          <w:rFonts w:ascii="Tahoma" w:eastAsia="Tahoma" w:hAnsi="Tahoma" w:cs="Tahoma"/>
          <w:spacing w:val="-3"/>
        </w:rPr>
        <w:t>k</w:t>
      </w:r>
      <w:r w:rsidRPr="00FB65E5">
        <w:rPr>
          <w:rFonts w:ascii="Tahoma" w:eastAsia="Tahoma" w:hAnsi="Tahoma" w:cs="Tahoma"/>
          <w:spacing w:val="2"/>
        </w:rPr>
        <w:t>on</w:t>
      </w:r>
      <w:r w:rsidRPr="00FB65E5">
        <w:rPr>
          <w:rFonts w:ascii="Tahoma" w:eastAsia="Tahoma" w:hAnsi="Tahoma" w:cs="Tahoma"/>
          <w:spacing w:val="1"/>
        </w:rPr>
        <w:t>aw</w:t>
      </w:r>
      <w:r w:rsidRPr="00FB65E5">
        <w:rPr>
          <w:rFonts w:ascii="Tahoma" w:eastAsia="Tahoma" w:hAnsi="Tahoma" w:cs="Tahoma"/>
          <w:spacing w:val="-1"/>
        </w:rPr>
        <w:t>c</w:t>
      </w:r>
      <w:r w:rsidRPr="00FB65E5">
        <w:rPr>
          <w:rFonts w:ascii="Tahoma" w:eastAsia="Tahoma" w:hAnsi="Tahoma" w:cs="Tahoma"/>
        </w:rPr>
        <w:t>y z</w:t>
      </w:r>
      <w:r w:rsidRPr="00FB65E5">
        <w:rPr>
          <w:rFonts w:ascii="Tahoma" w:eastAsia="Tahoma" w:hAnsi="Tahoma" w:cs="Tahoma"/>
          <w:spacing w:val="1"/>
        </w:rPr>
        <w:t>w</w:t>
      </w:r>
      <w:r w:rsidRPr="00FB65E5">
        <w:rPr>
          <w:rFonts w:ascii="Tahoma" w:eastAsia="Tahoma" w:hAnsi="Tahoma" w:cs="Tahoma"/>
        </w:rPr>
        <w:t>i</w:t>
      </w:r>
      <w:r w:rsidRPr="00FB65E5">
        <w:rPr>
          <w:rFonts w:ascii="Tahoma" w:eastAsia="Tahoma" w:hAnsi="Tahoma" w:cs="Tahoma"/>
          <w:spacing w:val="1"/>
        </w:rPr>
        <w:t>ą</w:t>
      </w:r>
      <w:r w:rsidRPr="00FB65E5">
        <w:rPr>
          <w:rFonts w:ascii="Tahoma" w:eastAsia="Tahoma" w:hAnsi="Tahoma" w:cs="Tahoma"/>
        </w:rPr>
        <w:t>z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-3"/>
        </w:rPr>
        <w:t>y</w:t>
      </w:r>
      <w:r w:rsidRPr="00FB65E5">
        <w:rPr>
          <w:rFonts w:ascii="Tahoma" w:eastAsia="Tahoma" w:hAnsi="Tahoma" w:cs="Tahoma"/>
          <w:spacing w:val="2"/>
        </w:rPr>
        <w:t>c</w:t>
      </w:r>
      <w:r w:rsidRPr="00FB65E5">
        <w:rPr>
          <w:rFonts w:ascii="Tahoma" w:eastAsia="Tahoma" w:hAnsi="Tahoma" w:cs="Tahoma"/>
        </w:rPr>
        <w:t>h</w:t>
      </w:r>
      <w:r w:rsidRPr="00FB65E5">
        <w:rPr>
          <w:rFonts w:ascii="Tahoma" w:eastAsia="Tahoma" w:hAnsi="Tahoma" w:cs="Tahoma"/>
          <w:spacing w:val="3"/>
        </w:rPr>
        <w:t xml:space="preserve"> </w:t>
      </w:r>
      <w:r w:rsidRPr="00FB65E5">
        <w:rPr>
          <w:rFonts w:ascii="Tahoma" w:eastAsia="Tahoma" w:hAnsi="Tahoma" w:cs="Tahoma"/>
        </w:rPr>
        <w:t>z</w:t>
      </w:r>
      <w:r w:rsidRPr="00FB65E5">
        <w:rPr>
          <w:rFonts w:ascii="Tahoma" w:eastAsia="Tahoma" w:hAnsi="Tahoma" w:cs="Tahoma"/>
          <w:spacing w:val="11"/>
        </w:rPr>
        <w:t xml:space="preserve"> </w:t>
      </w:r>
      <w:r w:rsidRPr="00FB65E5">
        <w:rPr>
          <w:rFonts w:ascii="Tahoma" w:eastAsia="Tahoma" w:hAnsi="Tahoma" w:cs="Tahoma"/>
        </w:rPr>
        <w:t>r</w:t>
      </w:r>
      <w:r w:rsidRPr="00FB65E5">
        <w:rPr>
          <w:rFonts w:ascii="Tahoma" w:eastAsia="Tahoma" w:hAnsi="Tahoma" w:cs="Tahoma"/>
          <w:spacing w:val="1"/>
        </w:rPr>
        <w:t>ea</w:t>
      </w:r>
      <w:r w:rsidRPr="00FB65E5">
        <w:rPr>
          <w:rFonts w:ascii="Tahoma" w:eastAsia="Tahoma" w:hAnsi="Tahoma" w:cs="Tahoma"/>
        </w:rPr>
        <w:t>lizo</w:t>
      </w:r>
      <w:r w:rsidRPr="00FB65E5">
        <w:rPr>
          <w:rFonts w:ascii="Tahoma" w:eastAsia="Tahoma" w:hAnsi="Tahoma" w:cs="Tahoma"/>
          <w:spacing w:val="-1"/>
        </w:rPr>
        <w:t>w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-3"/>
        </w:rPr>
        <w:t>n</w:t>
      </w:r>
      <w:r w:rsidRPr="00FB65E5">
        <w:rPr>
          <w:rFonts w:ascii="Tahoma" w:eastAsia="Tahoma" w:hAnsi="Tahoma" w:cs="Tahoma"/>
          <w:spacing w:val="-1"/>
        </w:rPr>
        <w:t>y</w:t>
      </w:r>
      <w:r w:rsidRPr="00FB65E5">
        <w:rPr>
          <w:rFonts w:ascii="Tahoma" w:eastAsia="Tahoma" w:hAnsi="Tahoma" w:cs="Tahoma"/>
        </w:rPr>
        <w:t>m pro</w:t>
      </w:r>
      <w:r w:rsidRPr="00FB65E5">
        <w:rPr>
          <w:rFonts w:ascii="Tahoma" w:eastAsia="Tahoma" w:hAnsi="Tahoma" w:cs="Tahoma"/>
          <w:spacing w:val="-1"/>
        </w:rPr>
        <w:t>j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  <w:spacing w:val="-1"/>
        </w:rPr>
        <w:t>k</w:t>
      </w:r>
      <w:r w:rsidRPr="00FB65E5">
        <w:rPr>
          <w:rFonts w:ascii="Tahoma" w:eastAsia="Tahoma" w:hAnsi="Tahoma" w:cs="Tahoma"/>
        </w:rPr>
        <w:t>t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</w:rPr>
        <w:t>m,</w:t>
      </w:r>
      <w:r w:rsidRPr="00FB65E5">
        <w:rPr>
          <w:rFonts w:ascii="Tahoma" w:eastAsia="Tahoma" w:hAnsi="Tahoma" w:cs="Tahoma"/>
          <w:spacing w:val="1"/>
        </w:rPr>
        <w:t xml:space="preserve"> </w:t>
      </w:r>
      <w:r w:rsidRPr="00FB65E5">
        <w:rPr>
          <w:rFonts w:ascii="Tahoma" w:eastAsia="Tahoma" w:hAnsi="Tahoma" w:cs="Tahoma"/>
        </w:rPr>
        <w:t>w</w:t>
      </w:r>
      <w:r w:rsidRPr="00FB65E5">
        <w:rPr>
          <w:rFonts w:ascii="Tahoma" w:eastAsia="Tahoma" w:hAnsi="Tahoma" w:cs="Tahoma"/>
          <w:spacing w:val="10"/>
        </w:rPr>
        <w:t xml:space="preserve"> </w:t>
      </w:r>
      <w:r w:rsidRPr="00FB65E5">
        <w:rPr>
          <w:rFonts w:ascii="Tahoma" w:eastAsia="Tahoma" w:hAnsi="Tahoma" w:cs="Tahoma"/>
          <w:spacing w:val="-2"/>
        </w:rPr>
        <w:t>t</w:t>
      </w:r>
      <w:r w:rsidRPr="00FB65E5">
        <w:rPr>
          <w:rFonts w:ascii="Tahoma" w:eastAsia="Tahoma" w:hAnsi="Tahoma" w:cs="Tahoma"/>
          <w:spacing w:val="-1"/>
        </w:rPr>
        <w:t>y</w:t>
      </w:r>
      <w:r w:rsidRPr="00FB65E5">
        <w:rPr>
          <w:rFonts w:ascii="Tahoma" w:eastAsia="Tahoma" w:hAnsi="Tahoma" w:cs="Tahoma"/>
        </w:rPr>
        <w:t>m</w:t>
      </w:r>
      <w:r w:rsidRPr="00FB65E5">
        <w:rPr>
          <w:rFonts w:ascii="Tahoma" w:eastAsia="Tahoma" w:hAnsi="Tahoma" w:cs="Tahoma"/>
          <w:spacing w:val="8"/>
        </w:rPr>
        <w:t xml:space="preserve"> </w:t>
      </w:r>
      <w:r w:rsidRPr="00FB65E5">
        <w:rPr>
          <w:rFonts w:ascii="Tahoma" w:eastAsia="Tahoma" w:hAnsi="Tahoma" w:cs="Tahoma"/>
        </w:rPr>
        <w:t>d</w:t>
      </w:r>
      <w:r w:rsidRPr="00FB65E5">
        <w:rPr>
          <w:rFonts w:ascii="Tahoma" w:eastAsia="Tahoma" w:hAnsi="Tahoma" w:cs="Tahoma"/>
          <w:spacing w:val="2"/>
        </w:rPr>
        <w:t>o</w:t>
      </w:r>
      <w:r w:rsidRPr="00FB65E5">
        <w:rPr>
          <w:rFonts w:ascii="Tahoma" w:eastAsia="Tahoma" w:hAnsi="Tahoma" w:cs="Tahoma"/>
          <w:spacing w:val="-1"/>
        </w:rPr>
        <w:t>ku</w:t>
      </w:r>
      <w:r w:rsidRPr="00FB65E5">
        <w:rPr>
          <w:rFonts w:ascii="Tahoma" w:eastAsia="Tahoma" w:hAnsi="Tahoma" w:cs="Tahoma"/>
        </w:rPr>
        <w:t>m</w:t>
      </w:r>
      <w:r w:rsidRPr="00FB65E5">
        <w:rPr>
          <w:rFonts w:ascii="Tahoma" w:eastAsia="Tahoma" w:hAnsi="Tahoma" w:cs="Tahoma"/>
          <w:spacing w:val="3"/>
        </w:rPr>
        <w:t>e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 xml:space="preserve">tów </w:t>
      </w:r>
      <w:r w:rsidRPr="00FB65E5">
        <w:rPr>
          <w:rFonts w:ascii="Tahoma" w:eastAsia="Tahoma" w:hAnsi="Tahoma" w:cs="Tahoma"/>
          <w:spacing w:val="-1"/>
        </w:rPr>
        <w:t>f</w:t>
      </w:r>
      <w:r w:rsidRPr="00FB65E5">
        <w:rPr>
          <w:rFonts w:ascii="Tahoma" w:eastAsia="Tahoma" w:hAnsi="Tahoma" w:cs="Tahoma"/>
        </w:rPr>
        <w:t>i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  <w:spacing w:val="3"/>
        </w:rPr>
        <w:t>a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>so</w:t>
      </w:r>
      <w:r w:rsidRPr="00FB65E5">
        <w:rPr>
          <w:rFonts w:ascii="Tahoma" w:eastAsia="Tahoma" w:hAnsi="Tahoma" w:cs="Tahoma"/>
          <w:spacing w:val="3"/>
        </w:rPr>
        <w:t>w</w:t>
      </w:r>
      <w:r w:rsidRPr="00FB65E5">
        <w:rPr>
          <w:rFonts w:ascii="Tahoma" w:eastAsia="Tahoma" w:hAnsi="Tahoma" w:cs="Tahoma"/>
          <w:spacing w:val="-3"/>
        </w:rPr>
        <w:t>y</w:t>
      </w:r>
      <w:r w:rsidRPr="00FB65E5">
        <w:rPr>
          <w:rFonts w:ascii="Tahoma" w:eastAsia="Tahoma" w:hAnsi="Tahoma" w:cs="Tahoma"/>
          <w:spacing w:val="2"/>
        </w:rPr>
        <w:t>c</w:t>
      </w:r>
      <w:r w:rsidRPr="00FB65E5">
        <w:rPr>
          <w:rFonts w:ascii="Tahoma" w:eastAsia="Tahoma" w:hAnsi="Tahoma" w:cs="Tahoma"/>
        </w:rPr>
        <w:t>h</w:t>
      </w:r>
      <w:r w:rsidRPr="00FB65E5">
        <w:rPr>
          <w:rFonts w:ascii="Tahoma" w:eastAsia="Tahoma" w:hAnsi="Tahoma" w:cs="Tahoma"/>
          <w:spacing w:val="5"/>
        </w:rPr>
        <w:t xml:space="preserve"> </w:t>
      </w:r>
      <w:r w:rsidRPr="00FB65E5">
        <w:rPr>
          <w:rFonts w:ascii="Tahoma" w:eastAsia="Tahoma" w:hAnsi="Tahoma" w:cs="Tahoma"/>
        </w:rPr>
        <w:t>o</w:t>
      </w:r>
      <w:r w:rsidRPr="00FB65E5">
        <w:rPr>
          <w:rFonts w:ascii="Tahoma" w:eastAsia="Tahoma" w:hAnsi="Tahoma" w:cs="Tahoma"/>
          <w:spacing w:val="-2"/>
        </w:rPr>
        <w:t>r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</w:rPr>
        <w:t>z</w:t>
      </w:r>
      <w:r w:rsidRPr="00FB65E5">
        <w:rPr>
          <w:rFonts w:ascii="Tahoma" w:eastAsia="Tahoma" w:hAnsi="Tahoma" w:cs="Tahoma"/>
          <w:spacing w:val="8"/>
        </w:rPr>
        <w:t xml:space="preserve"> </w:t>
      </w:r>
      <w:r w:rsidRPr="00FB65E5">
        <w:rPr>
          <w:rFonts w:ascii="Tahoma" w:eastAsia="Tahoma" w:hAnsi="Tahoma" w:cs="Tahoma"/>
        </w:rPr>
        <w:t>do</w:t>
      </w:r>
      <w:r w:rsidRPr="00FB65E5">
        <w:rPr>
          <w:rFonts w:ascii="Tahoma" w:eastAsia="Tahoma" w:hAnsi="Tahoma" w:cs="Tahoma"/>
          <w:spacing w:val="9"/>
        </w:rPr>
        <w:t xml:space="preserve"> </w:t>
      </w:r>
      <w:r w:rsidRPr="00FB65E5">
        <w:rPr>
          <w:rFonts w:ascii="Tahoma" w:eastAsia="Tahoma" w:hAnsi="Tahoma" w:cs="Tahoma"/>
        </w:rPr>
        <w:t>pr</w:t>
      </w:r>
      <w:r w:rsidRPr="00FB65E5">
        <w:rPr>
          <w:rFonts w:ascii="Tahoma" w:eastAsia="Tahoma" w:hAnsi="Tahoma" w:cs="Tahoma"/>
          <w:spacing w:val="1"/>
        </w:rPr>
        <w:t>ze</w:t>
      </w:r>
      <w:r w:rsidRPr="00FB65E5">
        <w:rPr>
          <w:rFonts w:ascii="Tahoma" w:eastAsia="Tahoma" w:hAnsi="Tahoma" w:cs="Tahoma"/>
        </w:rPr>
        <w:t>d</w:t>
      </w:r>
      <w:r w:rsidRPr="00FB65E5">
        <w:rPr>
          <w:rFonts w:ascii="Tahoma" w:eastAsia="Tahoma" w:hAnsi="Tahoma" w:cs="Tahoma"/>
          <w:spacing w:val="1"/>
        </w:rPr>
        <w:t>ł</w:t>
      </w:r>
      <w:r w:rsidRPr="00FB65E5">
        <w:rPr>
          <w:rFonts w:ascii="Tahoma" w:eastAsia="Tahoma" w:hAnsi="Tahoma" w:cs="Tahoma"/>
        </w:rPr>
        <w:t>oż</w:t>
      </w:r>
      <w:r w:rsidRPr="00FB65E5">
        <w:rPr>
          <w:rFonts w:ascii="Tahoma" w:eastAsia="Tahoma" w:hAnsi="Tahoma" w:cs="Tahoma"/>
          <w:spacing w:val="1"/>
        </w:rPr>
        <w:t>e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 xml:space="preserve">ia </w:t>
      </w:r>
      <w:r w:rsidRPr="00FB65E5">
        <w:rPr>
          <w:rFonts w:ascii="Tahoma" w:eastAsia="Tahoma" w:hAnsi="Tahoma" w:cs="Tahoma"/>
          <w:spacing w:val="1"/>
        </w:rPr>
        <w:t>w</w:t>
      </w:r>
      <w:r w:rsidRPr="00FB65E5">
        <w:rPr>
          <w:rFonts w:ascii="Tahoma" w:eastAsia="Tahoma" w:hAnsi="Tahoma" w:cs="Tahoma"/>
          <w:spacing w:val="-6"/>
        </w:rPr>
        <w:t>w</w:t>
      </w:r>
      <w:r w:rsidRPr="00FB65E5">
        <w:rPr>
          <w:rFonts w:ascii="Tahoma" w:eastAsia="Tahoma" w:hAnsi="Tahoma" w:cs="Tahoma"/>
        </w:rPr>
        <w:t>.</w:t>
      </w:r>
      <w:r w:rsidRPr="00FB65E5">
        <w:rPr>
          <w:rFonts w:ascii="Tahoma" w:eastAsia="Tahoma" w:hAnsi="Tahoma" w:cs="Tahoma"/>
          <w:spacing w:val="7"/>
        </w:rPr>
        <w:t xml:space="preserve"> </w:t>
      </w:r>
      <w:r w:rsidRPr="00FB65E5">
        <w:rPr>
          <w:rFonts w:ascii="Tahoma" w:eastAsia="Tahoma" w:hAnsi="Tahoma" w:cs="Tahoma"/>
        </w:rPr>
        <w:t>do</w:t>
      </w:r>
      <w:r w:rsidRPr="00FB65E5">
        <w:rPr>
          <w:rFonts w:ascii="Tahoma" w:eastAsia="Tahoma" w:hAnsi="Tahoma" w:cs="Tahoma"/>
          <w:spacing w:val="-1"/>
        </w:rPr>
        <w:t>ku</w:t>
      </w:r>
      <w:r w:rsidRPr="00FB65E5">
        <w:rPr>
          <w:rFonts w:ascii="Tahoma" w:eastAsia="Tahoma" w:hAnsi="Tahoma" w:cs="Tahoma"/>
        </w:rPr>
        <w:t>m</w:t>
      </w:r>
      <w:r w:rsidRPr="00FB65E5">
        <w:rPr>
          <w:rFonts w:ascii="Tahoma" w:eastAsia="Tahoma" w:hAnsi="Tahoma" w:cs="Tahoma"/>
          <w:spacing w:val="3"/>
        </w:rPr>
        <w:t>e</w:t>
      </w:r>
      <w:r w:rsidRPr="00FB65E5">
        <w:rPr>
          <w:rFonts w:ascii="Tahoma" w:eastAsia="Tahoma" w:hAnsi="Tahoma" w:cs="Tahoma"/>
          <w:spacing w:val="1"/>
        </w:rPr>
        <w:t>n</w:t>
      </w:r>
      <w:r w:rsidRPr="00FB65E5">
        <w:rPr>
          <w:rFonts w:ascii="Tahoma" w:eastAsia="Tahoma" w:hAnsi="Tahoma" w:cs="Tahoma"/>
        </w:rPr>
        <w:t xml:space="preserve">tów 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>a</w:t>
      </w:r>
      <w:r w:rsidRPr="00FB65E5">
        <w:rPr>
          <w:rFonts w:ascii="Tahoma" w:eastAsia="Tahoma" w:hAnsi="Tahoma" w:cs="Tahoma"/>
          <w:spacing w:val="9"/>
        </w:rPr>
        <w:t xml:space="preserve"> </w:t>
      </w:r>
      <w:r w:rsidRPr="00FB65E5">
        <w:rPr>
          <w:rFonts w:ascii="Tahoma" w:eastAsia="Tahoma" w:hAnsi="Tahoma" w:cs="Tahoma"/>
          <w:spacing w:val="1"/>
        </w:rPr>
        <w:t>we</w:t>
      </w:r>
      <w:r w:rsidRPr="00FB65E5">
        <w:rPr>
          <w:rFonts w:ascii="Tahoma" w:eastAsia="Tahoma" w:hAnsi="Tahoma" w:cs="Tahoma"/>
        </w:rPr>
        <w:t>z</w:t>
      </w:r>
      <w:r w:rsidRPr="00FB65E5">
        <w:rPr>
          <w:rFonts w:ascii="Tahoma" w:eastAsia="Tahoma" w:hAnsi="Tahoma" w:cs="Tahoma"/>
          <w:spacing w:val="-1"/>
        </w:rPr>
        <w:t>w</w:t>
      </w:r>
      <w:r w:rsidRPr="00FB65E5">
        <w:rPr>
          <w:rFonts w:ascii="Tahoma" w:eastAsia="Tahoma" w:hAnsi="Tahoma" w:cs="Tahoma"/>
          <w:spacing w:val="1"/>
        </w:rPr>
        <w:t>a</w:t>
      </w:r>
      <w:r w:rsidRPr="00FB65E5">
        <w:rPr>
          <w:rFonts w:ascii="Tahoma" w:eastAsia="Tahoma" w:hAnsi="Tahoma" w:cs="Tahoma"/>
          <w:spacing w:val="-1"/>
        </w:rPr>
        <w:t>n</w:t>
      </w:r>
      <w:r w:rsidRPr="00FB65E5">
        <w:rPr>
          <w:rFonts w:ascii="Tahoma" w:eastAsia="Tahoma" w:hAnsi="Tahoma" w:cs="Tahoma"/>
        </w:rPr>
        <w:t>ie I</w:t>
      </w:r>
      <w:r w:rsidRPr="00FB65E5">
        <w:rPr>
          <w:rFonts w:ascii="Tahoma" w:eastAsia="Tahoma" w:hAnsi="Tahoma" w:cs="Tahoma"/>
          <w:spacing w:val="-1"/>
        </w:rPr>
        <w:t>Z</w:t>
      </w:r>
      <w:r w:rsidRPr="00FB65E5">
        <w:rPr>
          <w:rFonts w:ascii="Tahoma" w:eastAsia="Tahoma" w:hAnsi="Tahoma" w:cs="Tahoma"/>
        </w:rPr>
        <w:t>.</w:t>
      </w:r>
      <w:r w:rsidR="00F378F8" w:rsidRPr="00B60E45">
        <w:rPr>
          <w:rStyle w:val="Odwoanieprzypisudolnego"/>
          <w:rFonts w:ascii="Tahoma" w:eastAsia="Tahoma" w:hAnsi="Tahoma" w:cs="Tahoma"/>
        </w:rPr>
        <w:footnoteReference w:id="57"/>
      </w:r>
    </w:p>
    <w:p w14:paraId="43C0FAF6" w14:textId="77777777" w:rsidR="00942F4E" w:rsidRDefault="00280ADA" w:rsidP="000E6590">
      <w:pPr>
        <w:pStyle w:val="Akapitzlist"/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otó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st.1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mogą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dzić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rozliczo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5D6877D2" w14:textId="0E4ABF4B" w:rsidR="009D1D47" w:rsidRDefault="009D1D47" w:rsidP="000E6590">
      <w:pPr>
        <w:numPr>
          <w:ilvl w:val="0"/>
          <w:numId w:val="40"/>
        </w:numPr>
        <w:tabs>
          <w:tab w:val="clear" w:pos="360"/>
          <w:tab w:val="num" w:pos="426"/>
          <w:tab w:val="left" w:pos="9072"/>
        </w:tabs>
        <w:spacing w:after="60" w:line="276" w:lineRule="auto"/>
        <w:ind w:left="426" w:right="14" w:hanging="426"/>
        <w:jc w:val="both"/>
        <w:rPr>
          <w:rFonts w:ascii="Tahoma" w:hAnsi="Tahoma" w:cs="Tahoma"/>
        </w:rPr>
      </w:pPr>
      <w:r w:rsidRPr="00D24EB2">
        <w:rPr>
          <w:rFonts w:ascii="Tahoma" w:hAnsi="Tahoma" w:cs="Tahoma"/>
        </w:rPr>
        <w:t>W wyniku kontroli</w:t>
      </w:r>
      <w:r w:rsidR="00BC78DC" w:rsidRPr="00D24EB2">
        <w:rPr>
          <w:rFonts w:ascii="Tahoma" w:hAnsi="Tahoma" w:cs="Tahoma"/>
        </w:rPr>
        <w:t xml:space="preserve"> na miejscu</w:t>
      </w:r>
      <w:r w:rsidRPr="00D24EB2">
        <w:rPr>
          <w:rFonts w:ascii="Tahoma" w:hAnsi="Tahoma" w:cs="Tahoma"/>
        </w:rPr>
        <w:t xml:space="preserve"> wydawana jest informacja pokontrolna, uzupełniana w razie konieczności o zalecenia pokontrolne lub rekomendacje. Beneficjent jest zobowiązany do podjęcia działań naprawczych lub wskazania sposobu wykorzystania rekomendacji w terminie określonym w informacji pokontrolnej </w:t>
      </w:r>
      <w:r w:rsidRPr="00D24EB2">
        <w:rPr>
          <w:rFonts w:ascii="Tahoma" w:eastAsia="Calibri" w:hAnsi="Tahoma" w:cs="Tahoma"/>
        </w:rPr>
        <w:t>lub przyczyn niepodjęcia odpowiednich działań</w:t>
      </w:r>
      <w:r w:rsidRPr="00D24EB2">
        <w:rPr>
          <w:rFonts w:ascii="Tahoma" w:hAnsi="Tahoma" w:cs="Tahoma"/>
        </w:rPr>
        <w:t>.</w:t>
      </w:r>
    </w:p>
    <w:p w14:paraId="51EF71DA" w14:textId="77777777" w:rsidR="00697AD4" w:rsidRDefault="00697AD4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b/>
          <w:spacing w:val="1"/>
        </w:rPr>
      </w:pPr>
    </w:p>
    <w:p w14:paraId="69EFA297" w14:textId="77777777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ch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</w:rPr>
        <w:t>w</w:t>
      </w:r>
      <w:r w:rsidRPr="001A21E8">
        <w:rPr>
          <w:rFonts w:ascii="Tahoma" w:eastAsia="Tahoma" w:hAnsi="Tahoma" w:cs="Tahoma"/>
          <w:b/>
          <w:spacing w:val="1"/>
        </w:rPr>
        <w:t>y</w:t>
      </w:r>
      <w:r w:rsidRPr="001A21E8">
        <w:rPr>
          <w:rFonts w:ascii="Tahoma" w:eastAsia="Tahoma" w:hAnsi="Tahoma" w:cs="Tahoma"/>
          <w:b/>
        </w:rPr>
        <w:t>w</w:t>
      </w:r>
      <w:r w:rsidRPr="001A21E8">
        <w:rPr>
          <w:rFonts w:ascii="Tahoma" w:eastAsia="Tahoma" w:hAnsi="Tahoma" w:cs="Tahoma"/>
          <w:b/>
          <w:spacing w:val="1"/>
        </w:rPr>
        <w:t>a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ie</w:t>
      </w:r>
      <w:r w:rsidRPr="001A21E8">
        <w:rPr>
          <w:rFonts w:ascii="Tahoma" w:eastAsia="Tahoma" w:hAnsi="Tahoma" w:cs="Tahoma"/>
          <w:b/>
          <w:spacing w:val="-16"/>
        </w:rPr>
        <w:t xml:space="preserve"> 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-2"/>
        </w:rPr>
        <w:t xml:space="preserve"> </w:t>
      </w:r>
      <w:r w:rsidRPr="001A21E8">
        <w:rPr>
          <w:rFonts w:ascii="Tahoma" w:eastAsia="Tahoma" w:hAnsi="Tahoma" w:cs="Tahoma"/>
          <w:b/>
        </w:rPr>
        <w:t>arc</w:t>
      </w:r>
      <w:r w:rsidRPr="001A21E8">
        <w:rPr>
          <w:rFonts w:ascii="Tahoma" w:eastAsia="Tahoma" w:hAnsi="Tahoma" w:cs="Tahoma"/>
          <w:b/>
          <w:spacing w:val="2"/>
        </w:rPr>
        <w:t>hi</w:t>
      </w:r>
      <w:r w:rsidRPr="001A21E8">
        <w:rPr>
          <w:rFonts w:ascii="Tahoma" w:eastAsia="Tahoma" w:hAnsi="Tahoma" w:cs="Tahoma"/>
          <w:b/>
        </w:rPr>
        <w:t>wi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owan</w:t>
      </w:r>
      <w:r w:rsidRPr="001A21E8">
        <w:rPr>
          <w:rFonts w:ascii="Tahoma" w:eastAsia="Tahoma" w:hAnsi="Tahoma" w:cs="Tahoma"/>
          <w:b/>
          <w:spacing w:val="2"/>
        </w:rPr>
        <w:t>i</w:t>
      </w:r>
      <w:r w:rsidRPr="001A21E8">
        <w:rPr>
          <w:rFonts w:ascii="Tahoma" w:eastAsia="Tahoma" w:hAnsi="Tahoma" w:cs="Tahoma"/>
          <w:b/>
        </w:rPr>
        <w:t>e</w:t>
      </w:r>
      <w:r w:rsidRPr="001A21E8">
        <w:rPr>
          <w:rFonts w:ascii="Tahoma" w:eastAsia="Tahoma" w:hAnsi="Tahoma" w:cs="Tahoma"/>
          <w:b/>
          <w:spacing w:val="-18"/>
        </w:rPr>
        <w:t xml:space="preserve"> </w:t>
      </w:r>
      <w:r w:rsidRPr="00F237AB">
        <w:rPr>
          <w:rFonts w:ascii="Tahoma" w:eastAsia="Tahoma" w:hAnsi="Tahoma" w:cs="Tahoma"/>
          <w:b/>
        </w:rPr>
        <w:t>dokumentacji</w:t>
      </w:r>
    </w:p>
    <w:p w14:paraId="293D785D" w14:textId="637F6EDB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</w:t>
      </w:r>
      <w:r w:rsidR="00E67406" w:rsidRPr="007026A9">
        <w:rPr>
          <w:rFonts w:ascii="Tahoma" w:eastAsia="Tahoma" w:hAnsi="Tahoma" w:cs="Tahoma"/>
        </w:rPr>
        <w:t>2</w:t>
      </w:r>
      <w:r w:rsidR="00A97C1A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w w:val="99"/>
        </w:rPr>
        <w:t>.</w:t>
      </w:r>
    </w:p>
    <w:p w14:paraId="363F44C7" w14:textId="77777777" w:rsidR="00942F4E" w:rsidRPr="001A21E8" w:rsidRDefault="00280ADA" w:rsidP="000E6590">
      <w:pPr>
        <w:pStyle w:val="Akapitzlist"/>
        <w:numPr>
          <w:ilvl w:val="0"/>
          <w:numId w:val="9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ę 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  <w:spacing w:val="6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z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="00487AFC" w:rsidRPr="001A21E8">
        <w:rPr>
          <w:rFonts w:ascii="Tahoma" w:eastAsia="Tahoma" w:hAnsi="Tahoma" w:cs="Tahoma"/>
        </w:rPr>
        <w:t>u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zgl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 xml:space="preserve">dnieniem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14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sposób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pn</w:t>
      </w:r>
      <w:r w:rsidRPr="001A21E8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2"/>
        </w:rPr>
        <w:t>ć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f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="00610491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u 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rea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m.</w:t>
      </w:r>
    </w:p>
    <w:p w14:paraId="343E5A97" w14:textId="77777777" w:rsidR="00942F4E" w:rsidRPr="001A21E8" w:rsidRDefault="00280ADA" w:rsidP="000E6590">
      <w:pPr>
        <w:pStyle w:val="Akapitzlist"/>
        <w:numPr>
          <w:ilvl w:val="0"/>
          <w:numId w:val="9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publ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zną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dsi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biorcom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="00610491"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się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 xml:space="preserve">0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t,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 xml:space="preserve">od dnia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>w spos</w:t>
      </w:r>
      <w:r w:rsidRPr="001A21E8">
        <w:rPr>
          <w:rFonts w:ascii="Tahoma" w:eastAsia="Tahoma" w:hAnsi="Tahoma" w:cs="Tahoma"/>
          <w:spacing w:val="9"/>
        </w:rPr>
        <w:t>ó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7026A9">
        <w:rPr>
          <w:rFonts w:ascii="Tahoma" w:eastAsia="Tahoma" w:hAnsi="Tahoma" w:cs="Tahoma"/>
        </w:rPr>
        <w:t>poufność</w:t>
      </w:r>
      <w:r w:rsidRPr="001A21E8">
        <w:rPr>
          <w:rFonts w:ascii="Tahoma" w:eastAsia="Tahoma" w:hAnsi="Tahoma" w:cs="Tahoma"/>
          <w:w w:val="99"/>
        </w:rPr>
        <w:t xml:space="preserve"> </w:t>
      </w:r>
      <w:r w:rsidR="00293046">
        <w:rPr>
          <w:rFonts w:ascii="Tahoma" w:eastAsia="Tahoma" w:hAnsi="Tahoma" w:cs="Tahoma"/>
          <w:w w:val="99"/>
        </w:rPr>
        <w:br/>
      </w:r>
      <w:r w:rsidRPr="001A21E8">
        <w:rPr>
          <w:rFonts w:ascii="Tahoma" w:eastAsia="Tahoma" w:hAnsi="Tahoma" w:cs="Tahoma"/>
        </w:rPr>
        <w:t>i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o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="00620BFE" w:rsidRPr="001A21E8">
        <w:rPr>
          <w:rStyle w:val="Odwoanieprzypisudolnego"/>
          <w:rFonts w:ascii="Tahoma" w:eastAsia="Tahoma" w:hAnsi="Tahoma" w:cs="Tahoma"/>
        </w:rPr>
        <w:footnoteReference w:id="58"/>
      </w:r>
    </w:p>
    <w:p w14:paraId="57261398" w14:textId="77777777" w:rsidR="00942F4E" w:rsidRPr="001A21E8" w:rsidRDefault="00280ADA" w:rsidP="000E6590">
      <w:pPr>
        <w:pStyle w:val="Akapitzlist"/>
        <w:numPr>
          <w:ilvl w:val="0"/>
          <w:numId w:val="9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8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="008E3C45" w:rsidRPr="001A21E8">
        <w:rPr>
          <w:rFonts w:ascii="Tahoma" w:eastAsia="Tahoma" w:hAnsi="Tahoma" w:cs="Tahoma"/>
        </w:rPr>
        <w:t>b</w:t>
      </w:r>
      <w:r w:rsidR="009A04F9" w:rsidRPr="001A21E8">
        <w:rPr>
          <w:rFonts w:ascii="Tahoma" w:eastAsia="Tahoma" w:hAnsi="Tahoma" w:cs="Tahoma"/>
        </w:rPr>
        <w:t>iuro projektu</w:t>
      </w:r>
      <w:r w:rsidRPr="001A21E8">
        <w:rPr>
          <w:rFonts w:ascii="Tahoma" w:eastAsia="Tahoma" w:hAnsi="Tahoma" w:cs="Tahoma"/>
        </w:rPr>
        <w:t>.</w:t>
      </w:r>
    </w:p>
    <w:p w14:paraId="6ACA85A8" w14:textId="77777777" w:rsidR="00942F4E" w:rsidRPr="001A21E8" w:rsidRDefault="00280ADA" w:rsidP="000E6590">
      <w:pPr>
        <w:pStyle w:val="Akapitzlist"/>
        <w:numPr>
          <w:ilvl w:val="0"/>
          <w:numId w:val="9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5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w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="00487AFC" w:rsidRPr="001A21E8">
        <w:rPr>
          <w:rFonts w:ascii="Tahoma" w:eastAsia="Tahoma" w:hAnsi="Tahoma" w:cs="Tahoma"/>
        </w:rPr>
        <w:t>m,</w:t>
      </w:r>
      <w:r w:rsidR="00610491" w:rsidRPr="001A21E8">
        <w:rPr>
          <w:rFonts w:ascii="Tahoma" w:eastAsia="Tahoma" w:hAnsi="Tahoma" w:cs="Tahoma"/>
        </w:rPr>
        <w:t xml:space="preserve"> </w:t>
      </w:r>
      <w:r w:rsidR="007026A9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się poi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 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m.</w:t>
      </w:r>
      <w:r w:rsidRPr="001A21E8">
        <w:rPr>
          <w:rFonts w:ascii="Tahoma" w:eastAsia="Tahoma" w:hAnsi="Tahoma" w:cs="Tahoma"/>
          <w:spacing w:val="2"/>
        </w:rPr>
        <w:t xml:space="preserve"> 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st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="0079030C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61049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 xml:space="preserve"> 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C860BE">
        <w:rPr>
          <w:rFonts w:ascii="Tahoma" w:eastAsia="Tahoma" w:hAnsi="Tahoma" w:cs="Tahoma"/>
          <w:spacing w:val="-1"/>
        </w:rPr>
        <w:t xml:space="preserve"> </w:t>
      </w:r>
      <w:r w:rsidR="000F3111">
        <w:rPr>
          <w:rFonts w:ascii="Tahoma" w:eastAsia="Tahoma" w:hAnsi="Tahoma" w:cs="Tahoma"/>
          <w:spacing w:val="-1"/>
        </w:rPr>
        <w:t>i 2</w:t>
      </w:r>
      <w:r w:rsidR="000F3111">
        <w:rPr>
          <w:rStyle w:val="Odwoanieprzypisudolnego"/>
          <w:rFonts w:ascii="Tahoma" w:eastAsia="Tahoma" w:hAnsi="Tahoma" w:cs="Tahoma"/>
          <w:spacing w:val="-1"/>
        </w:rPr>
        <w:footnoteReference w:id="59"/>
      </w:r>
      <w:r w:rsidRPr="001A21E8">
        <w:rPr>
          <w:rFonts w:ascii="Tahoma" w:eastAsia="Tahoma" w:hAnsi="Tahoma" w:cs="Tahoma"/>
        </w:rPr>
        <w:t>.</w:t>
      </w:r>
    </w:p>
    <w:p w14:paraId="76767D42" w14:textId="77777777" w:rsidR="004B44CC" w:rsidRPr="001A21E8" w:rsidRDefault="00280ADA" w:rsidP="000E6590">
      <w:pPr>
        <w:pStyle w:val="Akapitzlist"/>
        <w:numPr>
          <w:ilvl w:val="0"/>
          <w:numId w:val="9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śc</w:t>
      </w:r>
      <w:r w:rsidRPr="001A21E8">
        <w:rPr>
          <w:rFonts w:ascii="Tahoma" w:eastAsia="Tahoma" w:hAnsi="Tahoma" w:cs="Tahoma"/>
        </w:rPr>
        <w:t>i 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  <w:spacing w:val="-1"/>
          <w:w w:val="99"/>
        </w:rPr>
        <w:t>u</w:t>
      </w:r>
      <w:r w:rsidRPr="001A21E8">
        <w:rPr>
          <w:rFonts w:ascii="Tahoma" w:eastAsia="Tahoma" w:hAnsi="Tahoma" w:cs="Tahoma"/>
          <w:w w:val="99"/>
        </w:rPr>
        <w:t>s</w:t>
      </w:r>
      <w:r w:rsidRPr="001A21E8">
        <w:rPr>
          <w:rFonts w:ascii="Tahoma" w:eastAsia="Tahoma" w:hAnsi="Tahoma" w:cs="Tahoma"/>
          <w:spacing w:val="3"/>
          <w:w w:val="99"/>
        </w:rPr>
        <w:t>t</w:t>
      </w:r>
      <w:r w:rsidRPr="001A21E8">
        <w:rPr>
          <w:rFonts w:ascii="Tahoma" w:eastAsia="Tahoma" w:hAnsi="Tahoma" w:cs="Tahoma"/>
          <w:w w:val="99"/>
        </w:rPr>
        <w:t>.</w:t>
      </w:r>
      <w:r w:rsidR="00487AFC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1</w:t>
      </w:r>
      <w:r w:rsidRPr="001A21E8">
        <w:rPr>
          <w:rFonts w:ascii="Tahoma" w:eastAsia="Tahoma" w:hAnsi="Tahoma" w:cs="Tahoma"/>
          <w:spacing w:val="29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33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2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position w:val="-1"/>
        </w:rPr>
        <w:t>sz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go</w:t>
      </w:r>
      <w:r w:rsidRPr="001A21E8">
        <w:rPr>
          <w:rFonts w:ascii="Tahoma" w:eastAsia="Tahoma" w:hAnsi="Tahoma" w:cs="Tahoma"/>
          <w:spacing w:val="2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g</w:t>
      </w:r>
      <w:r w:rsidRPr="001A21E8">
        <w:rPr>
          <w:rFonts w:ascii="Tahoma" w:eastAsia="Tahoma" w:hAnsi="Tahoma" w:cs="Tahoma"/>
          <w:spacing w:val="-2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spacing w:val="-1"/>
          <w:position w:val="-1"/>
        </w:rPr>
        <w:t>fu</w:t>
      </w:r>
      <w:r w:rsidRPr="001A21E8">
        <w:rPr>
          <w:rFonts w:ascii="Tahoma" w:eastAsia="Tahoma" w:hAnsi="Tahoma" w:cs="Tahoma"/>
          <w:position w:val="-1"/>
        </w:rPr>
        <w:t>,</w:t>
      </w:r>
      <w:r w:rsidRPr="001A21E8">
        <w:rPr>
          <w:rFonts w:ascii="Tahoma" w:eastAsia="Tahoma" w:hAnsi="Tahoma" w:cs="Tahoma"/>
          <w:spacing w:val="22"/>
          <w:position w:val="-1"/>
        </w:rPr>
        <w:t xml:space="preserve"> </w:t>
      </w:r>
      <w:r w:rsidRPr="001A21E8">
        <w:rPr>
          <w:rFonts w:ascii="Tahoma" w:eastAsia="Tahoma" w:hAnsi="Tahoma" w:cs="Tahoma"/>
          <w:spacing w:val="2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Z</w:t>
      </w:r>
      <w:r w:rsidRPr="001A21E8">
        <w:rPr>
          <w:rFonts w:ascii="Tahoma" w:eastAsia="Tahoma" w:hAnsi="Tahoma" w:cs="Tahoma"/>
          <w:spacing w:val="28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po</w:t>
      </w:r>
      <w:r w:rsidRPr="001A21E8">
        <w:rPr>
          <w:rFonts w:ascii="Tahoma" w:eastAsia="Tahoma" w:hAnsi="Tahoma" w:cs="Tahoma"/>
          <w:spacing w:val="1"/>
          <w:position w:val="-1"/>
        </w:rPr>
        <w:t>w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1"/>
          <w:position w:val="-1"/>
        </w:rPr>
        <w:t>a</w:t>
      </w:r>
      <w:r w:rsidRPr="001A21E8">
        <w:rPr>
          <w:rFonts w:ascii="Tahoma" w:eastAsia="Tahoma" w:hAnsi="Tahoma" w:cs="Tahoma"/>
          <w:position w:val="-1"/>
        </w:rPr>
        <w:t>do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4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o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spacing w:val="-2"/>
          <w:position w:val="-1"/>
        </w:rPr>
        <w:t>t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3"/>
          <w:position w:val="-1"/>
        </w:rPr>
        <w:t>i</w:t>
      </w:r>
      <w:r w:rsidRPr="001A21E8">
        <w:rPr>
          <w:rFonts w:ascii="Tahoma" w:eastAsia="Tahoma" w:hAnsi="Tahoma" w:cs="Tahoma"/>
          <w:position w:val="-1"/>
        </w:rPr>
        <w:t>sem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ie</w:t>
      </w:r>
      <w:r w:rsidRPr="001A21E8">
        <w:rPr>
          <w:rFonts w:ascii="Tahoma" w:eastAsia="Tahoma" w:hAnsi="Tahoma" w:cs="Tahoma"/>
          <w:spacing w:val="30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B</w:t>
      </w:r>
      <w:r w:rsidRPr="001A21E8">
        <w:rPr>
          <w:rFonts w:ascii="Tahoma" w:eastAsia="Tahoma" w:hAnsi="Tahoma" w:cs="Tahoma"/>
          <w:spacing w:val="3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f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"/>
          <w:position w:val="-1"/>
        </w:rPr>
        <w:t>c</w:t>
      </w:r>
      <w:r w:rsidRPr="001A21E8">
        <w:rPr>
          <w:rFonts w:ascii="Tahoma" w:eastAsia="Tahoma" w:hAnsi="Tahoma" w:cs="Tahoma"/>
          <w:spacing w:val="-1"/>
          <w:position w:val="-1"/>
        </w:rPr>
        <w:t>j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spacing w:val="-1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ta</w:t>
      </w:r>
      <w:r w:rsidRPr="001A21E8">
        <w:rPr>
          <w:rFonts w:ascii="Tahoma" w:eastAsia="Tahoma" w:hAnsi="Tahoma" w:cs="Tahoma"/>
          <w:spacing w:val="21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pr</w:t>
      </w:r>
      <w:r w:rsidRPr="001A21E8">
        <w:rPr>
          <w:rFonts w:ascii="Tahoma" w:eastAsia="Tahoma" w:hAnsi="Tahoma" w:cs="Tahoma"/>
          <w:spacing w:val="1"/>
          <w:position w:val="-1"/>
        </w:rPr>
        <w:t>ze</w:t>
      </w:r>
      <w:r w:rsidRPr="001A21E8">
        <w:rPr>
          <w:rFonts w:ascii="Tahoma" w:eastAsia="Tahoma" w:hAnsi="Tahoma" w:cs="Tahoma"/>
          <w:position w:val="-1"/>
        </w:rPr>
        <w:t>d</w:t>
      </w:r>
      <w:r w:rsidRPr="001A21E8">
        <w:rPr>
          <w:rFonts w:ascii="Tahoma" w:eastAsia="Tahoma" w:hAnsi="Tahoma" w:cs="Tahoma"/>
          <w:spacing w:val="29"/>
          <w:position w:val="-1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</w:rPr>
        <w:t>u</w:t>
      </w:r>
      <w:r w:rsidRPr="001A21E8">
        <w:rPr>
          <w:rFonts w:ascii="Tahoma" w:eastAsia="Tahoma" w:hAnsi="Tahoma" w:cs="Tahoma"/>
          <w:position w:val="-1"/>
        </w:rPr>
        <w:t>p</w:t>
      </w:r>
      <w:r w:rsidRPr="001A21E8">
        <w:rPr>
          <w:rFonts w:ascii="Tahoma" w:eastAsia="Tahoma" w:hAnsi="Tahoma" w:cs="Tahoma"/>
          <w:spacing w:val="1"/>
          <w:position w:val="-1"/>
        </w:rPr>
        <w:t>ł</w:t>
      </w:r>
      <w:r w:rsidRPr="001A21E8">
        <w:rPr>
          <w:rFonts w:ascii="Tahoma" w:eastAsia="Tahoma" w:hAnsi="Tahoma" w:cs="Tahoma"/>
          <w:spacing w:val="-1"/>
          <w:position w:val="-1"/>
        </w:rPr>
        <w:t>y</w:t>
      </w:r>
      <w:r w:rsidRPr="001A21E8">
        <w:rPr>
          <w:rFonts w:ascii="Tahoma" w:eastAsia="Tahoma" w:hAnsi="Tahoma" w:cs="Tahoma"/>
          <w:spacing w:val="1"/>
          <w:position w:val="-1"/>
        </w:rPr>
        <w:t>we</w:t>
      </w:r>
      <w:r w:rsidRPr="001A21E8">
        <w:rPr>
          <w:rFonts w:ascii="Tahoma" w:eastAsia="Tahoma" w:hAnsi="Tahoma" w:cs="Tahoma"/>
          <w:position w:val="-1"/>
        </w:rPr>
        <w:t>m</w:t>
      </w:r>
      <w:r w:rsidRPr="001A21E8">
        <w:rPr>
          <w:rFonts w:ascii="Tahoma" w:eastAsia="Tahoma" w:hAnsi="Tahoma" w:cs="Tahoma"/>
          <w:spacing w:val="27"/>
          <w:position w:val="-1"/>
        </w:rPr>
        <w:t xml:space="preserve"> </w:t>
      </w:r>
      <w:r w:rsidRPr="001A21E8">
        <w:rPr>
          <w:rFonts w:ascii="Tahoma" w:eastAsia="Tahoma" w:hAnsi="Tahoma" w:cs="Tahoma"/>
          <w:position w:val="-1"/>
        </w:rPr>
        <w:t>t</w:t>
      </w:r>
      <w:r w:rsidRPr="001A21E8">
        <w:rPr>
          <w:rFonts w:ascii="Tahoma" w:eastAsia="Tahoma" w:hAnsi="Tahoma" w:cs="Tahoma"/>
          <w:spacing w:val="1"/>
          <w:position w:val="-1"/>
        </w:rPr>
        <w:t>e</w:t>
      </w:r>
      <w:r w:rsidRPr="001A21E8">
        <w:rPr>
          <w:rFonts w:ascii="Tahoma" w:eastAsia="Tahoma" w:hAnsi="Tahoma" w:cs="Tahoma"/>
          <w:position w:val="-1"/>
        </w:rPr>
        <w:t>r</w:t>
      </w:r>
      <w:r w:rsidRPr="001A21E8">
        <w:rPr>
          <w:rFonts w:ascii="Tahoma" w:eastAsia="Tahoma" w:hAnsi="Tahoma" w:cs="Tahoma"/>
          <w:spacing w:val="1"/>
          <w:position w:val="-1"/>
        </w:rPr>
        <w:t>m</w:t>
      </w:r>
      <w:r w:rsidRPr="001A21E8">
        <w:rPr>
          <w:rFonts w:ascii="Tahoma" w:eastAsia="Tahoma" w:hAnsi="Tahoma" w:cs="Tahoma"/>
          <w:position w:val="-1"/>
        </w:rPr>
        <w:t>i</w:t>
      </w:r>
      <w:r w:rsidRPr="001A21E8">
        <w:rPr>
          <w:rFonts w:ascii="Tahoma" w:eastAsia="Tahoma" w:hAnsi="Tahoma" w:cs="Tahoma"/>
          <w:spacing w:val="2"/>
          <w:position w:val="-1"/>
        </w:rPr>
        <w:t>n</w:t>
      </w:r>
      <w:r w:rsidRPr="001A21E8">
        <w:rPr>
          <w:rFonts w:ascii="Tahoma" w:eastAsia="Tahoma" w:hAnsi="Tahoma" w:cs="Tahoma"/>
          <w:position w:val="-1"/>
        </w:rPr>
        <w:t>u</w:t>
      </w:r>
      <w:r w:rsidR="00487AFC" w:rsidRPr="001A21E8">
        <w:rPr>
          <w:rFonts w:ascii="Tahoma" w:eastAsia="Tahoma" w:hAnsi="Tahoma" w:cs="Tahoma"/>
          <w:position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 1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 2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="004B44CC" w:rsidRPr="001A21E8">
        <w:rPr>
          <w:rFonts w:ascii="Tahoma" w:eastAsia="Tahoma" w:hAnsi="Tahoma" w:cs="Tahoma"/>
        </w:rPr>
        <w:t>.</w:t>
      </w:r>
    </w:p>
    <w:p w14:paraId="3AB0374D" w14:textId="77777777" w:rsidR="00164C29" w:rsidRPr="001A21E8" w:rsidRDefault="00164C29" w:rsidP="000E6590">
      <w:pPr>
        <w:pStyle w:val="Akapitzlist"/>
        <w:numPr>
          <w:ilvl w:val="0"/>
          <w:numId w:val="9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Postanowienia ust. 1-5 stosuje się odpowiednio do Partnerów, z zastrzeżeniem, że obowiązek informowania o miejscu przechowywania całej dokumentacji projektu, w tym gromadzonej przez Partnerów dotyczy wyłącznie Beneficjenta</w:t>
      </w:r>
      <w:r w:rsidR="00B4574D" w:rsidRPr="001A21E8">
        <w:rPr>
          <w:rFonts w:ascii="Tahoma" w:eastAsia="Tahoma" w:hAnsi="Tahoma" w:cs="Tahoma"/>
        </w:rPr>
        <w:t>.</w:t>
      </w:r>
      <w:r w:rsidR="004B44CC" w:rsidRPr="001A21E8">
        <w:rPr>
          <w:rStyle w:val="Odwoanieprzypisudolnego"/>
          <w:rFonts w:ascii="Tahoma" w:eastAsia="Tahoma" w:hAnsi="Tahoma" w:cs="Tahoma"/>
        </w:rPr>
        <w:footnoteReference w:id="60"/>
      </w:r>
      <w:r w:rsidRPr="001A21E8">
        <w:rPr>
          <w:rFonts w:ascii="Tahoma" w:eastAsia="Tahoma" w:hAnsi="Tahoma" w:cs="Tahoma"/>
        </w:rPr>
        <w:t xml:space="preserve"> </w:t>
      </w:r>
    </w:p>
    <w:p w14:paraId="15465539" w14:textId="77777777" w:rsidR="00C860BE" w:rsidRPr="001A21E8" w:rsidRDefault="00C860BE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</w:p>
    <w:p w14:paraId="464033CA" w14:textId="77777777" w:rsidR="00942F4E" w:rsidRPr="00D731D1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sz w:val="13"/>
          <w:szCs w:val="13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"/>
        </w:rPr>
        <w:t>m</w:t>
      </w:r>
      <w:r w:rsidRPr="001A21E8">
        <w:rPr>
          <w:rFonts w:ascii="Tahoma" w:eastAsia="Tahoma" w:hAnsi="Tahoma" w:cs="Tahoma"/>
          <w:b/>
        </w:rPr>
        <w:t>oc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8832BA">
        <w:rPr>
          <w:rFonts w:ascii="Tahoma" w:eastAsia="Tahoma" w:hAnsi="Tahoma" w:cs="Tahoma"/>
          <w:b/>
        </w:rPr>
        <w:t>publiczn</w:t>
      </w:r>
      <w:r w:rsidR="000649F1" w:rsidRPr="008832BA">
        <w:rPr>
          <w:rFonts w:ascii="Tahoma" w:eastAsia="Tahoma" w:hAnsi="Tahoma" w:cs="Tahoma"/>
          <w:b/>
        </w:rPr>
        <w:t>a</w:t>
      </w:r>
      <w:r w:rsidR="000649F1" w:rsidRPr="00D731D1">
        <w:rPr>
          <w:rStyle w:val="Odwoanieprzypisudolnego"/>
          <w:rFonts w:ascii="Tahoma" w:eastAsia="Tahoma" w:hAnsi="Tahoma" w:cs="Tahoma"/>
          <w:spacing w:val="4"/>
          <w:w w:val="99"/>
        </w:rPr>
        <w:footnoteReference w:id="61"/>
      </w:r>
    </w:p>
    <w:p w14:paraId="280F9C2F" w14:textId="2ACCB76E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026A9">
        <w:rPr>
          <w:rFonts w:ascii="Tahoma" w:eastAsia="Tahoma" w:hAnsi="Tahoma" w:cs="Tahoma"/>
          <w:spacing w:val="-1"/>
        </w:rPr>
        <w:t xml:space="preserve">§ </w:t>
      </w:r>
      <w:r w:rsidR="00E67406" w:rsidRPr="007026A9">
        <w:rPr>
          <w:rFonts w:ascii="Tahoma" w:eastAsia="Tahoma" w:hAnsi="Tahoma" w:cs="Tahoma"/>
          <w:spacing w:val="-1"/>
        </w:rPr>
        <w:t>2</w:t>
      </w:r>
      <w:r w:rsidR="00A97C1A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w w:val="99"/>
        </w:rPr>
        <w:t>.</w:t>
      </w:r>
    </w:p>
    <w:p w14:paraId="79E77BB5" w14:textId="60BB6DEC" w:rsidR="00942F4E" w:rsidRPr="001A21E8" w:rsidRDefault="00280ADA" w:rsidP="000E6590">
      <w:pPr>
        <w:pStyle w:val="Akapitzlist"/>
        <w:numPr>
          <w:ilvl w:val="0"/>
          <w:numId w:val="44"/>
        </w:numPr>
        <w:tabs>
          <w:tab w:val="clear" w:pos="786"/>
          <w:tab w:val="num" w:pos="426"/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</w:rPr>
        <w:t xml:space="preserve">omoc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 op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iu o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szą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ecyzję</w:t>
      </w:r>
      <w:r w:rsidR="00FC1DEB"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ze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spó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 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10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ii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6"/>
        </w:rPr>
        <w:t>(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z.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rz.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7026A9">
        <w:rPr>
          <w:rFonts w:ascii="Tahoma" w:eastAsia="Tahoma" w:hAnsi="Tahoma" w:cs="Tahoma"/>
          <w:spacing w:val="-1"/>
        </w:rPr>
        <w:t>26.10.2012</w:t>
      </w:r>
      <w:r w:rsidRPr="001A21E8">
        <w:rPr>
          <w:rFonts w:ascii="Tahoma" w:eastAsia="Tahoma" w:hAnsi="Tahoma" w:cs="Tahoma"/>
          <w:w w:val="99"/>
        </w:rPr>
        <w:t>)</w:t>
      </w:r>
      <w:r w:rsidR="00C24D7D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  <w:w w:val="99"/>
        </w:rPr>
        <w:t>i</w:t>
      </w:r>
      <w:r w:rsidRPr="001A21E8">
        <w:rPr>
          <w:rFonts w:ascii="Tahoma" w:eastAsia="Tahoma" w:hAnsi="Tahoma" w:cs="Tahoma"/>
          <w:spacing w:val="12"/>
          <w:w w:val="99"/>
        </w:rPr>
        <w:t xml:space="preserve"> </w:t>
      </w:r>
      <w:r w:rsidRPr="001A21E8">
        <w:rPr>
          <w:rFonts w:ascii="Tahoma" w:eastAsia="Tahoma" w:hAnsi="Tahoma" w:cs="Tahoma"/>
        </w:rPr>
        <w:t>dl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mogu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oty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zgodn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>8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20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j.</w:t>
      </w:r>
    </w:p>
    <w:p w14:paraId="4081B747" w14:textId="262520BF" w:rsidR="00942F4E" w:rsidRPr="00D731D1" w:rsidRDefault="00280ADA" w:rsidP="000E6590">
      <w:pPr>
        <w:pStyle w:val="Akapitzlist"/>
        <w:numPr>
          <w:ilvl w:val="0"/>
          <w:numId w:val="44"/>
        </w:numPr>
        <w:tabs>
          <w:tab w:val="clear" w:pos="786"/>
          <w:tab w:val="num" w:pos="426"/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  <w:spacing w:val="-4"/>
        </w:rPr>
      </w:pPr>
      <w:r w:rsidRPr="00E51CBF">
        <w:rPr>
          <w:rFonts w:ascii="Tahoma" w:eastAsia="Tahoma" w:hAnsi="Tahoma" w:cs="Tahoma"/>
          <w:spacing w:val="-4"/>
        </w:rPr>
        <w:t>P</w:t>
      </w:r>
      <w:r w:rsidRPr="00D731D1">
        <w:rPr>
          <w:rFonts w:ascii="Tahoma" w:eastAsia="Tahoma" w:hAnsi="Tahoma" w:cs="Tahoma"/>
          <w:spacing w:val="-4"/>
        </w:rPr>
        <w:t>omoc,</w:t>
      </w:r>
      <w:r w:rsidRPr="00E51CBF">
        <w:rPr>
          <w:rFonts w:ascii="Tahoma" w:eastAsia="Tahoma" w:hAnsi="Tahoma" w:cs="Tahoma"/>
          <w:spacing w:val="-4"/>
        </w:rPr>
        <w:t xml:space="preserve"> </w:t>
      </w:r>
      <w:r w:rsidRPr="00D731D1">
        <w:rPr>
          <w:rFonts w:ascii="Tahoma" w:eastAsia="Tahoma" w:hAnsi="Tahoma" w:cs="Tahoma"/>
          <w:spacing w:val="-4"/>
        </w:rPr>
        <w:t>o której</w:t>
      </w:r>
      <w:r w:rsidRPr="00E51CBF">
        <w:rPr>
          <w:rFonts w:ascii="Tahoma" w:eastAsia="Tahoma" w:hAnsi="Tahoma" w:cs="Tahoma"/>
          <w:spacing w:val="-4"/>
        </w:rPr>
        <w:t xml:space="preserve"> </w:t>
      </w:r>
      <w:r w:rsidRPr="00D731D1">
        <w:rPr>
          <w:rFonts w:ascii="Tahoma" w:eastAsia="Tahoma" w:hAnsi="Tahoma" w:cs="Tahoma"/>
          <w:spacing w:val="-4"/>
        </w:rPr>
        <w:t xml:space="preserve">mowa w ust. 1, udzielana jest na podstawie </w:t>
      </w:r>
      <w:r w:rsidRPr="00E51CBF">
        <w:rPr>
          <w:rFonts w:ascii="Tahoma" w:eastAsia="Tahoma" w:hAnsi="Tahoma" w:cs="Tahoma"/>
          <w:spacing w:val="-4"/>
        </w:rPr>
        <w:t>R</w:t>
      </w:r>
      <w:r w:rsidRPr="00D731D1">
        <w:rPr>
          <w:rFonts w:ascii="Tahoma" w:eastAsia="Tahoma" w:hAnsi="Tahoma" w:cs="Tahoma"/>
          <w:spacing w:val="-4"/>
        </w:rPr>
        <w:t>ozporządzenia z dnia</w:t>
      </w:r>
      <w:r w:rsidR="00A97C1A" w:rsidRPr="00D731D1">
        <w:rPr>
          <w:rFonts w:ascii="Tahoma" w:eastAsia="Tahoma" w:hAnsi="Tahoma" w:cs="Tahoma"/>
          <w:spacing w:val="-4"/>
        </w:rPr>
        <w:t xml:space="preserve"> 2 lipca 2015</w:t>
      </w:r>
      <w:r w:rsidRPr="00D731D1">
        <w:rPr>
          <w:rFonts w:ascii="Tahoma" w:eastAsia="Tahoma" w:hAnsi="Tahoma" w:cs="Tahoma"/>
          <w:spacing w:val="-4"/>
        </w:rPr>
        <w:t xml:space="preserve">r. </w:t>
      </w:r>
      <w:r w:rsidR="007026A9" w:rsidRPr="00D731D1">
        <w:rPr>
          <w:rFonts w:ascii="Tahoma" w:eastAsia="Tahoma" w:hAnsi="Tahoma" w:cs="Tahoma"/>
          <w:spacing w:val="-4"/>
        </w:rPr>
        <w:br/>
      </w:r>
      <w:r w:rsidRPr="00D731D1">
        <w:rPr>
          <w:rFonts w:ascii="Tahoma" w:eastAsia="Tahoma" w:hAnsi="Tahoma" w:cs="Tahoma"/>
          <w:spacing w:val="-4"/>
        </w:rPr>
        <w:t>w sp</w:t>
      </w:r>
      <w:r w:rsidRPr="00E51CBF">
        <w:rPr>
          <w:rFonts w:ascii="Tahoma" w:eastAsia="Tahoma" w:hAnsi="Tahoma" w:cs="Tahoma"/>
          <w:spacing w:val="-4"/>
        </w:rPr>
        <w:t>r</w:t>
      </w:r>
      <w:r w:rsidRPr="00D731D1">
        <w:rPr>
          <w:rFonts w:ascii="Tahoma" w:eastAsia="Tahoma" w:hAnsi="Tahoma" w:cs="Tahoma"/>
          <w:spacing w:val="-4"/>
        </w:rPr>
        <w:t xml:space="preserve">awie udzielenia pomocy de </w:t>
      </w:r>
      <w:proofErr w:type="spellStart"/>
      <w:r w:rsidRPr="00D731D1">
        <w:rPr>
          <w:rFonts w:ascii="Tahoma" w:eastAsia="Tahoma" w:hAnsi="Tahoma" w:cs="Tahoma"/>
          <w:spacing w:val="-4"/>
        </w:rPr>
        <w:t>minimis</w:t>
      </w:r>
      <w:proofErr w:type="spellEnd"/>
      <w:r w:rsidRPr="00D731D1">
        <w:rPr>
          <w:rFonts w:ascii="Tahoma" w:eastAsia="Tahoma" w:hAnsi="Tahoma" w:cs="Tahoma"/>
          <w:spacing w:val="-4"/>
        </w:rPr>
        <w:t xml:space="preserve"> oraz pomocy publicznej</w:t>
      </w:r>
      <w:r w:rsidR="001579C0" w:rsidRPr="00D731D1">
        <w:rPr>
          <w:rFonts w:ascii="Tahoma" w:eastAsia="Tahoma" w:hAnsi="Tahoma" w:cs="Tahoma"/>
          <w:spacing w:val="-4"/>
        </w:rPr>
        <w:t xml:space="preserve"> </w:t>
      </w:r>
      <w:r w:rsidRPr="00D731D1">
        <w:rPr>
          <w:rFonts w:ascii="Tahoma" w:eastAsia="Tahoma" w:hAnsi="Tahoma" w:cs="Tahoma"/>
          <w:spacing w:val="-4"/>
        </w:rPr>
        <w:t>w ramach programów operacyjnych finansowanych</w:t>
      </w:r>
      <w:r w:rsidRPr="00E51CBF">
        <w:rPr>
          <w:rFonts w:ascii="Tahoma" w:eastAsia="Tahoma" w:hAnsi="Tahoma" w:cs="Tahoma"/>
          <w:spacing w:val="-4"/>
        </w:rPr>
        <w:t xml:space="preserve"> </w:t>
      </w:r>
      <w:r w:rsidRPr="00D731D1">
        <w:rPr>
          <w:rFonts w:ascii="Tahoma" w:eastAsia="Tahoma" w:hAnsi="Tahoma" w:cs="Tahoma"/>
          <w:spacing w:val="-4"/>
        </w:rPr>
        <w:t>z Europejskiego Funduszu Społecznego na lata</w:t>
      </w:r>
      <w:r w:rsidR="00E51CBF" w:rsidRPr="00D731D1">
        <w:rPr>
          <w:rFonts w:ascii="Tahoma" w:eastAsia="Tahoma" w:hAnsi="Tahoma" w:cs="Tahoma"/>
          <w:spacing w:val="-4"/>
        </w:rPr>
        <w:t xml:space="preserve"> </w:t>
      </w:r>
      <w:r w:rsidRPr="00D731D1">
        <w:rPr>
          <w:rFonts w:ascii="Tahoma" w:eastAsia="Tahoma" w:hAnsi="Tahoma" w:cs="Tahoma"/>
          <w:spacing w:val="-4"/>
        </w:rPr>
        <w:t>2014-2020 (Dz. U</w:t>
      </w:r>
      <w:r w:rsidR="00A97C1A" w:rsidRPr="00D731D1">
        <w:rPr>
          <w:rFonts w:ascii="Tahoma" w:eastAsia="Tahoma" w:hAnsi="Tahoma" w:cs="Tahoma"/>
          <w:spacing w:val="-4"/>
        </w:rPr>
        <w:t>. 2015 poz. 1073</w:t>
      </w:r>
      <w:r w:rsidRPr="00D731D1">
        <w:rPr>
          <w:rFonts w:ascii="Tahoma" w:eastAsia="Tahoma" w:hAnsi="Tahoma" w:cs="Tahoma"/>
          <w:spacing w:val="-4"/>
        </w:rPr>
        <w:t xml:space="preserve">) </w:t>
      </w:r>
      <w:r w:rsidR="00D731D1">
        <w:rPr>
          <w:rFonts w:ascii="Tahoma" w:eastAsia="Tahoma" w:hAnsi="Tahoma" w:cs="Tahoma"/>
          <w:spacing w:val="-4"/>
        </w:rPr>
        <w:br/>
      </w:r>
      <w:r w:rsidRPr="00D731D1">
        <w:rPr>
          <w:rFonts w:ascii="Tahoma" w:eastAsia="Tahoma" w:hAnsi="Tahoma" w:cs="Tahoma"/>
          <w:spacing w:val="-4"/>
        </w:rPr>
        <w:t>o numerze referencyjnym …………………………</w:t>
      </w:r>
      <w:r w:rsidR="000649F1" w:rsidRPr="00D731D1">
        <w:rPr>
          <w:rFonts w:ascii="Tahoma" w:eastAsia="Tahoma" w:hAnsi="Tahoma" w:cs="Tahoma"/>
          <w:spacing w:val="-4"/>
        </w:rPr>
        <w:t>.</w:t>
      </w:r>
      <w:r w:rsidR="000649F1" w:rsidRPr="00D731D1">
        <w:rPr>
          <w:rFonts w:eastAsia="Tahoma"/>
          <w:spacing w:val="-4"/>
          <w:vertAlign w:val="superscript"/>
        </w:rPr>
        <w:footnoteReference w:id="62"/>
      </w:r>
    </w:p>
    <w:p w14:paraId="781ADD91" w14:textId="77777777" w:rsidR="00FC13EB" w:rsidRDefault="00FC13EB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spacing w:val="-1"/>
        </w:rPr>
      </w:pPr>
    </w:p>
    <w:p w14:paraId="646E16A8" w14:textId="72105522" w:rsidR="00942F4E" w:rsidRPr="001A21E8" w:rsidRDefault="00280ADA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7026A9">
        <w:rPr>
          <w:rFonts w:ascii="Tahoma" w:eastAsia="Tahoma" w:hAnsi="Tahoma" w:cs="Tahoma"/>
          <w:spacing w:val="-1"/>
        </w:rPr>
        <w:t xml:space="preserve">§ </w:t>
      </w:r>
      <w:r w:rsidR="00E67406" w:rsidRPr="007026A9">
        <w:rPr>
          <w:rFonts w:ascii="Tahoma" w:eastAsia="Tahoma" w:hAnsi="Tahoma" w:cs="Tahoma"/>
          <w:spacing w:val="-1"/>
        </w:rPr>
        <w:t>2</w:t>
      </w:r>
      <w:r w:rsidR="00A97C1A">
        <w:rPr>
          <w:rFonts w:ascii="Tahoma" w:eastAsia="Tahoma" w:hAnsi="Tahoma" w:cs="Tahoma"/>
          <w:spacing w:val="-1"/>
        </w:rPr>
        <w:t>3</w:t>
      </w:r>
      <w:r w:rsidR="000649F1" w:rsidRPr="001A21E8">
        <w:rPr>
          <w:rFonts w:ascii="Tahoma" w:eastAsia="Tahoma" w:hAnsi="Tahoma" w:cs="Tahoma"/>
          <w:spacing w:val="2"/>
          <w:w w:val="99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2"/>
          <w:w w:val="99"/>
        </w:rPr>
        <w:footnoteReference w:id="63"/>
      </w:r>
    </w:p>
    <w:p w14:paraId="6E681833" w14:textId="59CB1E1B" w:rsidR="00942F4E" w:rsidRPr="001A21E8" w:rsidRDefault="00280ADA" w:rsidP="000E6590">
      <w:pPr>
        <w:pStyle w:val="Akapitzlist"/>
        <w:numPr>
          <w:ilvl w:val="0"/>
          <w:numId w:val="10"/>
        </w:num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</w:rPr>
        <w:t>blic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de</w:t>
      </w:r>
      <w:r w:rsidRPr="001A21E8">
        <w:rPr>
          <w:rFonts w:ascii="Tahoma" w:eastAsia="Tahoma" w:hAnsi="Tahoma" w:cs="Tahoma"/>
          <w:spacing w:val="18"/>
        </w:rPr>
        <w:t xml:space="preserve"> </w:t>
      </w:r>
      <w:proofErr w:type="spellStart"/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imis</w:t>
      </w:r>
      <w:proofErr w:type="spellEnd"/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3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2A754F52" w14:textId="779EFF8C" w:rsidR="00942F4E" w:rsidRPr="001A21E8" w:rsidRDefault="00280ADA" w:rsidP="000E6590">
      <w:pPr>
        <w:pStyle w:val="Akapitzlist"/>
        <w:numPr>
          <w:ilvl w:val="0"/>
          <w:numId w:val="10"/>
        </w:num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iż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ły 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 xml:space="preserve">omocy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="00E51CBF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 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>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 xml:space="preserve">a w § </w:t>
      </w:r>
      <w:r w:rsidRPr="001A21E8">
        <w:rPr>
          <w:rFonts w:ascii="Tahoma" w:eastAsia="Tahoma" w:hAnsi="Tahoma" w:cs="Tahoma"/>
          <w:spacing w:val="1"/>
        </w:rPr>
        <w:t>2</w:t>
      </w:r>
      <w:r w:rsidR="00A97C1A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 xml:space="preserve">st. 2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="00D15C17" w:rsidRPr="001A21E8">
        <w:rPr>
          <w:rFonts w:ascii="Tahoma" w:eastAsia="Tahoma" w:hAnsi="Tahoma" w:cs="Tahoma"/>
          <w:spacing w:val="-1"/>
        </w:rPr>
        <w:t>D</w:t>
      </w:r>
      <w:r w:rsidR="00FC1DEB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 xml:space="preserve">, w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="00E51CBF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oc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o</w:t>
      </w:r>
      <w:r w:rsidRPr="001A21E8">
        <w:rPr>
          <w:rFonts w:ascii="Tahoma" w:eastAsia="Tahoma" w:hAnsi="Tahoma" w:cs="Tahoma"/>
          <w:spacing w:val="8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st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cych</w:t>
      </w:r>
      <w:r w:rsidRPr="001A21E8">
        <w:rPr>
          <w:rFonts w:ascii="Tahoma" w:eastAsia="Tahoma" w:hAnsi="Tahoma" w:cs="Tahoma"/>
        </w:rPr>
        <w:t>:</w:t>
      </w:r>
    </w:p>
    <w:p w14:paraId="7170BAC1" w14:textId="22DC8998" w:rsidR="00942F4E" w:rsidRDefault="00280ADA" w:rsidP="000E6590">
      <w:pPr>
        <w:pStyle w:val="Akapitzlist"/>
        <w:numPr>
          <w:ilvl w:val="1"/>
          <w:numId w:val="4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w pr</w:t>
      </w:r>
      <w:r w:rsidRPr="00FC13EB">
        <w:rPr>
          <w:rFonts w:ascii="Tahoma" w:eastAsia="Tahoma" w:hAnsi="Tahoma" w:cs="Tahoma"/>
          <w:spacing w:val="1"/>
        </w:rPr>
        <w:t>z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p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dku</w:t>
      </w:r>
      <w:r w:rsidRPr="00FC13EB">
        <w:rPr>
          <w:rFonts w:ascii="Tahoma" w:eastAsia="Tahoma" w:hAnsi="Tahoma" w:cs="Tahoma"/>
          <w:spacing w:val="-10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</w:rPr>
        <w:t>omo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y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3"/>
        </w:rPr>
        <w:t>p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bli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</w:rPr>
        <w:t>znej:</w:t>
      </w:r>
    </w:p>
    <w:p w14:paraId="0CB96046" w14:textId="4CAD5456" w:rsidR="00942F4E" w:rsidRDefault="00280ADA" w:rsidP="000E6590">
      <w:pPr>
        <w:pStyle w:val="Akapitzlist"/>
        <w:numPr>
          <w:ilvl w:val="2"/>
          <w:numId w:val="40"/>
        </w:numPr>
        <w:tabs>
          <w:tab w:val="clear" w:pos="680"/>
          <w:tab w:val="left" w:pos="9072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spacing w:val="1"/>
        </w:rPr>
        <w:t>w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st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</w:rPr>
        <w:t>pi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ia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3"/>
        </w:rPr>
        <w:t>f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  <w:spacing w:val="3"/>
        </w:rPr>
        <w:t>t</w:t>
      </w:r>
      <w:r w:rsidRPr="00FC13EB">
        <w:rPr>
          <w:rFonts w:ascii="Tahoma" w:eastAsia="Tahoma" w:hAnsi="Tahoma" w:cs="Tahoma"/>
        </w:rPr>
        <w:t>u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2"/>
        </w:rPr>
        <w:t>c</w:t>
      </w:r>
      <w:r w:rsidRPr="00FC13EB">
        <w:rPr>
          <w:rFonts w:ascii="Tahoma" w:eastAsia="Tahoma" w:hAnsi="Tahoma" w:cs="Tahoma"/>
          <w:spacing w:val="-1"/>
        </w:rPr>
        <w:t>h</w:t>
      </w:r>
      <w:r w:rsidRPr="00FC13EB">
        <w:rPr>
          <w:rFonts w:ascii="Tahoma" w:eastAsia="Tahoma" w:hAnsi="Tahoma" w:cs="Tahoma"/>
          <w:spacing w:val="1"/>
        </w:rPr>
        <w:t>ę</w:t>
      </w:r>
      <w:r w:rsidRPr="00FC13EB">
        <w:rPr>
          <w:rFonts w:ascii="Tahoma" w:eastAsia="Tahoma" w:hAnsi="Tahoma" w:cs="Tahoma"/>
          <w:spacing w:val="-2"/>
        </w:rPr>
        <w:t>t</w:t>
      </w:r>
      <w:r w:rsidRPr="00FC13EB">
        <w:rPr>
          <w:rFonts w:ascii="Tahoma" w:eastAsia="Tahoma" w:hAnsi="Tahoma" w:cs="Tahoma"/>
          <w:spacing w:val="-18"/>
        </w:rPr>
        <w:t>y</w:t>
      </w:r>
      <w:r w:rsidRPr="00FC13EB">
        <w:rPr>
          <w:rFonts w:ascii="Tahoma" w:eastAsia="Tahoma" w:hAnsi="Tahoma" w:cs="Tahoma"/>
        </w:rPr>
        <w:t>,</w:t>
      </w:r>
    </w:p>
    <w:p w14:paraId="3EAF0F1C" w14:textId="498964AB" w:rsidR="00942F4E" w:rsidRPr="00FC13EB" w:rsidRDefault="00280ADA" w:rsidP="000E6590">
      <w:pPr>
        <w:pStyle w:val="Akapitzlist"/>
        <w:numPr>
          <w:ilvl w:val="2"/>
          <w:numId w:val="40"/>
        </w:numPr>
        <w:tabs>
          <w:tab w:val="clear" w:pos="680"/>
          <w:tab w:val="left" w:pos="9072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  <w:position w:val="-1"/>
        </w:rPr>
        <w:t>dopusz</w:t>
      </w:r>
      <w:r w:rsidRPr="00FC13EB">
        <w:rPr>
          <w:rFonts w:ascii="Tahoma" w:eastAsia="Tahoma" w:hAnsi="Tahoma" w:cs="Tahoma"/>
          <w:spacing w:val="-1"/>
          <w:position w:val="-1"/>
        </w:rPr>
        <w:t>c</w:t>
      </w:r>
      <w:r w:rsidRPr="00FC13EB">
        <w:rPr>
          <w:rFonts w:ascii="Tahoma" w:eastAsia="Tahoma" w:hAnsi="Tahoma" w:cs="Tahoma"/>
          <w:position w:val="-1"/>
        </w:rPr>
        <w:t>z</w:t>
      </w:r>
      <w:r w:rsidRPr="00FC13EB">
        <w:rPr>
          <w:rFonts w:ascii="Tahoma" w:eastAsia="Tahoma" w:hAnsi="Tahoma" w:cs="Tahoma"/>
          <w:spacing w:val="1"/>
          <w:position w:val="-1"/>
        </w:rPr>
        <w:t>a</w:t>
      </w:r>
      <w:r w:rsidRPr="00FC13EB">
        <w:rPr>
          <w:rFonts w:ascii="Tahoma" w:eastAsia="Tahoma" w:hAnsi="Tahoma" w:cs="Tahoma"/>
          <w:position w:val="-1"/>
        </w:rPr>
        <w:t>l</w:t>
      </w:r>
      <w:r w:rsidRPr="00FC13EB">
        <w:rPr>
          <w:rFonts w:ascii="Tahoma" w:eastAsia="Tahoma" w:hAnsi="Tahoma" w:cs="Tahoma"/>
          <w:spacing w:val="-1"/>
          <w:position w:val="-1"/>
        </w:rPr>
        <w:t>n</w:t>
      </w:r>
      <w:r w:rsidRPr="00FC13EB">
        <w:rPr>
          <w:rFonts w:ascii="Tahoma" w:eastAsia="Tahoma" w:hAnsi="Tahoma" w:cs="Tahoma"/>
          <w:spacing w:val="3"/>
          <w:position w:val="-1"/>
        </w:rPr>
        <w:t>e</w:t>
      </w:r>
      <w:r w:rsidRPr="00FC13EB">
        <w:rPr>
          <w:rFonts w:ascii="Tahoma" w:eastAsia="Tahoma" w:hAnsi="Tahoma" w:cs="Tahoma"/>
          <w:position w:val="-1"/>
        </w:rPr>
        <w:t>j</w:t>
      </w:r>
      <w:r w:rsidRPr="00FC13EB">
        <w:rPr>
          <w:rFonts w:ascii="Tahoma" w:eastAsia="Tahoma" w:hAnsi="Tahoma" w:cs="Tahoma"/>
          <w:spacing w:val="51"/>
          <w:position w:val="-1"/>
        </w:rPr>
        <w:t xml:space="preserve"> </w:t>
      </w:r>
      <w:r w:rsidRPr="00FC13EB">
        <w:rPr>
          <w:rFonts w:ascii="Tahoma" w:eastAsia="Tahoma" w:hAnsi="Tahoma" w:cs="Tahoma"/>
          <w:position w:val="-1"/>
        </w:rPr>
        <w:t>i</w:t>
      </w:r>
      <w:r w:rsidRPr="00FC13EB">
        <w:rPr>
          <w:rFonts w:ascii="Tahoma" w:eastAsia="Tahoma" w:hAnsi="Tahoma" w:cs="Tahoma"/>
          <w:spacing w:val="-1"/>
          <w:position w:val="-1"/>
        </w:rPr>
        <w:t>n</w:t>
      </w:r>
      <w:r w:rsidRPr="00FC13EB">
        <w:rPr>
          <w:rFonts w:ascii="Tahoma" w:eastAsia="Tahoma" w:hAnsi="Tahoma" w:cs="Tahoma"/>
          <w:position w:val="-1"/>
        </w:rPr>
        <w:t>t</w:t>
      </w:r>
      <w:r w:rsidRPr="00FC13EB">
        <w:rPr>
          <w:rFonts w:ascii="Tahoma" w:eastAsia="Tahoma" w:hAnsi="Tahoma" w:cs="Tahoma"/>
          <w:spacing w:val="1"/>
          <w:position w:val="-1"/>
        </w:rPr>
        <w:t>en</w:t>
      </w:r>
      <w:r w:rsidRPr="00FC13EB">
        <w:rPr>
          <w:rFonts w:ascii="Tahoma" w:eastAsia="Tahoma" w:hAnsi="Tahoma" w:cs="Tahoma"/>
          <w:position w:val="-1"/>
        </w:rPr>
        <w:t>s</w:t>
      </w:r>
      <w:r w:rsidRPr="00FC13EB">
        <w:rPr>
          <w:rFonts w:ascii="Tahoma" w:eastAsia="Tahoma" w:hAnsi="Tahoma" w:cs="Tahoma"/>
          <w:spacing w:val="-1"/>
          <w:position w:val="-1"/>
        </w:rPr>
        <w:t>y</w:t>
      </w:r>
      <w:r w:rsidRPr="00FC13EB">
        <w:rPr>
          <w:rFonts w:ascii="Tahoma" w:eastAsia="Tahoma" w:hAnsi="Tahoma" w:cs="Tahoma"/>
          <w:spacing w:val="1"/>
          <w:position w:val="-1"/>
        </w:rPr>
        <w:t>wn</w:t>
      </w:r>
      <w:r w:rsidRPr="00FC13EB">
        <w:rPr>
          <w:rFonts w:ascii="Tahoma" w:eastAsia="Tahoma" w:hAnsi="Tahoma" w:cs="Tahoma"/>
          <w:position w:val="-1"/>
        </w:rPr>
        <w:t>o</w:t>
      </w:r>
      <w:r w:rsidRPr="00FC13EB">
        <w:rPr>
          <w:rFonts w:ascii="Tahoma" w:eastAsia="Tahoma" w:hAnsi="Tahoma" w:cs="Tahoma"/>
          <w:spacing w:val="2"/>
          <w:position w:val="-1"/>
        </w:rPr>
        <w:t>ś</w:t>
      </w:r>
      <w:r w:rsidRPr="00FC13EB">
        <w:rPr>
          <w:rFonts w:ascii="Tahoma" w:eastAsia="Tahoma" w:hAnsi="Tahoma" w:cs="Tahoma"/>
          <w:spacing w:val="-1"/>
          <w:position w:val="-1"/>
        </w:rPr>
        <w:t>c</w:t>
      </w:r>
      <w:r w:rsidRPr="00FC13EB">
        <w:rPr>
          <w:rFonts w:ascii="Tahoma" w:eastAsia="Tahoma" w:hAnsi="Tahoma" w:cs="Tahoma"/>
          <w:position w:val="-1"/>
        </w:rPr>
        <w:t>i</w:t>
      </w:r>
      <w:r w:rsidRPr="00FC13EB">
        <w:rPr>
          <w:rFonts w:ascii="Tahoma" w:eastAsia="Tahoma" w:hAnsi="Tahoma" w:cs="Tahoma"/>
          <w:spacing w:val="53"/>
          <w:position w:val="-1"/>
        </w:rPr>
        <w:t xml:space="preserve"> </w:t>
      </w:r>
      <w:r w:rsidRPr="00FC13EB">
        <w:rPr>
          <w:rFonts w:ascii="Tahoma" w:eastAsia="Tahoma" w:hAnsi="Tahoma" w:cs="Tahoma"/>
          <w:position w:val="-1"/>
        </w:rPr>
        <w:t>po</w:t>
      </w:r>
      <w:r w:rsidRPr="00FC13EB">
        <w:rPr>
          <w:rFonts w:ascii="Tahoma" w:eastAsia="Tahoma" w:hAnsi="Tahoma" w:cs="Tahoma"/>
          <w:spacing w:val="1"/>
          <w:position w:val="-1"/>
        </w:rPr>
        <w:t>m</w:t>
      </w:r>
      <w:r w:rsidRPr="00FC13EB">
        <w:rPr>
          <w:rFonts w:ascii="Tahoma" w:eastAsia="Tahoma" w:hAnsi="Tahoma" w:cs="Tahoma"/>
          <w:position w:val="-1"/>
        </w:rPr>
        <w:t>o</w:t>
      </w:r>
      <w:r w:rsidRPr="00FC13EB">
        <w:rPr>
          <w:rFonts w:ascii="Tahoma" w:eastAsia="Tahoma" w:hAnsi="Tahoma" w:cs="Tahoma"/>
          <w:spacing w:val="1"/>
          <w:position w:val="-1"/>
        </w:rPr>
        <w:t>c</w:t>
      </w:r>
      <w:r w:rsidRPr="00FC13EB">
        <w:rPr>
          <w:rFonts w:ascii="Tahoma" w:eastAsia="Tahoma" w:hAnsi="Tahoma" w:cs="Tahoma"/>
          <w:spacing w:val="-18"/>
          <w:position w:val="-1"/>
        </w:rPr>
        <w:t>y</w:t>
      </w:r>
      <w:r w:rsidRPr="00FC13EB">
        <w:rPr>
          <w:rFonts w:ascii="Tahoma" w:eastAsia="Tahoma" w:hAnsi="Tahoma" w:cs="Tahoma"/>
          <w:position w:val="-1"/>
        </w:rPr>
        <w:t>,</w:t>
      </w:r>
      <w:r w:rsidRPr="00FC13EB">
        <w:rPr>
          <w:rFonts w:ascii="Tahoma" w:eastAsia="Tahoma" w:hAnsi="Tahoma" w:cs="Tahoma"/>
          <w:spacing w:val="57"/>
          <w:position w:val="-1"/>
        </w:rPr>
        <w:t xml:space="preserve"> </w:t>
      </w:r>
      <w:r w:rsidRPr="00FC13EB">
        <w:rPr>
          <w:rFonts w:ascii="Tahoma" w:eastAsia="Tahoma" w:hAnsi="Tahoma" w:cs="Tahoma"/>
          <w:spacing w:val="-1"/>
          <w:position w:val="-1"/>
        </w:rPr>
        <w:t>j</w:t>
      </w:r>
      <w:r w:rsidRPr="00FC13EB">
        <w:rPr>
          <w:rFonts w:ascii="Tahoma" w:eastAsia="Tahoma" w:hAnsi="Tahoma" w:cs="Tahoma"/>
          <w:spacing w:val="1"/>
          <w:position w:val="-1"/>
        </w:rPr>
        <w:t>e</w:t>
      </w:r>
      <w:r w:rsidRPr="00FC13EB">
        <w:rPr>
          <w:rFonts w:ascii="Tahoma" w:eastAsia="Tahoma" w:hAnsi="Tahoma" w:cs="Tahoma"/>
          <w:position w:val="-1"/>
        </w:rPr>
        <w:t>śli</w:t>
      </w:r>
      <w:r w:rsidRPr="00FC13EB">
        <w:rPr>
          <w:rFonts w:ascii="Tahoma" w:eastAsia="Tahoma" w:hAnsi="Tahoma" w:cs="Tahoma"/>
          <w:spacing w:val="61"/>
          <w:position w:val="-1"/>
        </w:rPr>
        <w:t xml:space="preserve"> </w:t>
      </w:r>
      <w:r w:rsidRPr="00FC13EB">
        <w:rPr>
          <w:rFonts w:ascii="Tahoma" w:eastAsia="Tahoma" w:hAnsi="Tahoma" w:cs="Tahoma"/>
          <w:spacing w:val="2"/>
          <w:position w:val="-1"/>
        </w:rPr>
        <w:t>d</w:t>
      </w:r>
      <w:r w:rsidRPr="00FC13EB">
        <w:rPr>
          <w:rFonts w:ascii="Tahoma" w:eastAsia="Tahoma" w:hAnsi="Tahoma" w:cs="Tahoma"/>
          <w:position w:val="-1"/>
        </w:rPr>
        <w:t>ot</w:t>
      </w:r>
      <w:r w:rsidRPr="00FC13EB">
        <w:rPr>
          <w:rFonts w:ascii="Tahoma" w:eastAsia="Tahoma" w:hAnsi="Tahoma" w:cs="Tahoma"/>
          <w:spacing w:val="-3"/>
          <w:position w:val="-1"/>
        </w:rPr>
        <w:t>y</w:t>
      </w:r>
      <w:r w:rsidRPr="00FC13EB">
        <w:rPr>
          <w:rFonts w:ascii="Tahoma" w:eastAsia="Tahoma" w:hAnsi="Tahoma" w:cs="Tahoma"/>
          <w:spacing w:val="-1"/>
          <w:position w:val="-1"/>
        </w:rPr>
        <w:t>c</w:t>
      </w:r>
      <w:r w:rsidRPr="00FC13EB">
        <w:rPr>
          <w:rFonts w:ascii="Tahoma" w:eastAsia="Tahoma" w:hAnsi="Tahoma" w:cs="Tahoma"/>
          <w:spacing w:val="3"/>
          <w:position w:val="-1"/>
        </w:rPr>
        <w:t>z</w:t>
      </w:r>
      <w:r w:rsidRPr="00FC13EB">
        <w:rPr>
          <w:rFonts w:ascii="Tahoma" w:eastAsia="Tahoma" w:hAnsi="Tahoma" w:cs="Tahoma"/>
          <w:position w:val="-1"/>
        </w:rPr>
        <w:t>y</w:t>
      </w:r>
      <w:r w:rsidRPr="00FC13EB">
        <w:rPr>
          <w:rFonts w:ascii="Tahoma" w:eastAsia="Tahoma" w:hAnsi="Tahoma" w:cs="Tahoma"/>
          <w:spacing w:val="57"/>
          <w:position w:val="-1"/>
        </w:rPr>
        <w:t xml:space="preserve"> </w:t>
      </w:r>
      <w:r w:rsidRPr="00FC13EB">
        <w:rPr>
          <w:rFonts w:ascii="Tahoma" w:eastAsia="Tahoma" w:hAnsi="Tahoma" w:cs="Tahoma"/>
          <w:position w:val="-1"/>
        </w:rPr>
        <w:t>d</w:t>
      </w:r>
      <w:r w:rsidRPr="00FC13EB">
        <w:rPr>
          <w:rFonts w:ascii="Tahoma" w:eastAsia="Tahoma" w:hAnsi="Tahoma" w:cs="Tahoma"/>
          <w:spacing w:val="1"/>
          <w:position w:val="-1"/>
        </w:rPr>
        <w:t>a</w:t>
      </w:r>
      <w:r w:rsidRPr="00FC13EB">
        <w:rPr>
          <w:rFonts w:ascii="Tahoma" w:eastAsia="Tahoma" w:hAnsi="Tahoma" w:cs="Tahoma"/>
          <w:spacing w:val="-1"/>
          <w:position w:val="-1"/>
        </w:rPr>
        <w:t>n</w:t>
      </w:r>
      <w:r w:rsidRPr="00FC13EB">
        <w:rPr>
          <w:rFonts w:ascii="Tahoma" w:eastAsia="Tahoma" w:hAnsi="Tahoma" w:cs="Tahoma"/>
          <w:spacing w:val="1"/>
          <w:position w:val="-1"/>
        </w:rPr>
        <w:t>e</w:t>
      </w:r>
      <w:r w:rsidRPr="00FC13EB">
        <w:rPr>
          <w:rFonts w:ascii="Tahoma" w:eastAsia="Tahoma" w:hAnsi="Tahoma" w:cs="Tahoma"/>
          <w:position w:val="-1"/>
        </w:rPr>
        <w:t>go</w:t>
      </w:r>
      <w:r w:rsidRPr="00FC13EB">
        <w:rPr>
          <w:rFonts w:ascii="Tahoma" w:eastAsia="Tahoma" w:hAnsi="Tahoma" w:cs="Tahoma"/>
          <w:spacing w:val="58"/>
          <w:position w:val="-1"/>
        </w:rPr>
        <w:t xml:space="preserve"> </w:t>
      </w:r>
      <w:r w:rsidRPr="00FC13EB">
        <w:rPr>
          <w:rFonts w:ascii="Tahoma" w:eastAsia="Tahoma" w:hAnsi="Tahoma" w:cs="Tahoma"/>
          <w:position w:val="-1"/>
        </w:rPr>
        <w:t>rod</w:t>
      </w:r>
      <w:r w:rsidRPr="00FC13EB">
        <w:rPr>
          <w:rFonts w:ascii="Tahoma" w:eastAsia="Tahoma" w:hAnsi="Tahoma" w:cs="Tahoma"/>
          <w:spacing w:val="1"/>
          <w:position w:val="-1"/>
        </w:rPr>
        <w:t>za</w:t>
      </w:r>
      <w:r w:rsidRPr="00FC13EB">
        <w:rPr>
          <w:rFonts w:ascii="Tahoma" w:eastAsia="Tahoma" w:hAnsi="Tahoma" w:cs="Tahoma"/>
          <w:spacing w:val="-1"/>
          <w:position w:val="-1"/>
        </w:rPr>
        <w:t>j</w:t>
      </w:r>
      <w:r w:rsidRPr="00FC13EB">
        <w:rPr>
          <w:rFonts w:ascii="Tahoma" w:eastAsia="Tahoma" w:hAnsi="Tahoma" w:cs="Tahoma"/>
          <w:position w:val="-1"/>
        </w:rPr>
        <w:t>u</w:t>
      </w:r>
      <w:r w:rsidRPr="00FC13EB">
        <w:rPr>
          <w:rFonts w:ascii="Tahoma" w:eastAsia="Tahoma" w:hAnsi="Tahoma" w:cs="Tahoma"/>
          <w:spacing w:val="57"/>
          <w:position w:val="-1"/>
        </w:rPr>
        <w:t xml:space="preserve"> </w:t>
      </w:r>
      <w:r w:rsidRPr="00FC13EB">
        <w:rPr>
          <w:rFonts w:ascii="Tahoma" w:eastAsia="Tahoma" w:hAnsi="Tahoma" w:cs="Tahoma"/>
          <w:position w:val="-1"/>
        </w:rPr>
        <w:t>po</w:t>
      </w:r>
      <w:r w:rsidRPr="00FC13EB">
        <w:rPr>
          <w:rFonts w:ascii="Tahoma" w:eastAsia="Tahoma" w:hAnsi="Tahoma" w:cs="Tahoma"/>
          <w:spacing w:val="1"/>
          <w:position w:val="-1"/>
        </w:rPr>
        <w:t>m</w:t>
      </w:r>
      <w:r w:rsidRPr="00FC13EB">
        <w:rPr>
          <w:rFonts w:ascii="Tahoma" w:eastAsia="Tahoma" w:hAnsi="Tahoma" w:cs="Tahoma"/>
          <w:spacing w:val="2"/>
          <w:position w:val="-1"/>
        </w:rPr>
        <w:t>o</w:t>
      </w:r>
      <w:r w:rsidRPr="00FC13EB">
        <w:rPr>
          <w:rFonts w:ascii="Tahoma" w:eastAsia="Tahoma" w:hAnsi="Tahoma" w:cs="Tahoma"/>
          <w:spacing w:val="-1"/>
          <w:position w:val="-1"/>
        </w:rPr>
        <w:t>c</w:t>
      </w:r>
      <w:r w:rsidRPr="00FC13EB">
        <w:rPr>
          <w:rFonts w:ascii="Tahoma" w:eastAsia="Tahoma" w:hAnsi="Tahoma" w:cs="Tahoma"/>
          <w:position w:val="-1"/>
        </w:rPr>
        <w:t>y</w:t>
      </w:r>
      <w:r w:rsidRPr="00FC13EB">
        <w:rPr>
          <w:rFonts w:ascii="Tahoma" w:eastAsia="Tahoma" w:hAnsi="Tahoma" w:cs="Tahoma"/>
          <w:spacing w:val="60"/>
          <w:position w:val="-1"/>
        </w:rPr>
        <w:t xml:space="preserve"> </w:t>
      </w:r>
      <w:r w:rsidRPr="00FC13EB">
        <w:rPr>
          <w:rFonts w:ascii="Tahoma" w:eastAsia="Tahoma" w:hAnsi="Tahoma" w:cs="Tahoma"/>
          <w:spacing w:val="-1"/>
          <w:position w:val="-1"/>
        </w:rPr>
        <w:t>u</w:t>
      </w:r>
      <w:r w:rsidRPr="00FC13EB">
        <w:rPr>
          <w:rFonts w:ascii="Tahoma" w:eastAsia="Tahoma" w:hAnsi="Tahoma" w:cs="Tahoma"/>
          <w:position w:val="-1"/>
        </w:rPr>
        <w:t>dzi</w:t>
      </w:r>
      <w:r w:rsidRPr="00FC13EB">
        <w:rPr>
          <w:rFonts w:ascii="Tahoma" w:eastAsia="Tahoma" w:hAnsi="Tahoma" w:cs="Tahoma"/>
          <w:spacing w:val="1"/>
          <w:position w:val="-1"/>
        </w:rPr>
        <w:t>e</w:t>
      </w:r>
      <w:r w:rsidRPr="00FC13EB">
        <w:rPr>
          <w:rFonts w:ascii="Tahoma" w:eastAsia="Tahoma" w:hAnsi="Tahoma" w:cs="Tahoma"/>
          <w:position w:val="-1"/>
        </w:rPr>
        <w:t>l</w:t>
      </w:r>
      <w:r w:rsidRPr="00FC13EB">
        <w:rPr>
          <w:rFonts w:ascii="Tahoma" w:eastAsia="Tahoma" w:hAnsi="Tahoma" w:cs="Tahoma"/>
          <w:spacing w:val="1"/>
          <w:position w:val="-1"/>
        </w:rPr>
        <w:t>a</w:t>
      </w:r>
      <w:r w:rsidRPr="00FC13EB">
        <w:rPr>
          <w:rFonts w:ascii="Tahoma" w:eastAsia="Tahoma" w:hAnsi="Tahoma" w:cs="Tahoma"/>
          <w:spacing w:val="-1"/>
          <w:position w:val="-1"/>
        </w:rPr>
        <w:t>n</w:t>
      </w:r>
      <w:r w:rsidRPr="00FC13EB">
        <w:rPr>
          <w:rFonts w:ascii="Tahoma" w:eastAsia="Tahoma" w:hAnsi="Tahoma" w:cs="Tahoma"/>
          <w:spacing w:val="1"/>
          <w:position w:val="-1"/>
        </w:rPr>
        <w:t>e</w:t>
      </w:r>
      <w:r w:rsidRPr="00FC13EB">
        <w:rPr>
          <w:rFonts w:ascii="Tahoma" w:eastAsia="Tahoma" w:hAnsi="Tahoma" w:cs="Tahoma"/>
          <w:position w:val="-1"/>
        </w:rPr>
        <w:t>j</w:t>
      </w:r>
      <w:r w:rsidR="00E51CBF" w:rsidRPr="00FC13EB">
        <w:rPr>
          <w:rFonts w:ascii="Tahoma" w:eastAsia="Tahoma" w:hAnsi="Tahoma" w:cs="Tahoma"/>
          <w:position w:val="-1"/>
        </w:rPr>
        <w:br/>
      </w:r>
      <w:r w:rsidRPr="00FC13EB">
        <w:rPr>
          <w:rFonts w:ascii="Tahoma" w:eastAsia="Tahoma" w:hAnsi="Tahoma" w:cs="Tahoma"/>
        </w:rPr>
        <w:t xml:space="preserve">w </w:t>
      </w:r>
      <w:r w:rsidRPr="00FC13EB">
        <w:rPr>
          <w:rFonts w:ascii="Tahoma" w:eastAsia="Tahoma" w:hAnsi="Tahoma" w:cs="Tahoma"/>
          <w:spacing w:val="-2"/>
        </w:rPr>
        <w:t>r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h</w:t>
      </w:r>
      <w:r w:rsidRPr="00FC13EB">
        <w:rPr>
          <w:rFonts w:ascii="Tahoma" w:eastAsia="Tahoma" w:hAnsi="Tahoma" w:cs="Tahoma"/>
          <w:spacing w:val="-8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ej</w:t>
      </w:r>
      <w:r w:rsidRPr="00FC13EB">
        <w:rPr>
          <w:rFonts w:ascii="Tahoma" w:eastAsia="Tahoma" w:hAnsi="Tahoma" w:cs="Tahoma"/>
        </w:rPr>
        <w:t>sz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-9"/>
        </w:rPr>
        <w:t xml:space="preserve"> </w:t>
      </w:r>
      <w:r w:rsidR="00D15C17" w:rsidRPr="00FC13EB">
        <w:rPr>
          <w:rFonts w:ascii="Tahoma" w:eastAsia="Tahoma" w:hAnsi="Tahoma" w:cs="Tahoma"/>
          <w:spacing w:val="-1"/>
        </w:rPr>
        <w:t>D</w:t>
      </w:r>
      <w:r w:rsidR="00FC1DEB" w:rsidRPr="00FC13EB">
        <w:rPr>
          <w:rFonts w:ascii="Tahoma" w:eastAsia="Tahoma" w:hAnsi="Tahoma" w:cs="Tahoma"/>
          <w:spacing w:val="-1"/>
        </w:rPr>
        <w:t>ecyzji</w:t>
      </w:r>
      <w:r w:rsidR="00223C2C" w:rsidRPr="00FC13EB">
        <w:rPr>
          <w:rFonts w:ascii="Tahoma" w:eastAsia="Tahoma" w:hAnsi="Tahoma" w:cs="Tahoma"/>
        </w:rPr>
        <w:t>;</w:t>
      </w:r>
    </w:p>
    <w:p w14:paraId="5CE3690E" w14:textId="2D5A9A91" w:rsidR="00942F4E" w:rsidRPr="00FC13EB" w:rsidRDefault="00280ADA" w:rsidP="000E6590">
      <w:pPr>
        <w:pStyle w:val="Akapitzlist"/>
        <w:numPr>
          <w:ilvl w:val="1"/>
          <w:numId w:val="40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position w:val="-1"/>
        </w:rPr>
      </w:pPr>
      <w:r w:rsidRPr="00FC13EB">
        <w:rPr>
          <w:rFonts w:ascii="Tahoma" w:eastAsia="Tahoma" w:hAnsi="Tahoma" w:cs="Tahoma"/>
          <w:position w:val="-1"/>
        </w:rPr>
        <w:t>w pr</w:t>
      </w:r>
      <w:r w:rsidRPr="00FC13EB">
        <w:rPr>
          <w:rFonts w:ascii="Tahoma" w:eastAsia="Tahoma" w:hAnsi="Tahoma" w:cs="Tahoma"/>
          <w:spacing w:val="1"/>
          <w:position w:val="-1"/>
        </w:rPr>
        <w:t>z</w:t>
      </w:r>
      <w:r w:rsidRPr="00FC13EB">
        <w:rPr>
          <w:rFonts w:ascii="Tahoma" w:eastAsia="Tahoma" w:hAnsi="Tahoma" w:cs="Tahoma"/>
          <w:spacing w:val="-1"/>
          <w:position w:val="-1"/>
        </w:rPr>
        <w:t>y</w:t>
      </w:r>
      <w:r w:rsidRPr="00FC13EB">
        <w:rPr>
          <w:rFonts w:ascii="Tahoma" w:eastAsia="Tahoma" w:hAnsi="Tahoma" w:cs="Tahoma"/>
          <w:position w:val="-1"/>
        </w:rPr>
        <w:t>p</w:t>
      </w:r>
      <w:r w:rsidRPr="00FC13EB">
        <w:rPr>
          <w:rFonts w:ascii="Tahoma" w:eastAsia="Tahoma" w:hAnsi="Tahoma" w:cs="Tahoma"/>
          <w:spacing w:val="1"/>
          <w:position w:val="-1"/>
        </w:rPr>
        <w:t>a</w:t>
      </w:r>
      <w:r w:rsidRPr="00FC13EB">
        <w:rPr>
          <w:rFonts w:ascii="Tahoma" w:eastAsia="Tahoma" w:hAnsi="Tahoma" w:cs="Tahoma"/>
          <w:position w:val="-1"/>
        </w:rPr>
        <w:t>dku</w:t>
      </w:r>
      <w:r w:rsidRPr="00FC13EB">
        <w:rPr>
          <w:rFonts w:ascii="Tahoma" w:eastAsia="Tahoma" w:hAnsi="Tahoma" w:cs="Tahoma"/>
          <w:spacing w:val="-10"/>
          <w:position w:val="-1"/>
        </w:rPr>
        <w:t xml:space="preserve"> </w:t>
      </w:r>
      <w:r w:rsidRPr="00FC13EB">
        <w:rPr>
          <w:rFonts w:ascii="Tahoma" w:eastAsia="Tahoma" w:hAnsi="Tahoma" w:cs="Tahoma"/>
          <w:spacing w:val="3"/>
          <w:position w:val="-1"/>
        </w:rPr>
        <w:t>p</w:t>
      </w:r>
      <w:r w:rsidRPr="00FC13EB">
        <w:rPr>
          <w:rFonts w:ascii="Tahoma" w:eastAsia="Tahoma" w:hAnsi="Tahoma" w:cs="Tahoma"/>
          <w:position w:val="-1"/>
        </w:rPr>
        <w:t>omo</w:t>
      </w:r>
      <w:r w:rsidRPr="00FC13EB">
        <w:rPr>
          <w:rFonts w:ascii="Tahoma" w:eastAsia="Tahoma" w:hAnsi="Tahoma" w:cs="Tahoma"/>
          <w:spacing w:val="2"/>
          <w:position w:val="-1"/>
        </w:rPr>
        <w:t>c</w:t>
      </w:r>
      <w:r w:rsidRPr="00FC13EB">
        <w:rPr>
          <w:rFonts w:ascii="Tahoma" w:eastAsia="Tahoma" w:hAnsi="Tahoma" w:cs="Tahoma"/>
          <w:position w:val="-1"/>
        </w:rPr>
        <w:t>y</w:t>
      </w:r>
      <w:r w:rsidRPr="00FC13EB">
        <w:rPr>
          <w:rFonts w:ascii="Tahoma" w:eastAsia="Tahoma" w:hAnsi="Tahoma" w:cs="Tahoma"/>
          <w:spacing w:val="-8"/>
          <w:position w:val="-1"/>
        </w:rPr>
        <w:t xml:space="preserve"> </w:t>
      </w:r>
      <w:r w:rsidRPr="00FC13EB">
        <w:rPr>
          <w:rFonts w:ascii="Tahoma" w:eastAsia="Tahoma" w:hAnsi="Tahoma" w:cs="Tahoma"/>
          <w:position w:val="-1"/>
        </w:rPr>
        <w:t>de</w:t>
      </w:r>
      <w:r w:rsidRPr="00FC13EB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FC13EB">
        <w:rPr>
          <w:rFonts w:ascii="Tahoma" w:eastAsia="Tahoma" w:hAnsi="Tahoma" w:cs="Tahoma"/>
          <w:spacing w:val="1"/>
          <w:position w:val="-1"/>
        </w:rPr>
        <w:t>m</w:t>
      </w:r>
      <w:r w:rsidRPr="00FC13EB">
        <w:rPr>
          <w:rFonts w:ascii="Tahoma" w:eastAsia="Tahoma" w:hAnsi="Tahoma" w:cs="Tahoma"/>
          <w:spacing w:val="2"/>
          <w:position w:val="-1"/>
        </w:rPr>
        <w:t>i</w:t>
      </w:r>
      <w:r w:rsidRPr="00FC13EB">
        <w:rPr>
          <w:rFonts w:ascii="Tahoma" w:eastAsia="Tahoma" w:hAnsi="Tahoma" w:cs="Tahoma"/>
          <w:spacing w:val="-1"/>
          <w:position w:val="-1"/>
        </w:rPr>
        <w:t>n</w:t>
      </w:r>
      <w:r w:rsidRPr="00FC13EB">
        <w:rPr>
          <w:rFonts w:ascii="Tahoma" w:eastAsia="Tahoma" w:hAnsi="Tahoma" w:cs="Tahoma"/>
          <w:position w:val="-1"/>
        </w:rPr>
        <w:t>i</w:t>
      </w:r>
      <w:r w:rsidRPr="00FC13EB">
        <w:rPr>
          <w:rFonts w:ascii="Tahoma" w:eastAsia="Tahoma" w:hAnsi="Tahoma" w:cs="Tahoma"/>
          <w:spacing w:val="1"/>
          <w:position w:val="-1"/>
        </w:rPr>
        <w:t>m</w:t>
      </w:r>
      <w:r w:rsidRPr="00FC13EB">
        <w:rPr>
          <w:rFonts w:ascii="Tahoma" w:eastAsia="Tahoma" w:hAnsi="Tahoma" w:cs="Tahoma"/>
          <w:position w:val="-1"/>
        </w:rPr>
        <w:t>is</w:t>
      </w:r>
      <w:proofErr w:type="spellEnd"/>
      <w:r w:rsidRPr="00FC13EB">
        <w:rPr>
          <w:rFonts w:ascii="Tahoma" w:eastAsia="Tahoma" w:hAnsi="Tahoma" w:cs="Tahoma"/>
          <w:position w:val="-1"/>
        </w:rPr>
        <w:t>:</w:t>
      </w:r>
    </w:p>
    <w:p w14:paraId="2C58DB0B" w14:textId="6FC1F65F" w:rsidR="00FC13EB" w:rsidRPr="00FC13EB" w:rsidRDefault="00280ADA" w:rsidP="000E6590">
      <w:pPr>
        <w:pStyle w:val="Akapitzlist"/>
        <w:numPr>
          <w:ilvl w:val="2"/>
          <w:numId w:val="40"/>
        </w:numPr>
        <w:tabs>
          <w:tab w:val="clear" w:pos="680"/>
          <w:tab w:val="left" w:pos="9072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FC13EB">
        <w:rPr>
          <w:rFonts w:ascii="Tahoma" w:eastAsia="Tahoma" w:hAnsi="Tahoma" w:cs="Tahoma"/>
        </w:rPr>
        <w:t>dopusz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>z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l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2"/>
        </w:rPr>
        <w:t>g</w:t>
      </w:r>
      <w:r w:rsidRPr="00FC13EB">
        <w:rPr>
          <w:rFonts w:ascii="Tahoma" w:eastAsia="Tahoma" w:hAnsi="Tahoma" w:cs="Tahoma"/>
        </w:rPr>
        <w:t>o puł</w:t>
      </w:r>
      <w:r w:rsidRPr="00FC13EB">
        <w:rPr>
          <w:rFonts w:ascii="Tahoma" w:eastAsia="Tahoma" w:hAnsi="Tahoma" w:cs="Tahoma"/>
          <w:spacing w:val="1"/>
        </w:rPr>
        <w:t>a</w:t>
      </w:r>
      <w:r w:rsidRPr="00FC13EB">
        <w:rPr>
          <w:rFonts w:ascii="Tahoma" w:eastAsia="Tahoma" w:hAnsi="Tahoma" w:cs="Tahoma"/>
        </w:rPr>
        <w:t>pu po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>c</w:t>
      </w:r>
      <w:r w:rsidRPr="00FC13EB">
        <w:rPr>
          <w:rFonts w:ascii="Tahoma" w:eastAsia="Tahoma" w:hAnsi="Tahoma" w:cs="Tahoma"/>
        </w:rPr>
        <w:t xml:space="preserve">y de </w:t>
      </w:r>
      <w:proofErr w:type="spellStart"/>
      <w:r w:rsidRPr="00FC13EB">
        <w:rPr>
          <w:rFonts w:ascii="Tahoma" w:eastAsia="Tahoma" w:hAnsi="Tahoma" w:cs="Tahoma"/>
        </w:rPr>
        <w:t>mi</w:t>
      </w:r>
      <w:r w:rsidRPr="00FC13EB">
        <w:rPr>
          <w:rFonts w:ascii="Tahoma" w:eastAsia="Tahoma" w:hAnsi="Tahoma" w:cs="Tahoma"/>
          <w:spacing w:val="3"/>
        </w:rPr>
        <w:t>n</w:t>
      </w:r>
      <w:r w:rsidRPr="00FC13EB">
        <w:rPr>
          <w:rFonts w:ascii="Tahoma" w:eastAsia="Tahoma" w:hAnsi="Tahoma" w:cs="Tahoma"/>
        </w:rPr>
        <w:t>imis</w:t>
      </w:r>
      <w:proofErr w:type="spellEnd"/>
      <w:r w:rsidRPr="00FC13EB">
        <w:rPr>
          <w:rFonts w:ascii="Tahoma" w:eastAsia="Tahoma" w:hAnsi="Tahoma" w:cs="Tahoma"/>
        </w:rPr>
        <w:t xml:space="preserve"> o</w:t>
      </w:r>
      <w:r w:rsidRPr="00FC13EB">
        <w:rPr>
          <w:rFonts w:ascii="Tahoma" w:eastAsia="Tahoma" w:hAnsi="Tahoma" w:cs="Tahoma"/>
          <w:spacing w:val="-1"/>
        </w:rPr>
        <w:t>k</w:t>
      </w:r>
      <w:r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ślo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 xml:space="preserve">go w </w:t>
      </w:r>
      <w:r w:rsidR="00E51CBF" w:rsidRPr="00FC13EB">
        <w:rPr>
          <w:rFonts w:ascii="Tahoma" w:eastAsia="Tahoma" w:hAnsi="Tahoma" w:cs="Tahoma"/>
        </w:rPr>
        <w:t>r</w:t>
      </w:r>
      <w:r w:rsidRPr="00FC13EB">
        <w:rPr>
          <w:rFonts w:ascii="Tahoma" w:eastAsia="Tahoma" w:hAnsi="Tahoma" w:cs="Tahoma"/>
        </w:rPr>
        <w:t>oz</w:t>
      </w:r>
      <w:r w:rsidRPr="00FC13EB">
        <w:rPr>
          <w:rFonts w:ascii="Tahoma" w:eastAsia="Tahoma" w:hAnsi="Tahoma" w:cs="Tahoma"/>
          <w:spacing w:val="1"/>
        </w:rPr>
        <w:t>p</w:t>
      </w:r>
      <w:r w:rsidRPr="00FC13EB">
        <w:rPr>
          <w:rFonts w:ascii="Tahoma" w:eastAsia="Tahoma" w:hAnsi="Tahoma" w:cs="Tahoma"/>
          <w:spacing w:val="2"/>
        </w:rPr>
        <w:t>o</w:t>
      </w:r>
      <w:r w:rsidRPr="00FC13EB">
        <w:rPr>
          <w:rFonts w:ascii="Tahoma" w:eastAsia="Tahoma" w:hAnsi="Tahoma" w:cs="Tahoma"/>
        </w:rPr>
        <w:t>rz</w:t>
      </w:r>
      <w:r w:rsidRPr="00FC13EB">
        <w:rPr>
          <w:rFonts w:ascii="Tahoma" w:eastAsia="Tahoma" w:hAnsi="Tahoma" w:cs="Tahoma"/>
          <w:spacing w:val="1"/>
        </w:rPr>
        <w:t>ą</w:t>
      </w:r>
      <w:r w:rsidRPr="00FC13EB">
        <w:rPr>
          <w:rFonts w:ascii="Tahoma" w:eastAsia="Tahoma" w:hAnsi="Tahoma" w:cs="Tahoma"/>
        </w:rPr>
        <w:t>dz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,</w:t>
      </w:r>
      <w:r w:rsidR="00C24D7D" w:rsidRPr="00FC13EB">
        <w:rPr>
          <w:rFonts w:ascii="Tahoma" w:eastAsia="Tahoma" w:hAnsi="Tahoma" w:cs="Tahoma"/>
        </w:rPr>
        <w:t xml:space="preserve"> 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1"/>
        </w:rPr>
        <w:t xml:space="preserve"> k</w:t>
      </w:r>
      <w:r w:rsidRPr="00FC13EB">
        <w:rPr>
          <w:rFonts w:ascii="Tahoma" w:eastAsia="Tahoma" w:hAnsi="Tahoma" w:cs="Tahoma"/>
        </w:rPr>
        <w:t>tór</w:t>
      </w:r>
      <w:r w:rsidRPr="00FC13EB">
        <w:rPr>
          <w:rFonts w:ascii="Tahoma" w:eastAsia="Tahoma" w:hAnsi="Tahoma" w:cs="Tahoma"/>
          <w:spacing w:val="-1"/>
        </w:rPr>
        <w:t>y</w:t>
      </w:r>
      <w:r w:rsidRPr="00FC13EB">
        <w:rPr>
          <w:rFonts w:ascii="Tahoma" w:eastAsia="Tahoma" w:hAnsi="Tahoma" w:cs="Tahoma"/>
        </w:rPr>
        <w:t>m</w:t>
      </w:r>
      <w:r w:rsidRPr="00FC13EB">
        <w:rPr>
          <w:rFonts w:ascii="Tahoma" w:eastAsia="Tahoma" w:hAnsi="Tahoma" w:cs="Tahoma"/>
          <w:spacing w:val="-3"/>
        </w:rPr>
        <w:t xml:space="preserve"> </w:t>
      </w:r>
      <w:r w:rsidRPr="00FC13EB">
        <w:rPr>
          <w:rFonts w:ascii="Tahoma" w:eastAsia="Tahoma" w:hAnsi="Tahoma" w:cs="Tahoma"/>
          <w:spacing w:val="1"/>
        </w:rPr>
        <w:t>m</w:t>
      </w:r>
      <w:r w:rsidRPr="00FC13EB">
        <w:rPr>
          <w:rFonts w:ascii="Tahoma" w:eastAsia="Tahoma" w:hAnsi="Tahoma" w:cs="Tahoma"/>
        </w:rPr>
        <w:t>o</w:t>
      </w:r>
      <w:r w:rsidRPr="00FC13EB">
        <w:rPr>
          <w:rFonts w:ascii="Tahoma" w:eastAsia="Tahoma" w:hAnsi="Tahoma" w:cs="Tahoma"/>
          <w:spacing w:val="-2"/>
        </w:rPr>
        <w:t>w</w:t>
      </w:r>
      <w:r w:rsidRPr="00FC13EB">
        <w:rPr>
          <w:rFonts w:ascii="Tahoma" w:eastAsia="Tahoma" w:hAnsi="Tahoma" w:cs="Tahoma"/>
        </w:rPr>
        <w:t>a</w:t>
      </w:r>
      <w:r w:rsidRPr="00FC13EB">
        <w:rPr>
          <w:rFonts w:ascii="Tahoma" w:eastAsia="Tahoma" w:hAnsi="Tahoma" w:cs="Tahoma"/>
          <w:spacing w:val="-4"/>
        </w:rPr>
        <w:t xml:space="preserve"> </w:t>
      </w:r>
      <w:r w:rsidRPr="00FC13EB">
        <w:rPr>
          <w:rFonts w:ascii="Tahoma" w:eastAsia="Tahoma" w:hAnsi="Tahoma" w:cs="Tahoma"/>
        </w:rPr>
        <w:t xml:space="preserve">w § </w:t>
      </w:r>
      <w:r w:rsidRPr="00FC13EB">
        <w:rPr>
          <w:rFonts w:ascii="Tahoma" w:eastAsia="Tahoma" w:hAnsi="Tahoma" w:cs="Tahoma"/>
          <w:spacing w:val="-1"/>
        </w:rPr>
        <w:t>2</w:t>
      </w:r>
      <w:r w:rsidR="00A97C1A" w:rsidRPr="00FC13EB">
        <w:rPr>
          <w:rFonts w:ascii="Tahoma" w:eastAsia="Tahoma" w:hAnsi="Tahoma" w:cs="Tahoma"/>
          <w:spacing w:val="-1"/>
        </w:rPr>
        <w:t>2</w:t>
      </w:r>
      <w:r w:rsidRPr="00FC13EB">
        <w:rPr>
          <w:rFonts w:ascii="Tahoma" w:eastAsia="Tahoma" w:hAnsi="Tahoma" w:cs="Tahoma"/>
          <w:spacing w:val="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u</w:t>
      </w:r>
      <w:r w:rsidRPr="00FC13EB">
        <w:rPr>
          <w:rFonts w:ascii="Tahoma" w:eastAsia="Tahoma" w:hAnsi="Tahoma" w:cs="Tahoma"/>
        </w:rPr>
        <w:t>st.</w:t>
      </w:r>
      <w:r w:rsidRPr="00FC13EB">
        <w:rPr>
          <w:rFonts w:ascii="Tahoma" w:eastAsia="Tahoma" w:hAnsi="Tahoma" w:cs="Tahoma"/>
          <w:spacing w:val="-1"/>
        </w:rPr>
        <w:t xml:space="preserve"> </w:t>
      </w:r>
      <w:r w:rsidRPr="00FC13EB">
        <w:rPr>
          <w:rFonts w:ascii="Tahoma" w:eastAsia="Tahoma" w:hAnsi="Tahoma" w:cs="Tahoma"/>
        </w:rPr>
        <w:t>2</w:t>
      </w:r>
      <w:r w:rsidRPr="00FC13EB">
        <w:rPr>
          <w:rFonts w:ascii="Tahoma" w:eastAsia="Tahoma" w:hAnsi="Tahoma" w:cs="Tahoma"/>
          <w:spacing w:val="-2"/>
        </w:rPr>
        <w:t xml:space="preserve"> 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  <w:spacing w:val="2"/>
        </w:rPr>
        <w:t>i</w:t>
      </w:r>
      <w:r w:rsidRPr="00FC13EB">
        <w:rPr>
          <w:rFonts w:ascii="Tahoma" w:eastAsia="Tahoma" w:hAnsi="Tahoma" w:cs="Tahoma"/>
          <w:spacing w:val="-1"/>
        </w:rPr>
        <w:t>n</w:t>
      </w:r>
      <w:r w:rsidRPr="00FC13EB">
        <w:rPr>
          <w:rFonts w:ascii="Tahoma" w:eastAsia="Tahoma" w:hAnsi="Tahoma" w:cs="Tahoma"/>
        </w:rPr>
        <w:t>i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  <w:spacing w:val="-1"/>
        </w:rPr>
        <w:t>j</w:t>
      </w:r>
      <w:r w:rsidRPr="00FC13EB">
        <w:rPr>
          <w:rFonts w:ascii="Tahoma" w:eastAsia="Tahoma" w:hAnsi="Tahoma" w:cs="Tahoma"/>
        </w:rPr>
        <w:t>sz</w:t>
      </w:r>
      <w:r w:rsidRPr="00FC13EB">
        <w:rPr>
          <w:rFonts w:ascii="Tahoma" w:eastAsia="Tahoma" w:hAnsi="Tahoma" w:cs="Tahoma"/>
          <w:spacing w:val="1"/>
        </w:rPr>
        <w:t>e</w:t>
      </w:r>
      <w:r w:rsidRPr="00FC13EB">
        <w:rPr>
          <w:rFonts w:ascii="Tahoma" w:eastAsia="Tahoma" w:hAnsi="Tahoma" w:cs="Tahoma"/>
        </w:rPr>
        <w:t>j</w:t>
      </w:r>
      <w:r w:rsidRPr="00FC13EB">
        <w:rPr>
          <w:rFonts w:ascii="Tahoma" w:eastAsia="Tahoma" w:hAnsi="Tahoma" w:cs="Tahoma"/>
          <w:spacing w:val="-7"/>
        </w:rPr>
        <w:t xml:space="preserve"> </w:t>
      </w:r>
      <w:r w:rsidR="00D15C17" w:rsidRPr="00FC13EB">
        <w:rPr>
          <w:rFonts w:ascii="Tahoma" w:eastAsia="Tahoma" w:hAnsi="Tahoma" w:cs="Tahoma"/>
          <w:spacing w:val="-1"/>
        </w:rPr>
        <w:t>D</w:t>
      </w:r>
      <w:r w:rsidR="00FC1DEB" w:rsidRPr="00FC13EB">
        <w:rPr>
          <w:rFonts w:ascii="Tahoma" w:eastAsia="Tahoma" w:hAnsi="Tahoma" w:cs="Tahoma"/>
          <w:spacing w:val="-1"/>
        </w:rPr>
        <w:t>ecyzji</w:t>
      </w:r>
      <w:r w:rsidRPr="00FC13EB">
        <w:rPr>
          <w:rFonts w:ascii="Tahoma" w:eastAsia="Tahoma" w:hAnsi="Tahoma" w:cs="Tahoma"/>
        </w:rPr>
        <w:t>,</w:t>
      </w:r>
    </w:p>
    <w:p w14:paraId="54DE4B44" w14:textId="640B138E" w:rsidR="00942F4E" w:rsidRPr="00E51CBF" w:rsidRDefault="00280ADA" w:rsidP="00C860BE">
      <w:pPr>
        <w:tabs>
          <w:tab w:val="num" w:pos="426"/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omo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mi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od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E51CBF">
        <w:rPr>
          <w:rFonts w:ascii="Tahoma" w:eastAsia="Tahoma" w:hAnsi="Tahoma" w:cs="Tahoma"/>
        </w:rPr>
        <w:t>o</w:t>
      </w:r>
      <w:r w:rsidRPr="00E51CBF">
        <w:rPr>
          <w:rFonts w:ascii="Tahoma" w:eastAsia="Tahoma" w:hAnsi="Tahoma" w:cs="Tahoma"/>
          <w:spacing w:val="-1"/>
        </w:rPr>
        <w:t>k</w:t>
      </w:r>
      <w:r w:rsidRPr="00E51CBF">
        <w:rPr>
          <w:rFonts w:ascii="Tahoma" w:eastAsia="Tahoma" w:hAnsi="Tahoma" w:cs="Tahoma"/>
        </w:rPr>
        <w:t>r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ślo</w:t>
      </w:r>
      <w:r w:rsidRPr="00E51CBF">
        <w:rPr>
          <w:rFonts w:ascii="Tahoma" w:eastAsia="Tahoma" w:hAnsi="Tahoma" w:cs="Tahoma"/>
          <w:spacing w:val="-1"/>
        </w:rPr>
        <w:t>ny</w:t>
      </w:r>
      <w:r w:rsidRPr="00E51CBF">
        <w:rPr>
          <w:rFonts w:ascii="Tahoma" w:eastAsia="Tahoma" w:hAnsi="Tahoma" w:cs="Tahoma"/>
        </w:rPr>
        <w:t>m</w:t>
      </w:r>
      <w:r w:rsidRPr="00E51CBF">
        <w:rPr>
          <w:rFonts w:ascii="Tahoma" w:eastAsia="Tahoma" w:hAnsi="Tahoma" w:cs="Tahoma"/>
          <w:spacing w:val="-10"/>
        </w:rPr>
        <w:t xml:space="preserve"> </w:t>
      </w:r>
      <w:r w:rsidRPr="00E51CBF">
        <w:rPr>
          <w:rFonts w:ascii="Tahoma" w:eastAsia="Tahoma" w:hAnsi="Tahoma" w:cs="Tahoma"/>
        </w:rPr>
        <w:t>w §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  <w:spacing w:val="-1"/>
        </w:rPr>
        <w:t>1</w:t>
      </w:r>
      <w:r w:rsidR="004927A6" w:rsidRPr="00E51CBF">
        <w:rPr>
          <w:rFonts w:ascii="Tahoma" w:eastAsia="Tahoma" w:hAnsi="Tahoma" w:cs="Tahoma"/>
          <w:spacing w:val="-1"/>
        </w:rPr>
        <w:t>5</w:t>
      </w:r>
      <w:r w:rsidRPr="00E51CBF">
        <w:rPr>
          <w:rFonts w:ascii="Tahoma" w:eastAsia="Tahoma" w:hAnsi="Tahoma" w:cs="Tahoma"/>
        </w:rPr>
        <w:t xml:space="preserve"> </w:t>
      </w:r>
      <w:r w:rsidRPr="00E51CBF">
        <w:rPr>
          <w:rFonts w:ascii="Tahoma" w:eastAsia="Tahoma" w:hAnsi="Tahoma" w:cs="Tahoma"/>
          <w:spacing w:val="-1"/>
        </w:rPr>
        <w:t>u</w:t>
      </w:r>
      <w:r w:rsidRPr="00E51CBF">
        <w:rPr>
          <w:rFonts w:ascii="Tahoma" w:eastAsia="Tahoma" w:hAnsi="Tahoma" w:cs="Tahoma"/>
        </w:rPr>
        <w:t>st.</w:t>
      </w:r>
      <w:r w:rsidRPr="00E51CBF">
        <w:rPr>
          <w:rFonts w:ascii="Tahoma" w:eastAsia="Tahoma" w:hAnsi="Tahoma" w:cs="Tahoma"/>
          <w:spacing w:val="-1"/>
        </w:rPr>
        <w:t xml:space="preserve"> 2</w:t>
      </w:r>
      <w:r w:rsidRPr="00E51CBF">
        <w:rPr>
          <w:rFonts w:ascii="Tahoma" w:eastAsia="Tahoma" w:hAnsi="Tahoma" w:cs="Tahoma"/>
        </w:rPr>
        <w:t xml:space="preserve">, </w:t>
      </w:r>
      <w:r w:rsidRPr="00E51CBF">
        <w:rPr>
          <w:rFonts w:ascii="Tahoma" w:eastAsia="Tahoma" w:hAnsi="Tahoma" w:cs="Tahoma"/>
          <w:spacing w:val="-1"/>
        </w:rPr>
        <w:t>3</w:t>
      </w:r>
      <w:r w:rsidRPr="00E51CBF">
        <w:rPr>
          <w:rFonts w:ascii="Tahoma" w:eastAsia="Tahoma" w:hAnsi="Tahoma" w:cs="Tahoma"/>
          <w:spacing w:val="1"/>
        </w:rPr>
        <w:t xml:space="preserve"> 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</w:t>
      </w:r>
      <w:r w:rsidRPr="00E51CBF">
        <w:rPr>
          <w:rFonts w:ascii="Tahoma" w:eastAsia="Tahoma" w:hAnsi="Tahoma" w:cs="Tahoma"/>
          <w:spacing w:val="-1"/>
        </w:rPr>
        <w:t>n</w:t>
      </w:r>
      <w:r w:rsidRPr="00E51CBF">
        <w:rPr>
          <w:rFonts w:ascii="Tahoma" w:eastAsia="Tahoma" w:hAnsi="Tahoma" w:cs="Tahoma"/>
        </w:rPr>
        <w:t>i</w:t>
      </w:r>
      <w:r w:rsidRPr="00E51CBF">
        <w:rPr>
          <w:rFonts w:ascii="Tahoma" w:eastAsia="Tahoma" w:hAnsi="Tahoma" w:cs="Tahoma"/>
          <w:spacing w:val="3"/>
        </w:rPr>
        <w:t>e</w:t>
      </w:r>
      <w:r w:rsidRPr="00E51CBF">
        <w:rPr>
          <w:rFonts w:ascii="Tahoma" w:eastAsia="Tahoma" w:hAnsi="Tahoma" w:cs="Tahoma"/>
          <w:spacing w:val="-1"/>
        </w:rPr>
        <w:t>j</w:t>
      </w:r>
      <w:r w:rsidRPr="00E51CBF">
        <w:rPr>
          <w:rFonts w:ascii="Tahoma" w:eastAsia="Tahoma" w:hAnsi="Tahoma" w:cs="Tahoma"/>
        </w:rPr>
        <w:t>sz</w:t>
      </w:r>
      <w:r w:rsidRPr="00E51CBF">
        <w:rPr>
          <w:rFonts w:ascii="Tahoma" w:eastAsia="Tahoma" w:hAnsi="Tahoma" w:cs="Tahoma"/>
          <w:spacing w:val="1"/>
        </w:rPr>
        <w:t>e</w:t>
      </w:r>
      <w:r w:rsidRPr="00E51CBF">
        <w:rPr>
          <w:rFonts w:ascii="Tahoma" w:eastAsia="Tahoma" w:hAnsi="Tahoma" w:cs="Tahoma"/>
        </w:rPr>
        <w:t>j</w:t>
      </w:r>
      <w:r w:rsidRPr="00E51CBF">
        <w:rPr>
          <w:rFonts w:ascii="Tahoma" w:eastAsia="Tahoma" w:hAnsi="Tahoma" w:cs="Tahoma"/>
          <w:spacing w:val="-9"/>
        </w:rPr>
        <w:t xml:space="preserve"> </w:t>
      </w:r>
      <w:r w:rsidR="00D15C17" w:rsidRPr="00E51CBF">
        <w:rPr>
          <w:rFonts w:ascii="Tahoma" w:eastAsia="Tahoma" w:hAnsi="Tahoma" w:cs="Tahoma"/>
          <w:spacing w:val="-1"/>
        </w:rPr>
        <w:t>D</w:t>
      </w:r>
      <w:r w:rsidR="00FC1DEB" w:rsidRPr="00E51CBF">
        <w:rPr>
          <w:rFonts w:ascii="Tahoma" w:eastAsia="Tahoma" w:hAnsi="Tahoma" w:cs="Tahoma"/>
          <w:spacing w:val="-1"/>
        </w:rPr>
        <w:t>ecyzji</w:t>
      </w:r>
      <w:r w:rsidRPr="00E51CBF">
        <w:rPr>
          <w:rFonts w:ascii="Tahoma" w:eastAsia="Tahoma" w:hAnsi="Tahoma" w:cs="Tahoma"/>
        </w:rPr>
        <w:t>.</w:t>
      </w:r>
    </w:p>
    <w:p w14:paraId="6EFA433F" w14:textId="77777777" w:rsidR="00942F4E" w:rsidRPr="00E51CBF" w:rsidRDefault="00942F4E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</w:p>
    <w:p w14:paraId="11F2B609" w14:textId="0CDA4A91" w:rsidR="00942F4E" w:rsidRPr="001A21E8" w:rsidRDefault="00280ADA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7026A9">
        <w:rPr>
          <w:rFonts w:ascii="Tahoma" w:eastAsia="Tahoma" w:hAnsi="Tahoma" w:cs="Tahoma"/>
          <w:spacing w:val="-1"/>
        </w:rPr>
        <w:t xml:space="preserve">§ </w:t>
      </w:r>
      <w:r w:rsidR="00E67406" w:rsidRPr="007026A9">
        <w:rPr>
          <w:rFonts w:ascii="Tahoma" w:eastAsia="Tahoma" w:hAnsi="Tahoma" w:cs="Tahoma"/>
          <w:spacing w:val="-1"/>
        </w:rPr>
        <w:t>2</w:t>
      </w:r>
      <w:r w:rsidR="00A97C1A">
        <w:rPr>
          <w:rFonts w:ascii="Tahoma" w:eastAsia="Tahoma" w:hAnsi="Tahoma" w:cs="Tahoma"/>
          <w:spacing w:val="-1"/>
        </w:rPr>
        <w:t>4</w:t>
      </w:r>
      <w:r w:rsidR="00E67406" w:rsidRPr="001A21E8">
        <w:rPr>
          <w:rFonts w:ascii="Tahoma" w:eastAsia="Tahoma" w:hAnsi="Tahoma" w:cs="Tahoma"/>
          <w:spacing w:val="2"/>
          <w:w w:val="99"/>
        </w:rPr>
        <w:t>.</w:t>
      </w:r>
      <w:r w:rsidR="000649F1" w:rsidRPr="001A21E8">
        <w:rPr>
          <w:rStyle w:val="Odwoanieprzypisudolnego"/>
          <w:rFonts w:ascii="Tahoma" w:eastAsia="Tahoma" w:hAnsi="Tahoma" w:cs="Tahoma"/>
          <w:spacing w:val="2"/>
          <w:w w:val="99"/>
        </w:rPr>
        <w:footnoteReference w:id="64"/>
      </w:r>
    </w:p>
    <w:p w14:paraId="1A9EA03E" w14:textId="77777777" w:rsidR="00900E82" w:rsidRDefault="00280ADA" w:rsidP="000E6590">
      <w:pPr>
        <w:pStyle w:val="Akapitzlist"/>
        <w:numPr>
          <w:ilvl w:val="6"/>
          <w:numId w:val="40"/>
        </w:numPr>
        <w:tabs>
          <w:tab w:val="clear" w:pos="468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cj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44"/>
        </w:rPr>
        <w:t xml:space="preserve">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49"/>
        </w:rPr>
        <w:t xml:space="preserve"> </w:t>
      </w:r>
      <w:r w:rsidRPr="00900E82">
        <w:rPr>
          <w:rFonts w:ascii="Tahoma" w:eastAsia="Tahoma" w:hAnsi="Tahoma" w:cs="Tahoma"/>
        </w:rPr>
        <w:t>pod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</w:rPr>
        <w:t>ot</w:t>
      </w:r>
      <w:r w:rsidRPr="00900E82">
        <w:rPr>
          <w:rFonts w:ascii="Tahoma" w:eastAsia="Tahoma" w:hAnsi="Tahoma" w:cs="Tahoma"/>
          <w:spacing w:val="47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dzi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45"/>
        </w:rPr>
        <w:t xml:space="preserve"> 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48"/>
        </w:rPr>
        <w:t xml:space="preserve">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50"/>
        </w:rPr>
        <w:t xml:space="preserve"> </w:t>
      </w:r>
      <w:r w:rsidRPr="00900E82">
        <w:rPr>
          <w:rFonts w:ascii="Tahoma" w:eastAsia="Tahoma" w:hAnsi="Tahoma" w:cs="Tahoma"/>
        </w:rPr>
        <w:t>zobo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40"/>
        </w:rPr>
        <w:t xml:space="preserve"> </w:t>
      </w:r>
      <w:r w:rsidRPr="00900E82">
        <w:rPr>
          <w:rFonts w:ascii="Tahoma" w:eastAsia="Tahoma" w:hAnsi="Tahoma" w:cs="Tahoma"/>
          <w:spacing w:val="2"/>
        </w:rPr>
        <w:t>d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50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pro</w:t>
      </w:r>
      <w:r w:rsidRPr="00900E82">
        <w:rPr>
          <w:rFonts w:ascii="Tahoma" w:eastAsia="Tahoma" w:hAnsi="Tahoma" w:cs="Tahoma"/>
          <w:spacing w:val="-1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41"/>
        </w:rPr>
        <w:t xml:space="preserve"> </w:t>
      </w:r>
      <w:r w:rsidRPr="00900E82">
        <w:rPr>
          <w:rFonts w:ascii="Tahoma" w:eastAsia="Tahoma" w:hAnsi="Tahoma" w:cs="Tahoma"/>
        </w:rPr>
        <w:t>odpo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dn</w:t>
      </w:r>
      <w:r w:rsidRPr="00900E82">
        <w:rPr>
          <w:rFonts w:ascii="Tahoma" w:eastAsia="Tahoma" w:hAnsi="Tahoma" w:cs="Tahoma"/>
          <w:spacing w:val="2"/>
        </w:rPr>
        <w:t>i</w:t>
      </w:r>
      <w:r w:rsidR="00487AFC" w:rsidRPr="00900E82">
        <w:rPr>
          <w:rFonts w:ascii="Tahoma" w:eastAsia="Tahoma" w:hAnsi="Tahoma" w:cs="Tahoma"/>
        </w:rPr>
        <w:t>o</w:t>
      </w:r>
      <w:r w:rsidR="00C24D7D" w:rsidRPr="00900E82">
        <w:rPr>
          <w:rFonts w:ascii="Tahoma" w:eastAsia="Tahoma" w:hAnsi="Tahoma" w:cs="Tahoma"/>
        </w:rPr>
        <w:t xml:space="preserve"> </w:t>
      </w:r>
      <w:r w:rsidRPr="00900E82">
        <w:rPr>
          <w:rFonts w:ascii="Tahoma" w:eastAsia="Tahoma" w:hAnsi="Tahoma" w:cs="Tahoma"/>
        </w:rPr>
        <w:t xml:space="preserve">w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mo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 xml:space="preserve">o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dzi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</w:rPr>
        <w:t>u 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y z</w:t>
      </w:r>
      <w:r w:rsidRPr="00900E82">
        <w:rPr>
          <w:rFonts w:ascii="Tahoma" w:eastAsia="Tahoma" w:hAnsi="Tahoma" w:cs="Tahoma"/>
          <w:spacing w:val="1"/>
        </w:rPr>
        <w:t>aw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j z</w:t>
      </w:r>
      <w:r w:rsidRPr="00900E82">
        <w:rPr>
          <w:rFonts w:ascii="Tahoma" w:eastAsia="Tahoma" w:hAnsi="Tahoma" w:cs="Tahoma"/>
          <w:spacing w:val="14"/>
        </w:rPr>
        <w:t xml:space="preserve"> 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m po</w:t>
      </w:r>
      <w:r w:rsidRPr="00900E82">
        <w:rPr>
          <w:rFonts w:ascii="Tahoma" w:eastAsia="Tahoma" w:hAnsi="Tahoma" w:cs="Tahoma"/>
          <w:spacing w:val="3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>c</w:t>
      </w:r>
      <w:r w:rsidRPr="00900E82">
        <w:rPr>
          <w:rFonts w:ascii="Tahoma" w:eastAsia="Tahoma" w:hAnsi="Tahoma" w:cs="Tahoma"/>
        </w:rPr>
        <w:t>y 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 xml:space="preserve">pisów </w:t>
      </w:r>
      <w:r w:rsidRPr="00900E82">
        <w:rPr>
          <w:rFonts w:ascii="Tahoma" w:eastAsia="Tahoma" w:hAnsi="Tahoma" w:cs="Tahoma"/>
          <w:spacing w:val="-1"/>
        </w:rPr>
        <w:t>uj</w:t>
      </w:r>
      <w:r w:rsidRPr="00900E82">
        <w:rPr>
          <w:rFonts w:ascii="Tahoma" w:eastAsia="Tahoma" w:hAnsi="Tahoma" w:cs="Tahoma"/>
          <w:spacing w:val="1"/>
        </w:rPr>
        <w:t>ę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3"/>
        </w:rPr>
        <w:t>y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h w §</w:t>
      </w:r>
      <w:r w:rsidRPr="00900E82">
        <w:rPr>
          <w:rFonts w:ascii="Tahoma" w:eastAsia="Tahoma" w:hAnsi="Tahoma" w:cs="Tahoma"/>
          <w:spacing w:val="-2"/>
        </w:rPr>
        <w:t xml:space="preserve"> </w:t>
      </w:r>
      <w:r w:rsidRPr="00900E82">
        <w:rPr>
          <w:rFonts w:ascii="Tahoma" w:eastAsia="Tahoma" w:hAnsi="Tahoma" w:cs="Tahoma"/>
          <w:spacing w:val="-1"/>
        </w:rPr>
        <w:t>2</w:t>
      </w:r>
      <w:r w:rsidR="00A97C1A" w:rsidRPr="00900E82">
        <w:rPr>
          <w:rFonts w:ascii="Tahoma" w:eastAsia="Tahoma" w:hAnsi="Tahoma" w:cs="Tahoma"/>
          <w:spacing w:val="-1"/>
        </w:rPr>
        <w:t>2</w:t>
      </w:r>
      <w:r w:rsidRPr="00900E82">
        <w:rPr>
          <w:rFonts w:ascii="Tahoma" w:eastAsia="Tahoma" w:hAnsi="Tahoma" w:cs="Tahoma"/>
        </w:rPr>
        <w:t xml:space="preserve"> i § </w:t>
      </w:r>
      <w:r w:rsidRPr="00900E82">
        <w:rPr>
          <w:rFonts w:ascii="Tahoma" w:eastAsia="Tahoma" w:hAnsi="Tahoma" w:cs="Tahoma"/>
          <w:spacing w:val="-1"/>
        </w:rPr>
        <w:t>2</w:t>
      </w:r>
      <w:r w:rsidR="00A97C1A" w:rsidRPr="00900E82">
        <w:rPr>
          <w:rFonts w:ascii="Tahoma" w:eastAsia="Tahoma" w:hAnsi="Tahoma" w:cs="Tahoma"/>
          <w:spacing w:val="-1"/>
        </w:rPr>
        <w:t>3</w:t>
      </w:r>
      <w:r w:rsidRPr="00900E82">
        <w:rPr>
          <w:rFonts w:ascii="Tahoma" w:eastAsia="Tahoma" w:hAnsi="Tahoma" w:cs="Tahoma"/>
        </w:rPr>
        <w:t>.</w:t>
      </w:r>
    </w:p>
    <w:p w14:paraId="72520165" w14:textId="77777777" w:rsidR="00900E82" w:rsidRDefault="00280ADA" w:rsidP="000E6590">
      <w:pPr>
        <w:pStyle w:val="Akapitzlist"/>
        <w:numPr>
          <w:ilvl w:val="6"/>
          <w:numId w:val="40"/>
        </w:numPr>
        <w:tabs>
          <w:tab w:val="clear" w:pos="468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  <w:spacing w:val="-6"/>
        </w:rPr>
        <w:t>Z</w:t>
      </w:r>
      <w:r w:rsidRPr="00900E82">
        <w:rPr>
          <w:rFonts w:ascii="Tahoma" w:eastAsia="Tahoma" w:hAnsi="Tahoma" w:cs="Tahoma"/>
        </w:rPr>
        <w:t>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2"/>
        </w:rPr>
        <w:t>u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e się pod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</w:rPr>
        <w:t xml:space="preserve">ot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dzi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y 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 xml:space="preserve">y do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1"/>
        </w:rPr>
        <w:t xml:space="preserve"> w</w:t>
      </w:r>
      <w:r w:rsidRPr="00900E82">
        <w:rPr>
          <w:rFonts w:ascii="Tahoma" w:eastAsia="Tahoma" w:hAnsi="Tahoma" w:cs="Tahoma"/>
        </w:rPr>
        <w:t>sz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h 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zk</w:t>
      </w:r>
      <w:r w:rsidRPr="00900E82">
        <w:rPr>
          <w:rFonts w:ascii="Tahoma" w:eastAsia="Tahoma" w:hAnsi="Tahoma" w:cs="Tahoma"/>
          <w:spacing w:val="-1"/>
        </w:rPr>
        <w:t>ó</w:t>
      </w:r>
      <w:r w:rsidRPr="00900E82">
        <w:rPr>
          <w:rFonts w:ascii="Tahoma" w:eastAsia="Tahoma" w:hAnsi="Tahoma" w:cs="Tahoma"/>
          <w:spacing w:val="-6"/>
        </w:rPr>
        <w:t>w</w:t>
      </w:r>
      <w:r w:rsidRPr="00900E82">
        <w:rPr>
          <w:rFonts w:ascii="Tahoma" w:eastAsia="Tahoma" w:hAnsi="Tahoma" w:cs="Tahoma"/>
        </w:rPr>
        <w:t xml:space="preserve">,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 xml:space="preserve">ie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1"/>
        </w:rPr>
        <w:t>ada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ą</w:t>
      </w:r>
      <w:r w:rsidRPr="00900E82">
        <w:rPr>
          <w:rFonts w:ascii="Tahoma" w:eastAsia="Tahoma" w:hAnsi="Tahoma" w:cs="Tahoma"/>
          <w:spacing w:val="40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a</w:t>
      </w:r>
      <w:r w:rsidRPr="00900E82">
        <w:rPr>
          <w:rFonts w:ascii="Tahoma" w:eastAsia="Tahoma" w:hAnsi="Tahoma" w:cs="Tahoma"/>
          <w:spacing w:val="4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go</w:t>
      </w:r>
      <w:r w:rsidRPr="00900E82">
        <w:rPr>
          <w:rFonts w:ascii="Tahoma" w:eastAsia="Tahoma" w:hAnsi="Tahoma" w:cs="Tahoma"/>
          <w:spacing w:val="46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</w:rPr>
        <w:t>pisy</w:t>
      </w:r>
      <w:r w:rsidRPr="00900E82">
        <w:rPr>
          <w:rFonts w:ascii="Tahoma" w:eastAsia="Tahoma" w:hAnsi="Tahoma" w:cs="Tahoma"/>
          <w:spacing w:val="40"/>
        </w:rPr>
        <w:t xml:space="preserve"> 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w</w:t>
      </w:r>
      <w:r w:rsidRPr="00900E82">
        <w:rPr>
          <w:rFonts w:ascii="Tahoma" w:eastAsia="Tahoma" w:hAnsi="Tahoma" w:cs="Tahoma"/>
        </w:rPr>
        <w:t>a</w:t>
      </w:r>
      <w:r w:rsidRPr="00900E82">
        <w:rPr>
          <w:rFonts w:ascii="Tahoma" w:eastAsia="Tahoma" w:hAnsi="Tahoma" w:cs="Tahoma"/>
          <w:spacing w:val="43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spól</w:t>
      </w:r>
      <w:r w:rsidRPr="00900E82">
        <w:rPr>
          <w:rFonts w:ascii="Tahoma" w:eastAsia="Tahoma" w:hAnsi="Tahoma" w:cs="Tahoma"/>
          <w:spacing w:val="1"/>
        </w:rPr>
        <w:t>n</w:t>
      </w:r>
      <w:r w:rsidRPr="00900E82">
        <w:rPr>
          <w:rFonts w:ascii="Tahoma" w:eastAsia="Tahoma" w:hAnsi="Tahoma" w:cs="Tahoma"/>
        </w:rPr>
        <w:t>oto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go</w:t>
      </w:r>
      <w:r w:rsidRPr="00900E82">
        <w:rPr>
          <w:rFonts w:ascii="Tahoma" w:eastAsia="Tahoma" w:hAnsi="Tahoma" w:cs="Tahoma"/>
          <w:spacing w:val="37"/>
        </w:rPr>
        <w:t xml:space="preserve"> 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47"/>
        </w:rPr>
        <w:t xml:space="preserve"> 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go</w:t>
      </w:r>
      <w:r w:rsidRPr="00900E82">
        <w:rPr>
          <w:rFonts w:ascii="Tahoma" w:eastAsia="Tahoma" w:hAnsi="Tahoma" w:cs="Tahoma"/>
          <w:spacing w:val="41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47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sie</w:t>
      </w:r>
      <w:r w:rsidRPr="00900E82">
        <w:rPr>
          <w:rFonts w:ascii="Tahoma" w:eastAsia="Tahoma" w:hAnsi="Tahoma" w:cs="Tahoma"/>
          <w:spacing w:val="41"/>
        </w:rPr>
        <w:t xml:space="preserve"> </w:t>
      </w:r>
      <w:r w:rsidRPr="00900E82">
        <w:rPr>
          <w:rFonts w:ascii="Tahoma" w:eastAsia="Tahoma" w:hAnsi="Tahoma" w:cs="Tahoma"/>
          <w:spacing w:val="2"/>
        </w:rPr>
        <w:t>p</w:t>
      </w:r>
      <w:r w:rsidRPr="00900E82">
        <w:rPr>
          <w:rFonts w:ascii="Tahoma" w:eastAsia="Tahoma" w:hAnsi="Tahoma" w:cs="Tahoma"/>
        </w:rPr>
        <w:t>omocy</w:t>
      </w:r>
      <w:r w:rsidRPr="00900E82">
        <w:rPr>
          <w:rFonts w:ascii="Tahoma" w:eastAsia="Tahoma" w:hAnsi="Tahoma" w:cs="Tahoma"/>
          <w:spacing w:val="43"/>
        </w:rPr>
        <w:t xml:space="preserve"> </w:t>
      </w:r>
      <w:r w:rsidRPr="00900E82">
        <w:rPr>
          <w:rFonts w:ascii="Tahoma" w:eastAsia="Tahoma" w:hAnsi="Tahoma" w:cs="Tahoma"/>
        </w:rPr>
        <w:t>publiczne</w:t>
      </w:r>
      <w:r w:rsidR="00620BFE" w:rsidRPr="00900E82">
        <w:rPr>
          <w:rFonts w:ascii="Tahoma" w:eastAsia="Tahoma" w:hAnsi="Tahoma" w:cs="Tahoma"/>
          <w:spacing w:val="3"/>
          <w:w w:val="99"/>
        </w:rPr>
        <w:t>j</w:t>
      </w:r>
      <w:r w:rsidR="00487AFC" w:rsidRPr="00900E82">
        <w:rPr>
          <w:rFonts w:ascii="Tahoma" w:eastAsia="Tahoma" w:hAnsi="Tahoma" w:cs="Tahoma"/>
          <w:w w:val="99"/>
        </w:rPr>
        <w:t xml:space="preserve"> </w:t>
      </w:r>
      <w:r w:rsidRPr="00900E82">
        <w:rPr>
          <w:rFonts w:ascii="Tahoma" w:eastAsia="Tahoma" w:hAnsi="Tahoma" w:cs="Tahoma"/>
        </w:rPr>
        <w:t>i 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8"/>
        </w:rPr>
        <w:t xml:space="preserve"> </w:t>
      </w:r>
      <w:r w:rsidRPr="00900E82">
        <w:rPr>
          <w:rFonts w:ascii="Tahoma" w:eastAsia="Tahoma" w:hAnsi="Tahoma" w:cs="Tahoma"/>
        </w:rPr>
        <w:t>de</w:t>
      </w:r>
      <w:r w:rsidRPr="00900E82">
        <w:rPr>
          <w:rFonts w:ascii="Tahoma" w:eastAsia="Tahoma" w:hAnsi="Tahoma" w:cs="Tahoma"/>
          <w:spacing w:val="-1"/>
        </w:rPr>
        <w:t xml:space="preserve"> </w:t>
      </w:r>
      <w:proofErr w:type="spellStart"/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imi</w:t>
      </w:r>
      <w:r w:rsidRPr="00900E82">
        <w:rPr>
          <w:rFonts w:ascii="Tahoma" w:eastAsia="Tahoma" w:hAnsi="Tahoma" w:cs="Tahoma"/>
          <w:spacing w:val="2"/>
        </w:rPr>
        <w:t>s</w:t>
      </w:r>
      <w:proofErr w:type="spellEnd"/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-7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-1"/>
        </w:rPr>
        <w:t xml:space="preserve"> </w:t>
      </w:r>
      <w:r w:rsidRPr="00900E82">
        <w:rPr>
          <w:rFonts w:ascii="Tahoma" w:eastAsia="Tahoma" w:hAnsi="Tahoma" w:cs="Tahoma"/>
        </w:rPr>
        <w:t>sz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gól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oś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</w:rPr>
        <w:t>:</w:t>
      </w:r>
    </w:p>
    <w:p w14:paraId="49C6B4D9" w14:textId="08E7E7CA" w:rsidR="00900E82" w:rsidRDefault="00280ADA" w:rsidP="000E6590">
      <w:pPr>
        <w:pStyle w:val="Akapitzlist"/>
        <w:numPr>
          <w:ilvl w:val="1"/>
          <w:numId w:val="53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w w:val="99"/>
          <w:position w:val="-1"/>
        </w:rPr>
      </w:pPr>
      <w:r w:rsidRPr="00900E82">
        <w:rPr>
          <w:rFonts w:ascii="Tahoma" w:eastAsia="Tahoma" w:hAnsi="Tahoma" w:cs="Tahoma"/>
        </w:rPr>
        <w:t>sporz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dz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 i 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</w:rPr>
        <w:t>ds</w:t>
      </w:r>
      <w:r w:rsidRPr="00900E82">
        <w:rPr>
          <w:rFonts w:ascii="Tahoma" w:eastAsia="Tahoma" w:hAnsi="Tahoma" w:cs="Tahoma"/>
          <w:spacing w:val="1"/>
        </w:rPr>
        <w:t>ta</w:t>
      </w:r>
      <w:r w:rsidRPr="00900E82">
        <w:rPr>
          <w:rFonts w:ascii="Tahoma" w:eastAsia="Tahoma" w:hAnsi="Tahoma" w:cs="Tahoma"/>
          <w:spacing w:val="-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 Pr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4"/>
        </w:rPr>
        <w:t>s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4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rz</w:t>
      </w:r>
      <w:r w:rsidRPr="00900E82">
        <w:rPr>
          <w:rFonts w:ascii="Tahoma" w:eastAsia="Tahoma" w:hAnsi="Tahoma" w:cs="Tahoma"/>
          <w:spacing w:val="1"/>
        </w:rPr>
        <w:t>ę</w:t>
      </w:r>
      <w:r w:rsidRPr="00900E82">
        <w:rPr>
          <w:rFonts w:ascii="Tahoma" w:eastAsia="Tahoma" w:hAnsi="Tahoma" w:cs="Tahoma"/>
        </w:rPr>
        <w:t>du</w:t>
      </w:r>
      <w:r w:rsidRPr="00900E82">
        <w:rPr>
          <w:rFonts w:ascii="Tahoma" w:eastAsia="Tahoma" w:hAnsi="Tahoma" w:cs="Tahoma"/>
          <w:spacing w:val="53"/>
        </w:rPr>
        <w:t xml:space="preserve"> </w:t>
      </w:r>
      <w:r w:rsidRPr="00900E82">
        <w:rPr>
          <w:rFonts w:ascii="Tahoma" w:eastAsia="Tahoma" w:hAnsi="Tahoma" w:cs="Tahoma"/>
        </w:rPr>
        <w:t>Oc</w:t>
      </w:r>
      <w:r w:rsidRPr="00900E82">
        <w:rPr>
          <w:rFonts w:ascii="Tahoma" w:eastAsia="Tahoma" w:hAnsi="Tahoma" w:cs="Tahoma"/>
          <w:spacing w:val="-1"/>
        </w:rPr>
        <w:t>h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 xml:space="preserve">y </w:t>
      </w:r>
      <w:r w:rsidRPr="00900E82">
        <w:rPr>
          <w:rFonts w:ascii="Tahoma" w:eastAsia="Tahoma" w:hAnsi="Tahoma" w:cs="Tahoma"/>
          <w:spacing w:val="-4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k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 xml:space="preserve">i i </w:t>
      </w:r>
      <w:r w:rsidRPr="00900E82">
        <w:rPr>
          <w:rFonts w:ascii="Tahoma" w:eastAsia="Tahoma" w:hAnsi="Tahoma" w:cs="Tahoma"/>
          <w:spacing w:val="-4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</w:rPr>
        <w:t>ów sp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aw</w:t>
      </w:r>
      <w:r w:rsidRPr="00900E82">
        <w:rPr>
          <w:rFonts w:ascii="Tahoma" w:eastAsia="Tahoma" w:hAnsi="Tahoma" w:cs="Tahoma"/>
        </w:rPr>
        <w:t>ozd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ń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1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dzi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4"/>
        </w:rPr>
        <w:t xml:space="preserve"> </w:t>
      </w:r>
      <w:r w:rsidRPr="00900E82">
        <w:rPr>
          <w:rFonts w:ascii="Tahoma" w:eastAsia="Tahoma" w:hAnsi="Tahoma" w:cs="Tahoma"/>
          <w:spacing w:val="2"/>
        </w:rPr>
        <w:t>p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blic</w:t>
      </w:r>
      <w:r w:rsidRPr="00900E82">
        <w:rPr>
          <w:rFonts w:ascii="Tahoma" w:eastAsia="Tahoma" w:hAnsi="Tahoma" w:cs="Tahoma"/>
          <w:spacing w:val="2"/>
        </w:rPr>
        <w:t>z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zgod</w:t>
      </w:r>
      <w:r w:rsidRPr="00900E82">
        <w:rPr>
          <w:rFonts w:ascii="Tahoma" w:eastAsia="Tahoma" w:hAnsi="Tahoma" w:cs="Tahoma"/>
          <w:spacing w:val="2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7"/>
        </w:rPr>
        <w:t xml:space="preserve"> 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t</w:t>
      </w:r>
      <w:r w:rsidRPr="00900E82">
        <w:rPr>
          <w:rFonts w:ascii="Tahoma" w:eastAsia="Tahoma" w:hAnsi="Tahoma" w:cs="Tahoma"/>
        </w:rPr>
        <w:t>.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3</w:t>
      </w:r>
      <w:r w:rsidRPr="00900E82">
        <w:rPr>
          <w:rFonts w:ascii="Tahoma" w:eastAsia="Tahoma" w:hAnsi="Tahoma" w:cs="Tahoma"/>
        </w:rPr>
        <w:t>2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st.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1</w:t>
      </w:r>
      <w:r w:rsidRPr="00900E82">
        <w:rPr>
          <w:rFonts w:ascii="Tahoma" w:eastAsia="Tahoma" w:hAnsi="Tahoma" w:cs="Tahoma"/>
          <w:spacing w:val="10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aw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1"/>
        </w:rPr>
        <w:t xml:space="preserve"> </w:t>
      </w:r>
      <w:r w:rsidRPr="00900E82">
        <w:rPr>
          <w:rFonts w:ascii="Tahoma" w:eastAsia="Tahoma" w:hAnsi="Tahoma" w:cs="Tahoma"/>
        </w:rPr>
        <w:t>dnia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3</w:t>
      </w:r>
      <w:r w:rsidRPr="00900E82">
        <w:rPr>
          <w:rFonts w:ascii="Tahoma" w:eastAsia="Tahoma" w:hAnsi="Tahoma" w:cs="Tahoma"/>
        </w:rPr>
        <w:t>0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a</w:t>
      </w:r>
      <w:r w:rsidR="00103B76" w:rsidRPr="00900E82">
        <w:rPr>
          <w:rFonts w:ascii="Tahoma" w:eastAsia="Tahoma" w:hAnsi="Tahoma" w:cs="Tahoma"/>
        </w:rPr>
        <w:t xml:space="preserve"> </w:t>
      </w:r>
      <w:r w:rsidRPr="00900E82">
        <w:rPr>
          <w:rFonts w:ascii="Tahoma" w:eastAsia="Tahoma" w:hAnsi="Tahoma" w:cs="Tahoma"/>
          <w:spacing w:val="-1"/>
          <w:position w:val="-1"/>
        </w:rPr>
        <w:t>20</w:t>
      </w:r>
      <w:r w:rsidRPr="00900E82">
        <w:rPr>
          <w:rFonts w:ascii="Tahoma" w:eastAsia="Tahoma" w:hAnsi="Tahoma" w:cs="Tahoma"/>
          <w:spacing w:val="1"/>
          <w:position w:val="-1"/>
        </w:rPr>
        <w:t>0</w:t>
      </w:r>
      <w:r w:rsidRPr="00900E82">
        <w:rPr>
          <w:rFonts w:ascii="Tahoma" w:eastAsia="Tahoma" w:hAnsi="Tahoma" w:cs="Tahoma"/>
          <w:position w:val="-1"/>
        </w:rPr>
        <w:t>4</w:t>
      </w:r>
      <w:r w:rsidR="00103B76" w:rsidRPr="00900E82">
        <w:rPr>
          <w:rFonts w:ascii="Tahoma" w:eastAsia="Tahoma" w:hAnsi="Tahoma" w:cs="Tahoma"/>
          <w:position w:val="-1"/>
        </w:rPr>
        <w:t xml:space="preserve"> </w:t>
      </w:r>
      <w:r w:rsidRPr="00900E82">
        <w:rPr>
          <w:rFonts w:ascii="Tahoma" w:eastAsia="Tahoma" w:hAnsi="Tahoma" w:cs="Tahoma"/>
          <w:spacing w:val="-26"/>
          <w:position w:val="-1"/>
        </w:rPr>
        <w:t>r</w:t>
      </w:r>
      <w:r w:rsidRPr="00900E82">
        <w:rPr>
          <w:rFonts w:ascii="Tahoma" w:eastAsia="Tahoma" w:hAnsi="Tahoma" w:cs="Tahoma"/>
          <w:position w:val="-1"/>
        </w:rPr>
        <w:t>.</w:t>
      </w:r>
      <w:r w:rsidRPr="00900E82">
        <w:rPr>
          <w:rFonts w:ascii="Tahoma" w:eastAsia="Tahoma" w:hAnsi="Tahoma" w:cs="Tahoma"/>
          <w:spacing w:val="51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o</w:t>
      </w:r>
      <w:r w:rsidRPr="00900E82">
        <w:rPr>
          <w:rFonts w:ascii="Tahoma" w:eastAsia="Tahoma" w:hAnsi="Tahoma" w:cs="Tahoma"/>
          <w:spacing w:val="51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pos</w:t>
      </w:r>
      <w:r w:rsidRPr="00900E82">
        <w:rPr>
          <w:rFonts w:ascii="Tahoma" w:eastAsia="Tahoma" w:hAnsi="Tahoma" w:cs="Tahoma"/>
          <w:spacing w:val="1"/>
          <w:position w:val="-1"/>
        </w:rPr>
        <w:t>tę</w:t>
      </w:r>
      <w:r w:rsidRPr="00900E82">
        <w:rPr>
          <w:rFonts w:ascii="Tahoma" w:eastAsia="Tahoma" w:hAnsi="Tahoma" w:cs="Tahoma"/>
          <w:position w:val="-1"/>
        </w:rPr>
        <w:t>po</w:t>
      </w:r>
      <w:r w:rsidRPr="00900E82">
        <w:rPr>
          <w:rFonts w:ascii="Tahoma" w:eastAsia="Tahoma" w:hAnsi="Tahoma" w:cs="Tahoma"/>
          <w:spacing w:val="-1"/>
          <w:position w:val="-1"/>
        </w:rPr>
        <w:t>w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spacing w:val="2"/>
          <w:position w:val="-1"/>
        </w:rPr>
        <w:t>i</w:t>
      </w:r>
      <w:r w:rsidRPr="00900E82">
        <w:rPr>
          <w:rFonts w:ascii="Tahoma" w:eastAsia="Tahoma" w:hAnsi="Tahoma" w:cs="Tahoma"/>
          <w:position w:val="-1"/>
        </w:rPr>
        <w:t>u</w:t>
      </w:r>
      <w:r w:rsidRPr="00900E82">
        <w:rPr>
          <w:rFonts w:ascii="Tahoma" w:eastAsia="Tahoma" w:hAnsi="Tahoma" w:cs="Tahoma"/>
          <w:spacing w:val="40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w</w:t>
      </w:r>
      <w:r w:rsidRPr="00900E82">
        <w:rPr>
          <w:rFonts w:ascii="Tahoma" w:eastAsia="Tahoma" w:hAnsi="Tahoma" w:cs="Tahoma"/>
          <w:spacing w:val="52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sp</w:t>
      </w:r>
      <w:r w:rsidRPr="00900E82">
        <w:rPr>
          <w:rFonts w:ascii="Tahoma" w:eastAsia="Tahoma" w:hAnsi="Tahoma" w:cs="Tahoma"/>
          <w:spacing w:val="-2"/>
          <w:position w:val="-1"/>
        </w:rPr>
        <w:t>r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w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c</w:t>
      </w:r>
      <w:r w:rsidRPr="00900E82">
        <w:rPr>
          <w:rFonts w:ascii="Tahoma" w:eastAsia="Tahoma" w:hAnsi="Tahoma" w:cs="Tahoma"/>
          <w:position w:val="-1"/>
        </w:rPr>
        <w:t>h</w:t>
      </w:r>
      <w:r w:rsidRPr="00900E82">
        <w:rPr>
          <w:rFonts w:ascii="Tahoma" w:eastAsia="Tahoma" w:hAnsi="Tahoma" w:cs="Tahoma"/>
          <w:spacing w:val="43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do</w:t>
      </w:r>
      <w:r w:rsidRPr="00900E82">
        <w:rPr>
          <w:rFonts w:ascii="Tahoma" w:eastAsia="Tahoma" w:hAnsi="Tahoma" w:cs="Tahoma"/>
          <w:spacing w:val="-2"/>
          <w:position w:val="-1"/>
        </w:rPr>
        <w:t>t</w:t>
      </w:r>
      <w:r w:rsidRPr="00900E82">
        <w:rPr>
          <w:rFonts w:ascii="Tahoma" w:eastAsia="Tahoma" w:hAnsi="Tahoma" w:cs="Tahoma"/>
          <w:spacing w:val="1"/>
          <w:position w:val="-1"/>
        </w:rPr>
        <w:t>y</w:t>
      </w:r>
      <w:r w:rsidRPr="00900E82">
        <w:rPr>
          <w:rFonts w:ascii="Tahoma" w:eastAsia="Tahoma" w:hAnsi="Tahoma" w:cs="Tahoma"/>
          <w:spacing w:val="-1"/>
          <w:position w:val="-1"/>
        </w:rPr>
        <w:t>c</w:t>
      </w:r>
      <w:r w:rsidRPr="00900E82">
        <w:rPr>
          <w:rFonts w:ascii="Tahoma" w:eastAsia="Tahoma" w:hAnsi="Tahoma" w:cs="Tahoma"/>
          <w:position w:val="-1"/>
        </w:rPr>
        <w:t>z</w:t>
      </w:r>
      <w:r w:rsidRPr="00900E82">
        <w:rPr>
          <w:rFonts w:ascii="Tahoma" w:eastAsia="Tahoma" w:hAnsi="Tahoma" w:cs="Tahoma"/>
          <w:spacing w:val="1"/>
          <w:position w:val="-1"/>
        </w:rPr>
        <w:t>ą</w:t>
      </w:r>
      <w:r w:rsidRPr="00900E82">
        <w:rPr>
          <w:rFonts w:ascii="Tahoma" w:eastAsia="Tahoma" w:hAnsi="Tahoma" w:cs="Tahoma"/>
          <w:spacing w:val="2"/>
          <w:position w:val="-1"/>
        </w:rPr>
        <w:t>c</w:t>
      </w:r>
      <w:r w:rsidRPr="00900E82">
        <w:rPr>
          <w:rFonts w:ascii="Tahoma" w:eastAsia="Tahoma" w:hAnsi="Tahoma" w:cs="Tahoma"/>
          <w:spacing w:val="-3"/>
          <w:position w:val="-1"/>
        </w:rPr>
        <w:t>y</w:t>
      </w:r>
      <w:r w:rsidRPr="00900E82">
        <w:rPr>
          <w:rFonts w:ascii="Tahoma" w:eastAsia="Tahoma" w:hAnsi="Tahoma" w:cs="Tahoma"/>
          <w:spacing w:val="2"/>
          <w:position w:val="-1"/>
        </w:rPr>
        <w:t>c</w:t>
      </w:r>
      <w:r w:rsidRPr="00900E82">
        <w:rPr>
          <w:rFonts w:ascii="Tahoma" w:eastAsia="Tahoma" w:hAnsi="Tahoma" w:cs="Tahoma"/>
          <w:position w:val="-1"/>
        </w:rPr>
        <w:t>h</w:t>
      </w:r>
      <w:r w:rsidRPr="00900E82">
        <w:rPr>
          <w:rFonts w:ascii="Tahoma" w:eastAsia="Tahoma" w:hAnsi="Tahoma" w:cs="Tahoma"/>
          <w:spacing w:val="41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po</w:t>
      </w:r>
      <w:r w:rsidRPr="00900E82">
        <w:rPr>
          <w:rFonts w:ascii="Tahoma" w:eastAsia="Tahoma" w:hAnsi="Tahoma" w:cs="Tahoma"/>
          <w:spacing w:val="1"/>
          <w:position w:val="-1"/>
        </w:rPr>
        <w:t>m</w:t>
      </w:r>
      <w:r w:rsidRPr="00900E82">
        <w:rPr>
          <w:rFonts w:ascii="Tahoma" w:eastAsia="Tahoma" w:hAnsi="Tahoma" w:cs="Tahoma"/>
          <w:position w:val="-1"/>
        </w:rPr>
        <w:t>o</w:t>
      </w:r>
      <w:r w:rsidRPr="00900E82">
        <w:rPr>
          <w:rFonts w:ascii="Tahoma" w:eastAsia="Tahoma" w:hAnsi="Tahoma" w:cs="Tahoma"/>
          <w:spacing w:val="1"/>
          <w:position w:val="-1"/>
        </w:rPr>
        <w:t>c</w:t>
      </w:r>
      <w:r w:rsidRPr="00900E82">
        <w:rPr>
          <w:rFonts w:ascii="Tahoma" w:eastAsia="Tahoma" w:hAnsi="Tahoma" w:cs="Tahoma"/>
          <w:position w:val="-1"/>
        </w:rPr>
        <w:t>y</w:t>
      </w:r>
      <w:r w:rsidRPr="00900E82">
        <w:rPr>
          <w:rFonts w:ascii="Tahoma" w:eastAsia="Tahoma" w:hAnsi="Tahoma" w:cs="Tahoma"/>
          <w:spacing w:val="45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publi</w:t>
      </w:r>
      <w:r w:rsidRPr="00900E82">
        <w:rPr>
          <w:rFonts w:ascii="Tahoma" w:eastAsia="Tahoma" w:hAnsi="Tahoma" w:cs="Tahoma"/>
          <w:spacing w:val="-1"/>
          <w:position w:val="-1"/>
        </w:rPr>
        <w:t>c</w:t>
      </w:r>
      <w:r w:rsidRPr="00900E82">
        <w:rPr>
          <w:rFonts w:ascii="Tahoma" w:eastAsia="Tahoma" w:hAnsi="Tahoma" w:cs="Tahoma"/>
          <w:spacing w:val="3"/>
          <w:position w:val="-1"/>
        </w:rPr>
        <w:t>z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position w:val="-1"/>
        </w:rPr>
        <w:t>j</w:t>
      </w:r>
      <w:r w:rsidRPr="00900E82">
        <w:rPr>
          <w:rFonts w:ascii="Tahoma" w:eastAsia="Tahoma" w:hAnsi="Tahoma" w:cs="Tahoma"/>
          <w:spacing w:val="43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(</w:t>
      </w:r>
      <w:r w:rsidRPr="00900E82">
        <w:rPr>
          <w:rFonts w:ascii="Tahoma" w:eastAsia="Tahoma" w:hAnsi="Tahoma" w:cs="Tahoma"/>
          <w:spacing w:val="1"/>
          <w:position w:val="-1"/>
        </w:rPr>
        <w:t>t</w:t>
      </w:r>
      <w:r w:rsidRPr="00900E82">
        <w:rPr>
          <w:rFonts w:ascii="Tahoma" w:eastAsia="Tahoma" w:hAnsi="Tahoma" w:cs="Tahoma"/>
          <w:position w:val="-1"/>
        </w:rPr>
        <w:t>.</w:t>
      </w:r>
      <w:r w:rsidR="003E4F8F" w:rsidRPr="00900E82">
        <w:rPr>
          <w:rFonts w:ascii="Tahoma" w:eastAsia="Tahoma" w:hAnsi="Tahoma" w:cs="Tahoma"/>
          <w:position w:val="-1"/>
        </w:rPr>
        <w:t xml:space="preserve"> </w:t>
      </w:r>
      <w:r w:rsidRPr="00900E82">
        <w:rPr>
          <w:rFonts w:ascii="Tahoma" w:eastAsia="Tahoma" w:hAnsi="Tahoma" w:cs="Tahoma"/>
          <w:spacing w:val="1"/>
          <w:position w:val="-1"/>
        </w:rPr>
        <w:t>j</w:t>
      </w:r>
      <w:r w:rsidRPr="00900E82">
        <w:rPr>
          <w:rFonts w:ascii="Tahoma" w:eastAsia="Tahoma" w:hAnsi="Tahoma" w:cs="Tahoma"/>
          <w:position w:val="-1"/>
        </w:rPr>
        <w:t>.</w:t>
      </w:r>
      <w:r w:rsidRPr="00900E82">
        <w:rPr>
          <w:rFonts w:ascii="Tahoma" w:eastAsia="Tahoma" w:hAnsi="Tahoma" w:cs="Tahoma"/>
          <w:spacing w:val="53"/>
          <w:position w:val="-1"/>
        </w:rPr>
        <w:t xml:space="preserve"> </w:t>
      </w:r>
      <w:r w:rsidRPr="00900E82">
        <w:rPr>
          <w:rFonts w:ascii="Tahoma" w:eastAsia="Tahoma" w:hAnsi="Tahoma" w:cs="Tahoma"/>
          <w:spacing w:val="-1"/>
          <w:position w:val="-1"/>
        </w:rPr>
        <w:t>D</w:t>
      </w:r>
      <w:r w:rsidRPr="00900E82">
        <w:rPr>
          <w:rFonts w:ascii="Tahoma" w:eastAsia="Tahoma" w:hAnsi="Tahoma" w:cs="Tahoma"/>
          <w:spacing w:val="3"/>
          <w:position w:val="-1"/>
        </w:rPr>
        <w:t>z</w:t>
      </w:r>
      <w:r w:rsidRPr="00900E82">
        <w:rPr>
          <w:rFonts w:ascii="Tahoma" w:eastAsia="Tahoma" w:hAnsi="Tahoma" w:cs="Tahoma"/>
          <w:position w:val="-1"/>
        </w:rPr>
        <w:t>.</w:t>
      </w:r>
      <w:r w:rsidRPr="00900E82">
        <w:rPr>
          <w:rFonts w:ascii="Tahoma" w:eastAsia="Tahoma" w:hAnsi="Tahoma" w:cs="Tahoma"/>
          <w:spacing w:val="50"/>
          <w:position w:val="-1"/>
        </w:rPr>
        <w:t xml:space="preserve"> </w:t>
      </w:r>
      <w:r w:rsidRPr="00900E82">
        <w:rPr>
          <w:rFonts w:ascii="Tahoma" w:eastAsia="Tahoma" w:hAnsi="Tahoma" w:cs="Tahoma"/>
          <w:spacing w:val="-3"/>
          <w:position w:val="-1"/>
        </w:rPr>
        <w:t>U</w:t>
      </w:r>
      <w:r w:rsidRPr="00900E82">
        <w:rPr>
          <w:rFonts w:ascii="Tahoma" w:eastAsia="Tahoma" w:hAnsi="Tahoma" w:cs="Tahoma"/>
          <w:position w:val="-1"/>
        </w:rPr>
        <w:t>.</w:t>
      </w:r>
      <w:r w:rsidRPr="00900E82">
        <w:rPr>
          <w:rFonts w:ascii="Tahoma" w:eastAsia="Tahoma" w:hAnsi="Tahoma" w:cs="Tahoma"/>
          <w:spacing w:val="50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z</w:t>
      </w:r>
      <w:r w:rsidRPr="00900E82">
        <w:rPr>
          <w:rFonts w:ascii="Tahoma" w:eastAsia="Tahoma" w:hAnsi="Tahoma" w:cs="Tahoma"/>
          <w:spacing w:val="52"/>
          <w:position w:val="-1"/>
        </w:rPr>
        <w:t xml:space="preserve"> </w:t>
      </w:r>
      <w:r w:rsidRPr="00900E82">
        <w:rPr>
          <w:rFonts w:ascii="Tahoma" w:eastAsia="Tahoma" w:hAnsi="Tahoma" w:cs="Tahoma"/>
          <w:spacing w:val="-1"/>
          <w:position w:val="-1"/>
        </w:rPr>
        <w:t>2</w:t>
      </w:r>
      <w:r w:rsidRPr="00900E82">
        <w:rPr>
          <w:rFonts w:ascii="Tahoma" w:eastAsia="Tahoma" w:hAnsi="Tahoma" w:cs="Tahoma"/>
          <w:spacing w:val="1"/>
          <w:position w:val="-1"/>
        </w:rPr>
        <w:t>0</w:t>
      </w:r>
      <w:r w:rsidRPr="00900E82">
        <w:rPr>
          <w:rFonts w:ascii="Tahoma" w:eastAsia="Tahoma" w:hAnsi="Tahoma" w:cs="Tahoma"/>
          <w:spacing w:val="-1"/>
          <w:position w:val="-1"/>
        </w:rPr>
        <w:t>0</w:t>
      </w:r>
      <w:r w:rsidRPr="00900E82">
        <w:rPr>
          <w:rFonts w:ascii="Tahoma" w:eastAsia="Tahoma" w:hAnsi="Tahoma" w:cs="Tahoma"/>
          <w:position w:val="-1"/>
        </w:rPr>
        <w:t>7</w:t>
      </w:r>
      <w:r w:rsidRPr="00900E82">
        <w:rPr>
          <w:rFonts w:ascii="Tahoma" w:eastAsia="Tahoma" w:hAnsi="Tahoma" w:cs="Tahoma"/>
          <w:spacing w:val="47"/>
          <w:position w:val="-1"/>
        </w:rPr>
        <w:t xml:space="preserve"> </w:t>
      </w:r>
      <w:r w:rsidRPr="00900E82">
        <w:rPr>
          <w:rFonts w:ascii="Tahoma" w:eastAsia="Tahoma" w:hAnsi="Tahoma" w:cs="Tahoma"/>
          <w:spacing w:val="-26"/>
          <w:position w:val="-1"/>
        </w:rPr>
        <w:t>r</w:t>
      </w:r>
      <w:r w:rsidRPr="00900E82">
        <w:rPr>
          <w:rFonts w:ascii="Tahoma" w:eastAsia="Tahoma" w:hAnsi="Tahoma" w:cs="Tahoma"/>
          <w:position w:val="-1"/>
        </w:rPr>
        <w:t>.</w:t>
      </w:r>
      <w:r w:rsidR="00103B76" w:rsidRPr="00900E82">
        <w:rPr>
          <w:rFonts w:ascii="Tahoma" w:eastAsia="Tahoma" w:hAnsi="Tahoma" w:cs="Tahoma"/>
          <w:position w:val="-1"/>
        </w:rPr>
        <w:t xml:space="preserve"> 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position w:val="-1"/>
        </w:rPr>
        <w:t>r</w:t>
      </w:r>
      <w:r w:rsidRPr="00900E82">
        <w:rPr>
          <w:rFonts w:ascii="Tahoma" w:eastAsia="Tahoma" w:hAnsi="Tahoma" w:cs="Tahoma"/>
          <w:spacing w:val="-2"/>
          <w:position w:val="-1"/>
        </w:rPr>
        <w:t xml:space="preserve"> </w:t>
      </w:r>
      <w:r w:rsidRPr="00900E82">
        <w:rPr>
          <w:rFonts w:ascii="Tahoma" w:eastAsia="Tahoma" w:hAnsi="Tahoma" w:cs="Tahoma"/>
          <w:spacing w:val="2"/>
          <w:position w:val="-1"/>
        </w:rPr>
        <w:t>5</w:t>
      </w:r>
      <w:r w:rsidRPr="00900E82">
        <w:rPr>
          <w:rFonts w:ascii="Tahoma" w:eastAsia="Tahoma" w:hAnsi="Tahoma" w:cs="Tahoma"/>
          <w:spacing w:val="-1"/>
          <w:position w:val="-1"/>
        </w:rPr>
        <w:t>9</w:t>
      </w:r>
      <w:r w:rsidRPr="00900E82">
        <w:rPr>
          <w:rFonts w:ascii="Tahoma" w:eastAsia="Tahoma" w:hAnsi="Tahoma" w:cs="Tahoma"/>
          <w:position w:val="-1"/>
        </w:rPr>
        <w:t>,</w:t>
      </w:r>
      <w:r w:rsidRPr="00900E82">
        <w:rPr>
          <w:rFonts w:ascii="Tahoma" w:eastAsia="Tahoma" w:hAnsi="Tahoma" w:cs="Tahoma"/>
          <w:spacing w:val="-3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po</w:t>
      </w:r>
      <w:r w:rsidRPr="00900E82">
        <w:rPr>
          <w:rFonts w:ascii="Tahoma" w:eastAsia="Tahoma" w:hAnsi="Tahoma" w:cs="Tahoma"/>
          <w:spacing w:val="2"/>
          <w:position w:val="-1"/>
        </w:rPr>
        <w:t>z</w:t>
      </w:r>
      <w:r w:rsidRPr="00900E82">
        <w:rPr>
          <w:rFonts w:ascii="Tahoma" w:eastAsia="Tahoma" w:hAnsi="Tahoma" w:cs="Tahoma"/>
          <w:position w:val="-1"/>
        </w:rPr>
        <w:t>.</w:t>
      </w:r>
      <w:r w:rsidRPr="00900E82">
        <w:rPr>
          <w:rFonts w:ascii="Tahoma" w:eastAsia="Tahoma" w:hAnsi="Tahoma" w:cs="Tahoma"/>
          <w:spacing w:val="-4"/>
          <w:position w:val="-1"/>
        </w:rPr>
        <w:t xml:space="preserve"> </w:t>
      </w:r>
      <w:r w:rsidRPr="00900E82">
        <w:rPr>
          <w:rFonts w:ascii="Tahoma" w:eastAsia="Tahoma" w:hAnsi="Tahoma" w:cs="Tahoma"/>
          <w:spacing w:val="1"/>
          <w:position w:val="-1"/>
        </w:rPr>
        <w:t>4</w:t>
      </w:r>
      <w:r w:rsidRPr="00900E82">
        <w:rPr>
          <w:rFonts w:ascii="Tahoma" w:eastAsia="Tahoma" w:hAnsi="Tahoma" w:cs="Tahoma"/>
          <w:spacing w:val="-1"/>
          <w:position w:val="-1"/>
        </w:rPr>
        <w:t>0</w:t>
      </w:r>
      <w:r w:rsidRPr="00900E82">
        <w:rPr>
          <w:rFonts w:ascii="Tahoma" w:eastAsia="Tahoma" w:hAnsi="Tahoma" w:cs="Tahoma"/>
          <w:spacing w:val="-3"/>
          <w:position w:val="-1"/>
        </w:rPr>
        <w:t>4</w:t>
      </w:r>
      <w:r w:rsidRPr="00900E82">
        <w:rPr>
          <w:rFonts w:ascii="Tahoma" w:eastAsia="Tahoma" w:hAnsi="Tahoma" w:cs="Tahoma"/>
          <w:position w:val="-1"/>
        </w:rPr>
        <w:t>,</w:t>
      </w:r>
      <w:r w:rsidRPr="00900E82">
        <w:rPr>
          <w:rFonts w:ascii="Tahoma" w:eastAsia="Tahoma" w:hAnsi="Tahoma" w:cs="Tahoma"/>
          <w:spacing w:val="-2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z</w:t>
      </w:r>
      <w:r w:rsidRPr="00900E82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900E82">
        <w:rPr>
          <w:rFonts w:ascii="Tahoma" w:eastAsia="Tahoma" w:hAnsi="Tahoma" w:cs="Tahoma"/>
          <w:spacing w:val="1"/>
          <w:position w:val="-1"/>
        </w:rPr>
        <w:t>p</w:t>
      </w:r>
      <w:r w:rsidRPr="00900E82">
        <w:rPr>
          <w:rFonts w:ascii="Tahoma" w:eastAsia="Tahoma" w:hAnsi="Tahoma" w:cs="Tahoma"/>
          <w:position w:val="-1"/>
        </w:rPr>
        <w:t>óź</w:t>
      </w:r>
      <w:r w:rsidRPr="00900E82">
        <w:rPr>
          <w:rFonts w:ascii="Tahoma" w:eastAsia="Tahoma" w:hAnsi="Tahoma" w:cs="Tahoma"/>
          <w:spacing w:val="2"/>
          <w:position w:val="-1"/>
        </w:rPr>
        <w:t>n</w:t>
      </w:r>
      <w:proofErr w:type="spellEnd"/>
      <w:r w:rsidRPr="00900E82">
        <w:rPr>
          <w:rFonts w:ascii="Tahoma" w:eastAsia="Tahoma" w:hAnsi="Tahoma" w:cs="Tahoma"/>
          <w:position w:val="-1"/>
        </w:rPr>
        <w:t>.</w:t>
      </w:r>
      <w:r w:rsidRPr="00900E82">
        <w:rPr>
          <w:rFonts w:ascii="Tahoma" w:eastAsia="Tahoma" w:hAnsi="Tahoma" w:cs="Tahoma"/>
          <w:spacing w:val="-5"/>
          <w:position w:val="-1"/>
        </w:rPr>
        <w:t xml:space="preserve"> </w:t>
      </w:r>
      <w:r w:rsidRPr="00900E82">
        <w:rPr>
          <w:rFonts w:ascii="Tahoma" w:eastAsia="Tahoma" w:hAnsi="Tahoma" w:cs="Tahoma"/>
          <w:w w:val="99"/>
          <w:position w:val="-1"/>
        </w:rPr>
        <w:t>z</w:t>
      </w:r>
      <w:r w:rsidRPr="00900E82">
        <w:rPr>
          <w:rFonts w:ascii="Tahoma" w:eastAsia="Tahoma" w:hAnsi="Tahoma" w:cs="Tahoma"/>
          <w:spacing w:val="3"/>
          <w:w w:val="99"/>
          <w:position w:val="-1"/>
        </w:rPr>
        <w:t>m</w:t>
      </w:r>
      <w:r w:rsidRPr="00900E82">
        <w:rPr>
          <w:rFonts w:ascii="Tahoma" w:eastAsia="Tahoma" w:hAnsi="Tahoma" w:cs="Tahoma"/>
          <w:spacing w:val="-10"/>
          <w:w w:val="99"/>
          <w:position w:val="-1"/>
        </w:rPr>
        <w:t>.</w:t>
      </w:r>
      <w:r w:rsidR="00223C2C" w:rsidRPr="00900E82">
        <w:rPr>
          <w:rFonts w:ascii="Tahoma" w:eastAsia="Tahoma" w:hAnsi="Tahoma" w:cs="Tahoma"/>
          <w:w w:val="99"/>
          <w:position w:val="-1"/>
        </w:rPr>
        <w:t>);</w:t>
      </w:r>
    </w:p>
    <w:p w14:paraId="11C949A8" w14:textId="77777777" w:rsidR="00900E82" w:rsidRPr="00900E82" w:rsidRDefault="00280ADA" w:rsidP="000E6590">
      <w:pPr>
        <w:pStyle w:val="Akapitzlist"/>
        <w:numPr>
          <w:ilvl w:val="1"/>
          <w:numId w:val="53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-8"/>
        </w:rPr>
        <w:t xml:space="preserve"> 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tom</w:t>
      </w:r>
      <w:r w:rsidRPr="00900E82">
        <w:rPr>
          <w:rFonts w:ascii="Tahoma" w:eastAsia="Tahoma" w:hAnsi="Tahoma" w:cs="Tahoma"/>
          <w:spacing w:val="-10"/>
        </w:rPr>
        <w:t xml:space="preserve"> 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8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ś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dcz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ń</w:t>
      </w:r>
      <w:r w:rsidRPr="00900E82">
        <w:rPr>
          <w:rFonts w:ascii="Tahoma" w:eastAsia="Tahoma" w:hAnsi="Tahoma" w:cs="Tahoma"/>
          <w:spacing w:val="-12"/>
        </w:rPr>
        <w:t xml:space="preserve"> 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 xml:space="preserve"> 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</w:rPr>
        <w:t>mo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8"/>
        </w:rPr>
        <w:t xml:space="preserve"> </w:t>
      </w:r>
      <w:r w:rsidRPr="00900E82">
        <w:rPr>
          <w:rFonts w:ascii="Tahoma" w:eastAsia="Tahoma" w:hAnsi="Tahoma" w:cs="Tahoma"/>
        </w:rPr>
        <w:t>de</w:t>
      </w:r>
      <w:r w:rsidRPr="00900E82">
        <w:rPr>
          <w:rFonts w:ascii="Tahoma" w:eastAsia="Tahoma" w:hAnsi="Tahoma" w:cs="Tahoma"/>
          <w:spacing w:val="-1"/>
        </w:rPr>
        <w:t xml:space="preserve"> </w:t>
      </w:r>
      <w:proofErr w:type="spellStart"/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imis</w:t>
      </w:r>
      <w:proofErr w:type="spellEnd"/>
      <w:r w:rsidRPr="00900E82">
        <w:rPr>
          <w:rFonts w:ascii="Tahoma" w:eastAsia="Tahoma" w:hAnsi="Tahoma" w:cs="Tahoma"/>
        </w:rPr>
        <w:t>.</w:t>
      </w:r>
    </w:p>
    <w:p w14:paraId="01AEC896" w14:textId="721B6820" w:rsidR="00942F4E" w:rsidRPr="00900E82" w:rsidRDefault="00280ADA" w:rsidP="000E6590">
      <w:pPr>
        <w:pStyle w:val="Akapitzlist"/>
        <w:numPr>
          <w:ilvl w:val="6"/>
          <w:numId w:val="53"/>
        </w:numPr>
        <w:tabs>
          <w:tab w:val="clear" w:pos="468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  <w:spacing w:val="1"/>
        </w:rPr>
        <w:t>Je</w:t>
      </w:r>
      <w:r w:rsidRPr="00900E82">
        <w:rPr>
          <w:rFonts w:ascii="Tahoma" w:eastAsia="Tahoma" w:hAnsi="Tahoma" w:cs="Tahoma"/>
        </w:rPr>
        <w:t>ż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 xml:space="preserve">li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a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pie</w:t>
      </w:r>
      <w:r w:rsidRPr="00900E82">
        <w:rPr>
          <w:rFonts w:ascii="Tahoma" w:eastAsia="Tahoma" w:hAnsi="Tahoma" w:cs="Tahoma"/>
          <w:spacing w:val="62"/>
        </w:rPr>
        <w:t xml:space="preserve"> 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troli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pro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1"/>
        </w:rPr>
        <w:t>t</w:t>
      </w:r>
      <w:r w:rsidRPr="00900E82">
        <w:rPr>
          <w:rFonts w:ascii="Tahoma" w:eastAsia="Tahoma" w:hAnsi="Tahoma" w:cs="Tahoma"/>
        </w:rPr>
        <w:t>u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  <w:spacing w:val="2"/>
        </w:rPr>
        <w:t>l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2"/>
        </w:rPr>
        <w:t>y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  <w:spacing w:val="-1"/>
        </w:rPr>
        <w:t>cj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61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ios</w:t>
      </w:r>
      <w:r w:rsidRPr="00900E82">
        <w:rPr>
          <w:rFonts w:ascii="Tahoma" w:eastAsia="Tahoma" w:hAnsi="Tahoma" w:cs="Tahoma"/>
          <w:spacing w:val="1"/>
        </w:rPr>
        <w:t>k</w:t>
      </w:r>
      <w:r w:rsidRPr="00900E82">
        <w:rPr>
          <w:rFonts w:ascii="Tahoma" w:eastAsia="Tahoma" w:hAnsi="Tahoma" w:cs="Tahoma"/>
        </w:rPr>
        <w:t>ów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o p</w:t>
      </w:r>
      <w:r w:rsidRPr="00900E82">
        <w:rPr>
          <w:rFonts w:ascii="Tahoma" w:eastAsia="Tahoma" w:hAnsi="Tahoma" w:cs="Tahoma"/>
          <w:spacing w:val="1"/>
        </w:rPr>
        <w:t>ła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2"/>
        </w:rPr>
        <w:t>ś</w:t>
      </w:r>
      <w:r w:rsidRPr="00900E82">
        <w:rPr>
          <w:rFonts w:ascii="Tahoma" w:eastAsia="Tahoma" w:hAnsi="Tahoma" w:cs="Tahoma"/>
        </w:rPr>
        <w:t>ć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zos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60"/>
        </w:rPr>
        <w:t xml:space="preserve"> 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rd</w:t>
      </w:r>
      <w:r w:rsidRPr="00900E82">
        <w:rPr>
          <w:rFonts w:ascii="Tahoma" w:eastAsia="Tahoma" w:hAnsi="Tahoma" w:cs="Tahoma"/>
          <w:spacing w:val="1"/>
        </w:rPr>
        <w:t>z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="00487AFC" w:rsidRPr="00900E82">
        <w:rPr>
          <w:rFonts w:ascii="Tahoma" w:eastAsia="Tahoma" w:hAnsi="Tahoma" w:cs="Tahoma"/>
        </w:rPr>
        <w:t xml:space="preserve">, </w:t>
      </w:r>
      <w:r w:rsidRPr="00900E82">
        <w:rPr>
          <w:rFonts w:ascii="Tahoma" w:eastAsia="Tahoma" w:hAnsi="Tahoma" w:cs="Tahoma"/>
        </w:rPr>
        <w:t>że</w:t>
      </w:r>
      <w:r w:rsidRPr="00900E82">
        <w:rPr>
          <w:rFonts w:ascii="Tahoma" w:eastAsia="Tahoma" w:hAnsi="Tahoma" w:cs="Tahoma"/>
          <w:spacing w:val="8"/>
        </w:rPr>
        <w:t xml:space="preserve"> 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oc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zos</w:t>
      </w:r>
      <w:r w:rsidRPr="00900E82">
        <w:rPr>
          <w:rFonts w:ascii="Tahoma" w:eastAsia="Tahoma" w:hAnsi="Tahoma" w:cs="Tahoma"/>
          <w:spacing w:val="1"/>
        </w:rPr>
        <w:t>ta</w:t>
      </w:r>
      <w:r w:rsidRPr="00900E82">
        <w:rPr>
          <w:rFonts w:ascii="Tahoma" w:eastAsia="Tahoma" w:hAnsi="Tahoma" w:cs="Tahoma"/>
        </w:rPr>
        <w:t>ła</w:t>
      </w:r>
      <w:r w:rsidRPr="00900E82">
        <w:rPr>
          <w:rFonts w:ascii="Tahoma" w:eastAsia="Tahoma" w:hAnsi="Tahoma" w:cs="Tahoma"/>
          <w:spacing w:val="4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1"/>
        </w:rPr>
        <w:t>na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a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zgod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 z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</w:rPr>
        <w:t>mi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8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dzi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  <w:spacing w:val="1"/>
        </w:rPr>
        <w:t>wy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u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dop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 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zk</w:t>
      </w:r>
      <w:r w:rsidRPr="00900E82">
        <w:rPr>
          <w:rFonts w:ascii="Tahoma" w:eastAsia="Tahoma" w:hAnsi="Tahoma" w:cs="Tahoma"/>
          <w:spacing w:val="-1"/>
        </w:rPr>
        <w:t>ó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4"/>
        </w:rPr>
        <w:t xml:space="preserve"> </w:t>
      </w:r>
      <w:r w:rsidRPr="00900E82">
        <w:rPr>
          <w:rFonts w:ascii="Tahoma" w:eastAsia="Tahoma" w:hAnsi="Tahoma" w:cs="Tahoma"/>
        </w:rPr>
        <w:t>pod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iot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dzi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4"/>
        </w:rPr>
        <w:t xml:space="preserve"> </w:t>
      </w:r>
      <w:r w:rsidRPr="00900E82">
        <w:rPr>
          <w:rFonts w:ascii="Tahoma" w:eastAsia="Tahoma" w:hAnsi="Tahoma" w:cs="Tahoma"/>
          <w:spacing w:val="2"/>
        </w:rPr>
        <w:t>p</w:t>
      </w:r>
      <w:r w:rsidRPr="00900E82">
        <w:rPr>
          <w:rFonts w:ascii="Tahoma" w:eastAsia="Tahoma" w:hAnsi="Tahoma" w:cs="Tahoma"/>
        </w:rPr>
        <w:t>omoc</w:t>
      </w:r>
      <w:r w:rsidRPr="00900E82">
        <w:rPr>
          <w:rFonts w:ascii="Tahoma" w:eastAsia="Tahoma" w:hAnsi="Tahoma" w:cs="Tahoma"/>
          <w:spacing w:val="-13"/>
        </w:rPr>
        <w:t>y</w:t>
      </w:r>
      <w:r w:rsidRPr="00900E82">
        <w:rPr>
          <w:rFonts w:ascii="Tahoma" w:eastAsia="Tahoma" w:hAnsi="Tahoma" w:cs="Tahoma"/>
        </w:rPr>
        <w:t>, t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.</w:t>
      </w:r>
      <w:r w:rsidRPr="00900E82">
        <w:rPr>
          <w:rFonts w:ascii="Tahoma" w:eastAsia="Tahoma" w:hAnsi="Tahoma" w:cs="Tahoma"/>
          <w:spacing w:val="8"/>
        </w:rPr>
        <w:t xml:space="preserve"> 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-4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2"/>
        </w:rPr>
        <w:t>b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ę</w:t>
      </w:r>
      <w:r w:rsidRPr="00900E82">
        <w:rPr>
          <w:rFonts w:ascii="Tahoma" w:eastAsia="Tahoma" w:hAnsi="Tahoma" w:cs="Tahoma"/>
        </w:rPr>
        <w:t>te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ą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e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</w:rPr>
        <w:t>się za</w:t>
      </w:r>
      <w:r w:rsidRPr="00900E82">
        <w:rPr>
          <w:rFonts w:ascii="Tahoma" w:eastAsia="Tahoma" w:hAnsi="Tahoma" w:cs="Tahoma"/>
          <w:spacing w:val="11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kw</w:t>
      </w:r>
      <w:r w:rsidRPr="00900E82">
        <w:rPr>
          <w:rFonts w:ascii="Tahoma" w:eastAsia="Tahoma" w:hAnsi="Tahoma" w:cs="Tahoma"/>
          <w:spacing w:val="1"/>
        </w:rPr>
        <w:t>al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2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e i</w:t>
      </w:r>
      <w:r w:rsidRPr="00900E82">
        <w:rPr>
          <w:rFonts w:ascii="Tahoma" w:eastAsia="Tahoma" w:hAnsi="Tahoma" w:cs="Tahoma"/>
          <w:spacing w:val="14"/>
        </w:rPr>
        <w:t xml:space="preserve"> 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zne</w:t>
      </w:r>
      <w:r w:rsidRPr="00900E82">
        <w:rPr>
          <w:rFonts w:ascii="Tahoma" w:eastAsia="Tahoma" w:hAnsi="Tahoma" w:cs="Tahoma"/>
          <w:spacing w:val="7"/>
        </w:rPr>
        <w:t xml:space="preserve">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6"/>
        </w:rPr>
        <w:t xml:space="preserve"> 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11"/>
        </w:rPr>
        <w:t xml:space="preserve"> 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rotu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8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1"/>
        </w:rPr>
        <w:t xml:space="preserve"> </w:t>
      </w:r>
      <w:r w:rsidRPr="00900E82">
        <w:rPr>
          <w:rFonts w:ascii="Tahoma" w:eastAsia="Tahoma" w:hAnsi="Tahoma" w:cs="Tahoma"/>
        </w:rPr>
        <w:t>ods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mi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  <w:spacing w:val="1"/>
        </w:rPr>
        <w:t>na</w:t>
      </w:r>
      <w:r w:rsidRPr="00900E82">
        <w:rPr>
          <w:rFonts w:ascii="Tahoma" w:eastAsia="Tahoma" w:hAnsi="Tahoma" w:cs="Tahoma"/>
        </w:rPr>
        <w:t>licz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mi</w:t>
      </w:r>
      <w:r w:rsidRPr="00900E82">
        <w:rPr>
          <w:rFonts w:ascii="Tahoma" w:eastAsia="Tahoma" w:hAnsi="Tahoma" w:cs="Tahoma"/>
          <w:spacing w:val="4"/>
        </w:rPr>
        <w:t xml:space="preserve">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</w:rPr>
        <w:t>k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dla 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g</w:t>
      </w:r>
      <w:r w:rsidRPr="00900E82">
        <w:rPr>
          <w:rFonts w:ascii="Tahoma" w:eastAsia="Tahoma" w:hAnsi="Tahoma" w:cs="Tahoma"/>
          <w:spacing w:val="1"/>
        </w:rPr>
        <w:t>ł</w:t>
      </w:r>
      <w:r w:rsidRPr="00900E82">
        <w:rPr>
          <w:rFonts w:ascii="Tahoma" w:eastAsia="Tahoma" w:hAnsi="Tahoma" w:cs="Tahoma"/>
        </w:rPr>
        <w:t>oś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>pod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3"/>
        </w:rPr>
        <w:t>w</w:t>
      </w:r>
      <w:r w:rsidRPr="00900E82">
        <w:rPr>
          <w:rFonts w:ascii="Tahoma" w:eastAsia="Tahoma" w:hAnsi="Tahoma" w:cs="Tahoma"/>
          <w:spacing w:val="-1"/>
        </w:rPr>
        <w:t>yc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</w:rPr>
        <w:t>od</w:t>
      </w:r>
      <w:r w:rsidRPr="00900E82">
        <w:rPr>
          <w:rFonts w:ascii="Tahoma" w:eastAsia="Tahoma" w:hAnsi="Tahoma" w:cs="Tahoma"/>
          <w:spacing w:val="10"/>
        </w:rPr>
        <w:t xml:space="preserve"> </w:t>
      </w:r>
      <w:r w:rsidRPr="00900E82">
        <w:rPr>
          <w:rFonts w:ascii="Tahoma" w:eastAsia="Tahoma" w:hAnsi="Tahoma" w:cs="Tahoma"/>
        </w:rPr>
        <w:t>dnia</w:t>
      </w:r>
      <w:r w:rsidRPr="00900E82">
        <w:rPr>
          <w:rFonts w:ascii="Tahoma" w:eastAsia="Tahoma" w:hAnsi="Tahoma" w:cs="Tahoma"/>
          <w:spacing w:val="6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 t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szy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1"/>
        </w:rPr>
        <w:t xml:space="preserve"> </w:t>
      </w:r>
      <w:r w:rsidRPr="00900E82">
        <w:rPr>
          <w:rFonts w:ascii="Tahoma" w:eastAsia="Tahoma" w:hAnsi="Tahoma" w:cs="Tahoma"/>
        </w:rPr>
        <w:t>IZ</w:t>
      </w:r>
      <w:r w:rsidRPr="00900E82">
        <w:rPr>
          <w:rFonts w:ascii="Tahoma" w:eastAsia="Tahoma" w:hAnsi="Tahoma" w:cs="Tahoma"/>
          <w:spacing w:val="7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a</w:t>
      </w:r>
      <w:r w:rsidRPr="00900E82">
        <w:rPr>
          <w:rFonts w:ascii="Tahoma" w:eastAsia="Tahoma" w:hAnsi="Tahoma" w:cs="Tahoma"/>
          <w:spacing w:val="8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</w:rPr>
        <w:t>mi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śl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m</w:t>
      </w:r>
      <w:r w:rsidR="00C24D7D" w:rsidRPr="00900E82">
        <w:rPr>
          <w:rFonts w:ascii="Tahoma" w:eastAsia="Tahoma" w:hAnsi="Tahoma" w:cs="Tahoma"/>
        </w:rPr>
        <w:t xml:space="preserve"> </w:t>
      </w:r>
      <w:r w:rsidRPr="00900E82">
        <w:rPr>
          <w:rFonts w:ascii="Tahoma" w:eastAsia="Tahoma" w:hAnsi="Tahoma" w:cs="Tahoma"/>
        </w:rPr>
        <w:t>w §</w:t>
      </w:r>
      <w:r w:rsidRPr="00900E82">
        <w:rPr>
          <w:rFonts w:ascii="Tahoma" w:eastAsia="Tahoma" w:hAnsi="Tahoma" w:cs="Tahoma"/>
          <w:spacing w:val="-1"/>
        </w:rPr>
        <w:t xml:space="preserve"> 1</w:t>
      </w:r>
      <w:r w:rsidR="004927A6" w:rsidRPr="00900E82">
        <w:rPr>
          <w:rFonts w:ascii="Tahoma" w:eastAsia="Tahoma" w:hAnsi="Tahoma" w:cs="Tahoma"/>
          <w:spacing w:val="-1"/>
        </w:rPr>
        <w:t>5</w:t>
      </w:r>
      <w:r w:rsidRPr="00900E82">
        <w:rPr>
          <w:rFonts w:ascii="Tahoma" w:eastAsia="Tahoma" w:hAnsi="Tahoma" w:cs="Tahoma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st.</w:t>
      </w:r>
      <w:r w:rsidRPr="00900E82">
        <w:rPr>
          <w:rFonts w:ascii="Tahoma" w:eastAsia="Tahoma" w:hAnsi="Tahoma" w:cs="Tahoma"/>
          <w:spacing w:val="-1"/>
        </w:rPr>
        <w:t xml:space="preserve"> 2</w:t>
      </w:r>
      <w:r w:rsidRPr="00900E82">
        <w:rPr>
          <w:rFonts w:ascii="Tahoma" w:eastAsia="Tahoma" w:hAnsi="Tahoma" w:cs="Tahoma"/>
        </w:rPr>
        <w:t xml:space="preserve">, </w:t>
      </w:r>
      <w:r w:rsidRPr="00900E82">
        <w:rPr>
          <w:rFonts w:ascii="Tahoma" w:eastAsia="Tahoma" w:hAnsi="Tahoma" w:cs="Tahoma"/>
          <w:spacing w:val="-1"/>
        </w:rPr>
        <w:t>3</w:t>
      </w:r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-2"/>
        </w:rPr>
        <w:t xml:space="preserve"> </w:t>
      </w:r>
      <w:r w:rsidRPr="00900E82">
        <w:rPr>
          <w:rFonts w:ascii="Tahoma" w:eastAsia="Tahoma" w:hAnsi="Tahoma" w:cs="Tahoma"/>
        </w:rPr>
        <w:t xml:space="preserve">4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sz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-9"/>
        </w:rPr>
        <w:t xml:space="preserve"> </w:t>
      </w:r>
      <w:r w:rsidR="00D15C17" w:rsidRPr="00900E82">
        <w:rPr>
          <w:rFonts w:ascii="Tahoma" w:eastAsia="Tahoma" w:hAnsi="Tahoma" w:cs="Tahoma"/>
          <w:spacing w:val="-15"/>
        </w:rPr>
        <w:t>D</w:t>
      </w:r>
      <w:r w:rsidR="003E4377" w:rsidRPr="00900E82">
        <w:rPr>
          <w:rFonts w:ascii="Tahoma" w:eastAsia="Tahoma" w:hAnsi="Tahoma" w:cs="Tahoma"/>
          <w:spacing w:val="-1"/>
        </w:rPr>
        <w:t>ecyzji</w:t>
      </w:r>
      <w:r w:rsidRPr="00900E82">
        <w:rPr>
          <w:rFonts w:ascii="Tahoma" w:eastAsia="Tahoma" w:hAnsi="Tahoma" w:cs="Tahoma"/>
        </w:rPr>
        <w:t>.</w:t>
      </w:r>
    </w:p>
    <w:p w14:paraId="2951E328" w14:textId="77777777" w:rsidR="007026A9" w:rsidRDefault="007026A9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b/>
        </w:rPr>
      </w:pPr>
    </w:p>
    <w:p w14:paraId="2F84F4DA" w14:textId="77777777" w:rsidR="009C5061" w:rsidRDefault="009C5061">
      <w:pPr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br w:type="page"/>
      </w:r>
    </w:p>
    <w:p w14:paraId="45844602" w14:textId="2E59364D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</w:rPr>
        <w:t>Konk</w:t>
      </w:r>
      <w:r w:rsidRPr="001A21E8">
        <w:rPr>
          <w:rFonts w:ascii="Tahoma" w:eastAsia="Tahoma" w:hAnsi="Tahoma" w:cs="Tahoma"/>
          <w:b/>
          <w:spacing w:val="2"/>
        </w:rPr>
        <w:t>u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-1"/>
        </w:rPr>
        <w:t>e</w:t>
      </w:r>
      <w:r w:rsidRPr="001A21E8">
        <w:rPr>
          <w:rFonts w:ascii="Tahoma" w:eastAsia="Tahoma" w:hAnsi="Tahoma" w:cs="Tahoma"/>
          <w:b/>
        </w:rPr>
        <w:t>nc</w:t>
      </w:r>
      <w:r w:rsidRPr="001A21E8">
        <w:rPr>
          <w:rFonts w:ascii="Tahoma" w:eastAsia="Tahoma" w:hAnsi="Tahoma" w:cs="Tahoma"/>
          <w:b/>
          <w:spacing w:val="3"/>
        </w:rPr>
        <w:t>y</w:t>
      </w:r>
      <w:r w:rsidRPr="001A21E8">
        <w:rPr>
          <w:rFonts w:ascii="Tahoma" w:eastAsia="Tahoma" w:hAnsi="Tahoma" w:cs="Tahoma"/>
          <w:b/>
        </w:rPr>
        <w:t>j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ość</w:t>
      </w:r>
      <w:r w:rsidRPr="001A21E8">
        <w:rPr>
          <w:rFonts w:ascii="Tahoma" w:eastAsia="Tahoma" w:hAnsi="Tahoma" w:cs="Tahoma"/>
          <w:b/>
          <w:spacing w:val="-15"/>
        </w:rPr>
        <w:t xml:space="preserve"> </w:t>
      </w:r>
      <w:r w:rsidRPr="00103B76">
        <w:rPr>
          <w:rFonts w:ascii="Tahoma" w:eastAsia="Tahoma" w:hAnsi="Tahoma" w:cs="Tahoma"/>
          <w:b/>
        </w:rPr>
        <w:t>wydatków</w:t>
      </w:r>
    </w:p>
    <w:p w14:paraId="7E7E8859" w14:textId="3133558E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spacing w:val="2"/>
          <w:w w:val="99"/>
        </w:rPr>
      </w:pPr>
      <w:r w:rsidRPr="007026A9">
        <w:rPr>
          <w:rFonts w:ascii="Tahoma" w:eastAsia="Tahoma" w:hAnsi="Tahoma" w:cs="Tahoma"/>
          <w:spacing w:val="-1"/>
        </w:rPr>
        <w:t>§ 2</w:t>
      </w:r>
      <w:r w:rsidR="0074782B">
        <w:rPr>
          <w:rFonts w:ascii="Tahoma" w:eastAsia="Tahoma" w:hAnsi="Tahoma" w:cs="Tahoma"/>
          <w:spacing w:val="-1"/>
        </w:rPr>
        <w:t>5</w:t>
      </w:r>
      <w:r w:rsidR="000649F1" w:rsidRPr="001A21E8">
        <w:rPr>
          <w:rFonts w:ascii="Tahoma" w:eastAsia="Tahoma" w:hAnsi="Tahoma" w:cs="Tahoma"/>
          <w:spacing w:val="2"/>
          <w:w w:val="99"/>
        </w:rPr>
        <w:t>.</w:t>
      </w:r>
    </w:p>
    <w:p w14:paraId="5741C56D" w14:textId="77777777" w:rsidR="00234147" w:rsidRDefault="00234147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33C9A">
        <w:rPr>
          <w:rFonts w:ascii="Tahoma" w:eastAsia="Tahoma" w:hAnsi="Tahoma" w:cs="Tahoma"/>
        </w:rPr>
        <w:t>Przy udzielaniu zamówienia w ramach Projektu Beneficjent stosuje ustawę PZP</w:t>
      </w:r>
      <w:r w:rsidR="00697AD4">
        <w:rPr>
          <w:rFonts w:ascii="Tahoma" w:eastAsia="Tahoma" w:hAnsi="Tahoma" w:cs="Tahoma"/>
        </w:rPr>
        <w:t>,</w:t>
      </w:r>
      <w:r w:rsidRPr="00933C9A">
        <w:rPr>
          <w:rFonts w:ascii="Tahoma" w:eastAsia="Tahoma" w:hAnsi="Tahoma" w:cs="Tahoma"/>
        </w:rPr>
        <w:t xml:space="preserve"> </w:t>
      </w:r>
      <w:r w:rsidR="00697AD4">
        <w:rPr>
          <w:rFonts w:ascii="Tahoma" w:eastAsia="Tahoma" w:hAnsi="Tahoma" w:cs="Tahoma"/>
        </w:rPr>
        <w:t xml:space="preserve">zasadę konkurencyjności lub rozeznanie rynku na warunkach określonych w </w:t>
      </w:r>
      <w:r w:rsidRPr="00FF2B69">
        <w:rPr>
          <w:rFonts w:ascii="Tahoma" w:eastAsia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 w:rsidRPr="00933C9A">
        <w:rPr>
          <w:rFonts w:ascii="Tahoma" w:eastAsia="Tahoma" w:hAnsi="Tahoma" w:cs="Tahoma"/>
        </w:rPr>
        <w:t xml:space="preserve">. </w:t>
      </w:r>
    </w:p>
    <w:p w14:paraId="588FF78C" w14:textId="7DCDA26C" w:rsidR="007E3B6C" w:rsidRPr="007E3B6C" w:rsidRDefault="007E3B6C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7E3B6C">
        <w:rPr>
          <w:rFonts w:ascii="Tahoma" w:eastAsia="Tahoma" w:hAnsi="Tahoma" w:cs="Tahoma"/>
        </w:rPr>
        <w:t xml:space="preserve">Upublicznienia zapytania ofertowego poprzez jego umieszczeniu w bazie konkurencyjności,  </w:t>
      </w:r>
      <w:r>
        <w:rPr>
          <w:rFonts w:ascii="Tahoma" w:eastAsia="Tahoma" w:hAnsi="Tahoma" w:cs="Tahoma"/>
        </w:rPr>
        <w:br/>
      </w:r>
      <w:r w:rsidRPr="007E3B6C">
        <w:rPr>
          <w:rFonts w:ascii="Tahoma" w:eastAsia="Tahoma" w:hAnsi="Tahoma" w:cs="Tahoma"/>
        </w:rPr>
        <w:t>a w przypadku zawieszenia działalności bazy potwierdzonego odpowiednim komunikatem ministra właściwego do spraw rozwoju regionalnego – na umieszczeniu tego za</w:t>
      </w:r>
      <w:r w:rsidR="0074782B">
        <w:rPr>
          <w:rFonts w:ascii="Tahoma" w:eastAsia="Tahoma" w:hAnsi="Tahoma" w:cs="Tahoma"/>
        </w:rPr>
        <w:t xml:space="preserve">pytania na stronie internetowej: </w:t>
      </w:r>
      <w:r w:rsidRPr="007E3B6C">
        <w:rPr>
          <w:rFonts w:ascii="Tahoma" w:eastAsia="Tahoma" w:hAnsi="Tahoma" w:cs="Tahoma"/>
        </w:rPr>
        <w:t xml:space="preserve">www.ekatalogi.uzp.gov.pl/ecat/um/default#/ </w:t>
      </w:r>
    </w:p>
    <w:p w14:paraId="113FD39F" w14:textId="77777777" w:rsidR="00FB65E5" w:rsidRPr="00FB65E5" w:rsidRDefault="00FB65E5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 xml:space="preserve">Beneficjent jest zobowiązany </w:t>
      </w:r>
      <w:r w:rsidR="00697AD4">
        <w:rPr>
          <w:rFonts w:ascii="Tahoma" w:eastAsia="Tahoma" w:hAnsi="Tahoma" w:cs="Tahoma"/>
        </w:rPr>
        <w:t>uwzględniać aspekty</w:t>
      </w:r>
      <w:r w:rsidRPr="00FB65E5">
        <w:rPr>
          <w:rFonts w:ascii="Tahoma" w:eastAsia="Tahoma" w:hAnsi="Tahoma" w:cs="Tahoma"/>
        </w:rPr>
        <w:t xml:space="preserve"> społeczne przy udzielaniu następujących rodzajów zamówień:</w:t>
      </w:r>
    </w:p>
    <w:p w14:paraId="58A63940" w14:textId="77777777" w:rsidR="00FB65E5" w:rsidRPr="00FB65E5" w:rsidRDefault="00FB65E5" w:rsidP="00C860BE">
      <w:pPr>
        <w:pStyle w:val="Akapitzlist"/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>- usługi cateringowe.</w:t>
      </w:r>
    </w:p>
    <w:p w14:paraId="7BEF38D1" w14:textId="3C0495EB" w:rsidR="00FB65E5" w:rsidRPr="00FB65E5" w:rsidRDefault="00FB65E5" w:rsidP="00C860BE">
      <w:pPr>
        <w:pStyle w:val="Akapitzlist"/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 xml:space="preserve">Jednocześnie IZ rekomenduje </w:t>
      </w:r>
      <w:r w:rsidR="00697AD4">
        <w:rPr>
          <w:rFonts w:ascii="Tahoma" w:eastAsia="Tahoma" w:hAnsi="Tahoma" w:cs="Tahoma"/>
        </w:rPr>
        <w:t>uwzględnianie aspektów</w:t>
      </w:r>
      <w:r w:rsidRPr="00FB65E5">
        <w:rPr>
          <w:rFonts w:ascii="Tahoma" w:eastAsia="Tahoma" w:hAnsi="Tahoma" w:cs="Tahoma"/>
        </w:rPr>
        <w:t xml:space="preserve"> społecznych w przypadku realizacji zamówień publicznych w zakresie innym niż wskazany powyżej. </w:t>
      </w:r>
    </w:p>
    <w:p w14:paraId="2363B1B3" w14:textId="4BED04CE" w:rsidR="00234147" w:rsidRPr="00112BCA" w:rsidRDefault="00FB65E5" w:rsidP="00C860BE">
      <w:pPr>
        <w:pStyle w:val="Akapitzlist"/>
        <w:tabs>
          <w:tab w:val="left" w:pos="9072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FB65E5">
        <w:rPr>
          <w:rFonts w:ascii="Tahoma" w:eastAsia="Tahoma" w:hAnsi="Tahoma" w:cs="Tahoma"/>
        </w:rPr>
        <w:t xml:space="preserve">W indywidulanych przypadkach możliwe jest przed wszczęciem postępowania o udzielenie zamówienia publicznego uzyskanie zgody IZ, w oparciu o przedłożone uzasadnienie, na odstąpienie od obowiązku </w:t>
      </w:r>
      <w:r w:rsidR="00697AD4">
        <w:rPr>
          <w:rFonts w:ascii="Tahoma" w:eastAsia="Tahoma" w:hAnsi="Tahoma" w:cs="Tahoma"/>
        </w:rPr>
        <w:t>uwzględniania</w:t>
      </w:r>
      <w:r w:rsidR="00697AD4" w:rsidRPr="00FB65E5">
        <w:rPr>
          <w:rFonts w:ascii="Tahoma" w:eastAsia="Tahoma" w:hAnsi="Tahoma" w:cs="Tahoma"/>
        </w:rPr>
        <w:t xml:space="preserve"> </w:t>
      </w:r>
      <w:r w:rsidRPr="00FB65E5">
        <w:rPr>
          <w:rFonts w:ascii="Tahoma" w:eastAsia="Tahoma" w:hAnsi="Tahoma" w:cs="Tahoma"/>
        </w:rPr>
        <w:t>aspektów społecznych w danym zamówieniu publicznym</w:t>
      </w:r>
      <w:r w:rsidR="00234147" w:rsidRPr="00112BCA">
        <w:rPr>
          <w:rFonts w:ascii="Tahoma" w:eastAsia="Tahoma" w:hAnsi="Tahoma" w:cs="Tahoma"/>
        </w:rPr>
        <w:t>.</w:t>
      </w:r>
      <w:r w:rsidR="00933A65">
        <w:rPr>
          <w:rStyle w:val="Odwoanieprzypisudolnego"/>
          <w:rFonts w:ascii="Tahoma" w:eastAsia="Tahoma" w:hAnsi="Tahoma" w:cs="Tahoma"/>
        </w:rPr>
        <w:footnoteReference w:id="65"/>
      </w:r>
    </w:p>
    <w:p w14:paraId="42A4D899" w14:textId="1547401D" w:rsidR="00234147" w:rsidRPr="00431828" w:rsidRDefault="00234147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31828">
        <w:rPr>
          <w:rFonts w:ascii="Tahoma" w:eastAsia="Tahoma" w:hAnsi="Tahoma" w:cs="Tahoma"/>
        </w:rPr>
        <w:t xml:space="preserve">W przypadku stwierdzenia naruszenia przez Beneficjenta zasad określonych w ust. 1 IZ uznaje taki wydatek za niekwalifikowalny w Projekcie i może żądać zwrotu całości dofinansowania związanego z takim wydatkiem lub zastosować korekty finansowe, zgodnie z załącznikiem nr 15 do </w:t>
      </w:r>
      <w:r w:rsidR="00243DA5">
        <w:rPr>
          <w:rFonts w:ascii="Tahoma" w:eastAsia="Tahoma" w:hAnsi="Tahoma" w:cs="Tahoma"/>
        </w:rPr>
        <w:t>Decyzji</w:t>
      </w:r>
      <w:r w:rsidR="00243DA5" w:rsidRPr="00431828">
        <w:rPr>
          <w:rFonts w:ascii="Tahoma" w:eastAsia="Tahoma" w:hAnsi="Tahoma" w:cs="Tahoma"/>
        </w:rPr>
        <w:t xml:space="preserve"> </w:t>
      </w:r>
      <w:r w:rsidR="00776FAB">
        <w:rPr>
          <w:rFonts w:ascii="Tahoma" w:eastAsia="Tahoma" w:hAnsi="Tahoma" w:cs="Tahoma"/>
        </w:rPr>
        <w:br/>
      </w:r>
      <w:r w:rsidRPr="00431828">
        <w:rPr>
          <w:rFonts w:ascii="Tahoma" w:eastAsia="Tahoma" w:hAnsi="Tahoma" w:cs="Tahoma"/>
        </w:rPr>
        <w:t xml:space="preserve">o dofinansowanie. </w:t>
      </w:r>
    </w:p>
    <w:p w14:paraId="491644BE" w14:textId="71EA71BD" w:rsidR="00234147" w:rsidRPr="00112BCA" w:rsidRDefault="00234147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 xml:space="preserve">IZ zobowiązuje się powiadomić Beneficjenta o wszelkich zmianach Załącznika, o którym mowa </w:t>
      </w:r>
      <w:r w:rsidR="00A969C6">
        <w:rPr>
          <w:rFonts w:ascii="Tahoma" w:eastAsia="Tahoma" w:hAnsi="Tahoma" w:cs="Tahoma"/>
        </w:rPr>
        <w:br/>
      </w:r>
      <w:r w:rsidRPr="00112BCA">
        <w:rPr>
          <w:rFonts w:ascii="Tahoma" w:eastAsia="Tahoma" w:hAnsi="Tahoma" w:cs="Tahoma"/>
        </w:rPr>
        <w:t xml:space="preserve">w ust. </w:t>
      </w:r>
      <w:r w:rsidR="00887652">
        <w:rPr>
          <w:rFonts w:ascii="Tahoma" w:eastAsia="Tahoma" w:hAnsi="Tahoma" w:cs="Tahoma"/>
        </w:rPr>
        <w:t>4</w:t>
      </w:r>
      <w:r w:rsidRPr="00112BCA">
        <w:rPr>
          <w:rFonts w:ascii="Tahoma" w:eastAsia="Tahoma" w:hAnsi="Tahoma" w:cs="Tahoma"/>
        </w:rPr>
        <w:t xml:space="preserve">. Powiadomienie następuje poprzez publikację na stronie internetowej IZ pod adresem: www.2014-2020.rpo-swietokrzyskie.pl, a zmiana Załącznika nie powoduje potrzeby </w:t>
      </w:r>
      <w:r w:rsidR="0074782B">
        <w:rPr>
          <w:rFonts w:ascii="Tahoma" w:eastAsia="Tahoma" w:hAnsi="Tahoma" w:cs="Tahoma"/>
        </w:rPr>
        <w:t xml:space="preserve">zmiany </w:t>
      </w:r>
      <w:r w:rsidR="00431828">
        <w:rPr>
          <w:rFonts w:ascii="Tahoma" w:eastAsia="Tahoma" w:hAnsi="Tahoma" w:cs="Tahoma"/>
        </w:rPr>
        <w:t>Decyzji</w:t>
      </w:r>
      <w:r w:rsidRPr="00112BCA">
        <w:rPr>
          <w:rFonts w:ascii="Tahoma" w:eastAsia="Tahoma" w:hAnsi="Tahoma" w:cs="Tahoma"/>
        </w:rPr>
        <w:t>.</w:t>
      </w:r>
    </w:p>
    <w:p w14:paraId="7657FAB9" w14:textId="231FC3A3" w:rsidR="00234147" w:rsidRDefault="00234147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0434BA">
        <w:rPr>
          <w:rFonts w:ascii="Tahoma" w:eastAsia="Tahoma" w:hAnsi="Tahoma" w:cs="Tahoma"/>
        </w:rPr>
        <w:t xml:space="preserve">W przypadku wejścia w życie rozporządzenia regulującego kwestię warunków obniżania wartości korekt finansowych oraz wydatków poniesionych nieprawidłowo związanych z udzielaniem zamówień załącznik wskazany w ust. </w:t>
      </w:r>
      <w:r w:rsidR="00887652">
        <w:rPr>
          <w:rFonts w:ascii="Tahoma" w:eastAsia="Tahoma" w:hAnsi="Tahoma" w:cs="Tahoma"/>
        </w:rPr>
        <w:t>4</w:t>
      </w:r>
      <w:r w:rsidRPr="000434BA">
        <w:rPr>
          <w:rFonts w:ascii="Tahoma" w:eastAsia="Tahoma" w:hAnsi="Tahoma" w:cs="Tahoma"/>
        </w:rPr>
        <w:t xml:space="preserve"> nie będzie stosowany.</w:t>
      </w:r>
    </w:p>
    <w:p w14:paraId="283A72E9" w14:textId="7DB087A0" w:rsidR="000B4DBB" w:rsidRPr="00C663F8" w:rsidRDefault="000B4DBB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0B4DBB">
        <w:rPr>
          <w:rFonts w:ascii="Tahoma" w:eastAsia="Tahoma" w:hAnsi="Tahoma" w:cs="Tahoma"/>
        </w:rPr>
        <w:t xml:space="preserve">Beneficjent zobowiązuje się do zlecania zadań na zasadach określonych w ustawie z dnia </w:t>
      </w:r>
      <w:r w:rsidRPr="000B4DBB">
        <w:rPr>
          <w:rFonts w:ascii="Tahoma" w:eastAsia="Tahoma" w:hAnsi="Tahoma" w:cs="Tahoma"/>
        </w:rPr>
        <w:br/>
        <w:t>24 kwietnia 2003 r. o działalności pożytku publicznego i o wolontariacie</w:t>
      </w:r>
      <w:r w:rsidR="003B0998">
        <w:rPr>
          <w:rFonts w:ascii="Tahoma" w:eastAsia="Tahoma" w:hAnsi="Tahoma" w:cs="Tahoma"/>
        </w:rPr>
        <w:t xml:space="preserve"> (t. j. Dz. U. 2016 poz. 1817 z </w:t>
      </w:r>
      <w:proofErr w:type="spellStart"/>
      <w:r w:rsidR="003B0998">
        <w:rPr>
          <w:rFonts w:ascii="Tahoma" w:eastAsia="Tahoma" w:hAnsi="Tahoma" w:cs="Tahoma"/>
        </w:rPr>
        <w:t>późn</w:t>
      </w:r>
      <w:proofErr w:type="spellEnd"/>
      <w:r w:rsidR="003B0998">
        <w:rPr>
          <w:rFonts w:ascii="Tahoma" w:eastAsia="Tahoma" w:hAnsi="Tahoma" w:cs="Tahoma"/>
        </w:rPr>
        <w:t>. zm.)</w:t>
      </w:r>
      <w:r w:rsidRPr="000B4DBB">
        <w:rPr>
          <w:rFonts w:ascii="Tahoma" w:eastAsia="Tahoma" w:hAnsi="Tahoma" w:cs="Tahoma"/>
        </w:rPr>
        <w:t xml:space="preserve">, dokonywania zamówień z wykorzystaniem klauzul społecznych zgodnie z ustawą </w:t>
      </w:r>
      <w:r w:rsidR="003B0998">
        <w:rPr>
          <w:rFonts w:ascii="Tahoma" w:eastAsia="Tahoma" w:hAnsi="Tahoma" w:cs="Tahoma"/>
        </w:rPr>
        <w:br/>
      </w:r>
      <w:r w:rsidRPr="000B4DBB">
        <w:rPr>
          <w:rFonts w:ascii="Tahoma" w:eastAsia="Tahoma" w:hAnsi="Tahoma" w:cs="Tahoma"/>
        </w:rPr>
        <w:t xml:space="preserve">z dnia 29 stycznia 2004 r. - Prawo zamówień publicznych (Dz. U. z 2015 r. poz. 2164, z </w:t>
      </w:r>
      <w:proofErr w:type="spellStart"/>
      <w:r w:rsidRPr="000B4DBB">
        <w:rPr>
          <w:rFonts w:ascii="Tahoma" w:eastAsia="Tahoma" w:hAnsi="Tahoma" w:cs="Tahoma"/>
        </w:rPr>
        <w:t>późn</w:t>
      </w:r>
      <w:proofErr w:type="spellEnd"/>
      <w:r w:rsidRPr="000B4DBB">
        <w:rPr>
          <w:rFonts w:ascii="Tahoma" w:eastAsia="Tahoma" w:hAnsi="Tahoma" w:cs="Tahoma"/>
        </w:rPr>
        <w:t xml:space="preserve">. zm.), dokonywania zamówień u PES w przypadku zakupów nieobjętych ustawą z dnia 29 stycznia 2004 r. - Prawo zamówień publicznych i zasadą konkurencyjności, o której mowa w </w:t>
      </w:r>
      <w:r w:rsidRPr="000B4DBB">
        <w:rPr>
          <w:rFonts w:ascii="Tahoma" w:eastAsia="Tahoma" w:hAnsi="Tahoma" w:cs="Tahoma"/>
          <w:i/>
        </w:rPr>
        <w:t xml:space="preserve">Wytycznych </w:t>
      </w:r>
      <w:r w:rsidR="003B0998">
        <w:rPr>
          <w:rFonts w:ascii="Tahoma" w:eastAsia="Tahoma" w:hAnsi="Tahoma" w:cs="Tahoma"/>
          <w:i/>
        </w:rPr>
        <w:br/>
      </w:r>
      <w:r w:rsidRPr="000B4DBB">
        <w:rPr>
          <w:rFonts w:ascii="Tahoma" w:eastAsia="Tahoma" w:hAnsi="Tahoma" w:cs="Tahoma"/>
          <w:i/>
        </w:rPr>
        <w:t>w zakresie kwalifikowalności wydatków w ramach Europejskiego Funduszu Rozwoju Regionalnego, Europejskiego Funduszu Społecznego oraz Funduszu Spójności na lata 2014-2020</w:t>
      </w:r>
      <w:r>
        <w:rPr>
          <w:rFonts w:ascii="Tahoma" w:eastAsia="Tahoma" w:hAnsi="Tahoma" w:cs="Tahoma"/>
          <w:i/>
        </w:rPr>
        <w:t>.</w:t>
      </w:r>
    </w:p>
    <w:p w14:paraId="465B6706" w14:textId="70A2F59E" w:rsidR="008F466E" w:rsidRPr="007E03B2" w:rsidRDefault="008F466E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right="14" w:hanging="441"/>
        <w:jc w:val="both"/>
        <w:rPr>
          <w:rFonts w:ascii="Tahoma" w:eastAsia="Tahoma" w:hAnsi="Tahoma" w:cs="Tahoma"/>
        </w:rPr>
      </w:pPr>
      <w:r w:rsidRPr="008F466E">
        <w:rPr>
          <w:rFonts w:ascii="Tahoma" w:eastAsia="Tahoma" w:hAnsi="Tahoma" w:cs="Tahoma"/>
        </w:rPr>
        <w:t>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zrealizowane, ze względów obiektywnych wyłącznie przez jednego wykonawcę</w:t>
      </w:r>
      <w:r w:rsidR="002E5EF1">
        <w:rPr>
          <w:rFonts w:ascii="Tahoma" w:eastAsia="Tahoma" w:hAnsi="Tahoma" w:cs="Tahoma"/>
        </w:rPr>
        <w:t xml:space="preserve"> niebędącego PES</w:t>
      </w:r>
      <w:r w:rsidRPr="008F466E">
        <w:rPr>
          <w:rFonts w:ascii="Tahoma" w:eastAsia="Tahoma" w:hAnsi="Tahoma" w:cs="Tahoma"/>
        </w:rPr>
        <w:t xml:space="preserve">. W pozostałych przypadkach, gdy po przeprowadzeniu przez Beneficjenta postępowania o udzielenie zamówienia publicznego PES niemożliwe będzie, ze względów obiektywnych dokonywanie zamówienia u PES, IZ, w oparciu o przedłożone przez Beneficjenta pisemne uzasadnienie, może wyrazić zgodę na odstąpienie od obowiązku </w:t>
      </w:r>
      <w:r w:rsidR="002E5EF1">
        <w:rPr>
          <w:rFonts w:ascii="Tahoma" w:eastAsia="Tahoma" w:hAnsi="Tahoma" w:cs="Tahoma"/>
        </w:rPr>
        <w:t xml:space="preserve">procedury dokonywania zakupów u PES </w:t>
      </w:r>
      <w:r w:rsidRPr="008F466E">
        <w:rPr>
          <w:rFonts w:ascii="Tahoma" w:eastAsia="Tahoma" w:hAnsi="Tahoma" w:cs="Tahoma"/>
        </w:rPr>
        <w:t>w danym zamówieniu publicznym</w:t>
      </w:r>
      <w:r>
        <w:rPr>
          <w:rFonts w:ascii="Tahoma" w:eastAsia="Tahoma" w:hAnsi="Tahoma" w:cs="Tahoma"/>
        </w:rPr>
        <w:t>.</w:t>
      </w:r>
      <w:r>
        <w:rPr>
          <w:rStyle w:val="Odwoanieprzypisudolnego"/>
          <w:rFonts w:ascii="Tahoma" w:eastAsia="Tahoma" w:hAnsi="Tahoma" w:cs="Tahoma"/>
        </w:rPr>
        <w:footnoteReference w:id="66"/>
      </w:r>
    </w:p>
    <w:p w14:paraId="6557171B" w14:textId="77777777" w:rsidR="00942F4E" w:rsidRPr="001A21E8" w:rsidRDefault="00234147" w:rsidP="000E6590">
      <w:pPr>
        <w:pStyle w:val="Akapitzlist"/>
        <w:numPr>
          <w:ilvl w:val="0"/>
          <w:numId w:val="8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2BCA">
        <w:rPr>
          <w:rFonts w:ascii="Tahoma" w:eastAsia="Tahoma" w:hAnsi="Tahoma" w:cs="Tahoma"/>
        </w:rPr>
        <w:t>W przypadku projektów partnerskich ust. 1-</w:t>
      </w:r>
      <w:r w:rsidR="00697AD4">
        <w:rPr>
          <w:rFonts w:ascii="Tahoma" w:eastAsia="Tahoma" w:hAnsi="Tahoma" w:cs="Tahoma"/>
        </w:rPr>
        <w:t>3</w:t>
      </w:r>
      <w:r w:rsidRPr="00112BCA">
        <w:rPr>
          <w:rFonts w:ascii="Tahoma" w:eastAsia="Tahoma" w:hAnsi="Tahoma" w:cs="Tahoma"/>
        </w:rPr>
        <w:t xml:space="preserve"> mają zastosowanie również do Partnerów.</w:t>
      </w:r>
      <w:r w:rsidR="008E3C45" w:rsidRPr="001A21E8">
        <w:rPr>
          <w:rStyle w:val="Odwoanieprzypisudolnego"/>
          <w:rFonts w:ascii="Tahoma" w:eastAsia="Tahoma" w:hAnsi="Tahoma" w:cs="Tahoma"/>
        </w:rPr>
        <w:footnoteReference w:id="67"/>
      </w:r>
    </w:p>
    <w:p w14:paraId="09AEAACF" w14:textId="54B5DF6F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-1"/>
        </w:rPr>
        <w:t>Re</w:t>
      </w:r>
      <w:r w:rsidRPr="001A21E8">
        <w:rPr>
          <w:rFonts w:ascii="Tahoma" w:eastAsia="Tahoma" w:hAnsi="Tahoma" w:cs="Tahoma"/>
          <w:b/>
          <w:spacing w:val="2"/>
        </w:rPr>
        <w:t>g</w:t>
      </w:r>
      <w:r w:rsidRPr="001A21E8">
        <w:rPr>
          <w:rFonts w:ascii="Tahoma" w:eastAsia="Tahoma" w:hAnsi="Tahoma" w:cs="Tahoma"/>
          <w:b/>
        </w:rPr>
        <w:t>uła</w:t>
      </w:r>
      <w:r w:rsidRPr="001A21E8">
        <w:rPr>
          <w:rFonts w:ascii="Tahoma" w:eastAsia="Tahoma" w:hAnsi="Tahoma" w:cs="Tahoma"/>
          <w:b/>
          <w:spacing w:val="-7"/>
        </w:rPr>
        <w:t xml:space="preserve"> </w:t>
      </w:r>
      <w:r w:rsidRPr="00103B76">
        <w:rPr>
          <w:rFonts w:ascii="Tahoma" w:eastAsia="Tahoma" w:hAnsi="Tahoma" w:cs="Tahoma"/>
          <w:b/>
        </w:rPr>
        <w:t>proporcjonalności</w:t>
      </w:r>
    </w:p>
    <w:p w14:paraId="0CDB82FF" w14:textId="2F4B4BE3" w:rsidR="00942F4E" w:rsidRPr="001A21E8" w:rsidRDefault="00280ADA" w:rsidP="00C860BE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026A9">
        <w:rPr>
          <w:rFonts w:ascii="Tahoma" w:eastAsia="Tahoma" w:hAnsi="Tahoma" w:cs="Tahoma"/>
          <w:spacing w:val="-1"/>
        </w:rPr>
        <w:t xml:space="preserve">§ </w:t>
      </w:r>
      <w:r w:rsidR="00E67406" w:rsidRPr="007026A9">
        <w:rPr>
          <w:rFonts w:ascii="Tahoma" w:eastAsia="Tahoma" w:hAnsi="Tahoma" w:cs="Tahoma"/>
          <w:spacing w:val="-1"/>
        </w:rPr>
        <w:t>2</w:t>
      </w:r>
      <w:r w:rsidR="00A25626">
        <w:rPr>
          <w:rFonts w:ascii="Tahoma" w:eastAsia="Tahoma" w:hAnsi="Tahoma" w:cs="Tahoma"/>
          <w:spacing w:val="-1"/>
        </w:rPr>
        <w:t>6</w:t>
      </w:r>
      <w:r w:rsidRPr="001A21E8">
        <w:rPr>
          <w:rFonts w:ascii="Tahoma" w:eastAsia="Tahoma" w:hAnsi="Tahoma" w:cs="Tahoma"/>
          <w:w w:val="99"/>
        </w:rPr>
        <w:t>.</w:t>
      </w:r>
    </w:p>
    <w:p w14:paraId="5C3D222A" w14:textId="77777777" w:rsidR="006F3A6B" w:rsidRPr="001C3C76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-2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:</w:t>
      </w:r>
    </w:p>
    <w:p w14:paraId="30548192" w14:textId="231946A2" w:rsidR="006F3A6B" w:rsidRPr="00900E82" w:rsidRDefault="006F3A6B" w:rsidP="000E6590">
      <w:pPr>
        <w:pStyle w:val="Akapitzlist"/>
        <w:numPr>
          <w:ilvl w:val="1"/>
          <w:numId w:val="2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w pr</w:t>
      </w:r>
      <w:r w:rsidRPr="00900E82">
        <w:rPr>
          <w:rFonts w:ascii="Tahoma" w:eastAsia="Tahoma" w:hAnsi="Tahoma" w:cs="Tahoma"/>
          <w:spacing w:val="1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2"/>
        </w:rPr>
        <w:t>k</w:t>
      </w:r>
      <w:r w:rsidRPr="00900E82">
        <w:rPr>
          <w:rFonts w:ascii="Tahoma" w:eastAsia="Tahoma" w:hAnsi="Tahoma" w:cs="Tahoma"/>
        </w:rPr>
        <w:t>u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sp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en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</w:rPr>
        <w:t>a</w:t>
      </w:r>
      <w:r w:rsidRPr="00900E82">
        <w:rPr>
          <w:rFonts w:ascii="Tahoma" w:eastAsia="Tahoma" w:hAnsi="Tahoma" w:cs="Tahoma"/>
          <w:spacing w:val="56"/>
        </w:rPr>
        <w:t xml:space="preserve"> 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ryt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rd</w:t>
      </w:r>
      <w:r w:rsidRPr="00900E82">
        <w:rPr>
          <w:rFonts w:ascii="Tahoma" w:eastAsia="Tahoma" w:hAnsi="Tahoma" w:cs="Tahoma"/>
          <w:spacing w:val="1"/>
        </w:rPr>
        <w:t>z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go</w:t>
      </w:r>
      <w:r w:rsidRPr="00900E82">
        <w:rPr>
          <w:rFonts w:ascii="Tahoma" w:eastAsia="Tahoma" w:hAnsi="Tahoma" w:cs="Tahoma"/>
          <w:spacing w:val="53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</w:rPr>
        <w:t xml:space="preserve">z </w:t>
      </w:r>
      <w:r w:rsidRPr="00900E82">
        <w:rPr>
          <w:rFonts w:ascii="Tahoma" w:eastAsia="Tahoma" w:hAnsi="Tahoma" w:cs="Tahoma"/>
          <w:spacing w:val="-4"/>
        </w:rPr>
        <w:t>K</w:t>
      </w:r>
      <w:r w:rsidRPr="00900E82">
        <w:rPr>
          <w:rFonts w:ascii="Tahoma" w:eastAsia="Tahoma" w:hAnsi="Tahoma" w:cs="Tahoma"/>
        </w:rPr>
        <w:t>omi</w:t>
      </w:r>
      <w:r w:rsidRPr="00900E82">
        <w:rPr>
          <w:rFonts w:ascii="Tahoma" w:eastAsia="Tahoma" w:hAnsi="Tahoma" w:cs="Tahoma"/>
          <w:spacing w:val="8"/>
        </w:rPr>
        <w:t>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60"/>
        </w:rPr>
        <w:t xml:space="preserve"> 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ito</w:t>
      </w:r>
      <w:r w:rsidRPr="00900E82">
        <w:rPr>
          <w:rFonts w:ascii="Tahoma" w:eastAsia="Tahoma" w:hAnsi="Tahoma" w:cs="Tahoma"/>
          <w:spacing w:val="2"/>
        </w:rPr>
        <w:t>r</w:t>
      </w:r>
      <w:r w:rsidRPr="00900E82">
        <w:rPr>
          <w:rFonts w:ascii="Tahoma" w:eastAsia="Tahoma" w:hAnsi="Tahoma" w:cs="Tahoma"/>
          <w:spacing w:val="-1"/>
        </w:rPr>
        <w:t>uj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55"/>
        </w:rPr>
        <w:t xml:space="preserve"> </w:t>
      </w:r>
      <w:r w:rsidRPr="00900E82">
        <w:rPr>
          <w:rFonts w:ascii="Tahoma" w:eastAsia="Tahoma" w:hAnsi="Tahoma" w:cs="Tahoma"/>
          <w:spacing w:val="1"/>
        </w:rPr>
        <w:t>R</w:t>
      </w:r>
      <w:r w:rsidRPr="00900E82">
        <w:rPr>
          <w:rFonts w:ascii="Tahoma" w:eastAsia="Tahoma" w:hAnsi="Tahoma" w:cs="Tahoma"/>
        </w:rPr>
        <w:t>PO dla 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 xml:space="preserve">go </w:t>
      </w:r>
      <w:r w:rsidRPr="00900E82">
        <w:rPr>
          <w:rFonts w:ascii="Tahoma" w:eastAsia="Tahoma" w:hAnsi="Tahoma" w:cs="Tahoma"/>
          <w:spacing w:val="1"/>
        </w:rPr>
        <w:t>p</w:t>
      </w:r>
      <w:r w:rsidRPr="00900E82">
        <w:rPr>
          <w:rFonts w:ascii="Tahoma" w:eastAsia="Tahoma" w:hAnsi="Tahoma" w:cs="Tahoma"/>
        </w:rPr>
        <w:t>ro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 xml:space="preserve">tu IZ może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znać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b o</w:t>
      </w:r>
      <w:r w:rsidRPr="00900E82">
        <w:rPr>
          <w:rFonts w:ascii="Tahoma" w:eastAsia="Tahoma" w:hAnsi="Tahoma" w:cs="Tahoma"/>
          <w:spacing w:val="2"/>
        </w:rPr>
        <w:t>d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 xml:space="preserve">dnią 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ę</w:t>
      </w:r>
      <w:r w:rsidRPr="00900E82">
        <w:rPr>
          <w:rFonts w:ascii="Tahoma" w:eastAsia="Tahoma" w:hAnsi="Tahoma" w:cs="Tahoma"/>
        </w:rPr>
        <w:t>ść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2"/>
        </w:rPr>
        <w:t>ó</w:t>
      </w:r>
      <w:r w:rsidRPr="00900E82">
        <w:rPr>
          <w:rFonts w:ascii="Tahoma" w:eastAsia="Tahoma" w:hAnsi="Tahoma" w:cs="Tahoma"/>
        </w:rPr>
        <w:t>w d</w:t>
      </w:r>
      <w:r w:rsidRPr="00900E82">
        <w:rPr>
          <w:rFonts w:ascii="Tahoma" w:eastAsia="Tahoma" w:hAnsi="Tahoma" w:cs="Tahoma"/>
          <w:spacing w:val="6"/>
        </w:rPr>
        <w:t>o</w:t>
      </w:r>
      <w:r w:rsidRPr="00900E82">
        <w:rPr>
          <w:rFonts w:ascii="Tahoma" w:eastAsia="Tahoma" w:hAnsi="Tahoma" w:cs="Tahoma"/>
          <w:spacing w:val="-2"/>
        </w:rPr>
        <w:t>t</w:t>
      </w:r>
      <w:r w:rsidRPr="00900E82">
        <w:rPr>
          <w:rFonts w:ascii="Tahoma" w:eastAsia="Tahoma" w:hAnsi="Tahoma" w:cs="Tahoma"/>
          <w:spacing w:val="-3"/>
        </w:rPr>
        <w:t>y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hc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4"/>
        </w:rPr>
        <w:t>a</w:t>
      </w:r>
      <w:r w:rsidRPr="00900E82">
        <w:rPr>
          <w:rFonts w:ascii="Tahoma" w:eastAsia="Tahoma" w:hAnsi="Tahoma" w:cs="Tahoma"/>
        </w:rPr>
        <w:t>s rozliczo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-3"/>
        </w:rPr>
        <w:t>y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-12"/>
        </w:rPr>
        <w:t xml:space="preserve"> </w:t>
      </w:r>
      <w:r w:rsidRPr="00900E82">
        <w:rPr>
          <w:rFonts w:ascii="Tahoma" w:eastAsia="Tahoma" w:hAnsi="Tahoma" w:cs="Tahoma"/>
        </w:rPr>
        <w:t xml:space="preserve">w 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-8"/>
        </w:rPr>
        <w:t xml:space="preserve"> </w:t>
      </w:r>
      <w:r w:rsidRPr="00900E82">
        <w:rPr>
          <w:rFonts w:ascii="Tahoma" w:eastAsia="Tahoma" w:hAnsi="Tahoma" w:cs="Tahoma"/>
          <w:spacing w:val="2"/>
        </w:rPr>
        <w:t>p</w:t>
      </w:r>
      <w:r w:rsidRPr="00900E82">
        <w:rPr>
          <w:rFonts w:ascii="Tahoma" w:eastAsia="Tahoma" w:hAnsi="Tahoma" w:cs="Tahoma"/>
        </w:rPr>
        <w:t>ro</w:t>
      </w:r>
      <w:r w:rsidRPr="00900E82">
        <w:rPr>
          <w:rFonts w:ascii="Tahoma" w:eastAsia="Tahoma" w:hAnsi="Tahoma" w:cs="Tahoma"/>
          <w:spacing w:val="1"/>
        </w:rPr>
        <w:t>je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tu</w:t>
      </w:r>
      <w:r w:rsidRPr="00900E82">
        <w:rPr>
          <w:rFonts w:ascii="Tahoma" w:eastAsia="Tahoma" w:hAnsi="Tahoma" w:cs="Tahoma"/>
          <w:spacing w:val="-8"/>
        </w:rPr>
        <w:t xml:space="preserve"> </w:t>
      </w:r>
      <w:r w:rsidRPr="00900E82">
        <w:rPr>
          <w:rFonts w:ascii="Tahoma" w:eastAsia="Tahoma" w:hAnsi="Tahoma" w:cs="Tahoma"/>
        </w:rPr>
        <w:t>za</w:t>
      </w:r>
      <w:r w:rsidRPr="00900E82">
        <w:rPr>
          <w:rFonts w:ascii="Tahoma" w:eastAsia="Tahoma" w:hAnsi="Tahoma" w:cs="Tahoma"/>
          <w:spacing w:val="-1"/>
        </w:rPr>
        <w:t xml:space="preserve"> 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ek</w:t>
      </w:r>
      <w:r w:rsidRPr="00900E82">
        <w:rPr>
          <w:rFonts w:ascii="Tahoma" w:eastAsia="Tahoma" w:hAnsi="Tahoma" w:cs="Tahoma"/>
          <w:spacing w:val="-1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li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2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2"/>
        </w:rPr>
        <w:t>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="00223C2C" w:rsidRPr="00900E82">
        <w:rPr>
          <w:rFonts w:ascii="Tahoma" w:eastAsia="Tahoma" w:hAnsi="Tahoma" w:cs="Tahoma"/>
        </w:rPr>
        <w:t>;</w:t>
      </w:r>
    </w:p>
    <w:p w14:paraId="34FB8F7D" w14:textId="4B6BF762" w:rsidR="006F3A6B" w:rsidRPr="00900E82" w:rsidRDefault="006F3A6B" w:rsidP="000E6590">
      <w:pPr>
        <w:pStyle w:val="Akapitzlist"/>
        <w:numPr>
          <w:ilvl w:val="1"/>
          <w:numId w:val="2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 xml:space="preserve">w przypadku nieosiągnięcia celu projektu, wyrażonego wskaźnikami produktu lub rezultatu bezpośredniego, a także niedotrzymania trwałości projektu, IZ może uznać, w odpowiednim zakresie, za niekwalifikowane wydatki dotychczas rozliczone i wykazane we wnioskach </w:t>
      </w:r>
      <w:r w:rsidR="00776FAB" w:rsidRPr="00900E82">
        <w:rPr>
          <w:rFonts w:ascii="Tahoma" w:eastAsia="Tahoma" w:hAnsi="Tahoma" w:cs="Tahoma"/>
        </w:rPr>
        <w:br/>
      </w:r>
      <w:r w:rsidRPr="00900E82">
        <w:rPr>
          <w:rFonts w:ascii="Tahoma" w:eastAsia="Tahoma" w:hAnsi="Tahoma" w:cs="Tahoma"/>
        </w:rPr>
        <w:t>o płatność.</w:t>
      </w:r>
    </w:p>
    <w:p w14:paraId="31BC72E5" w14:textId="5B771DD5" w:rsidR="006F3A6B" w:rsidRPr="001C3C76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ma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8"/>
        </w:rPr>
        <w:t>ą</w:t>
      </w:r>
      <w:r w:rsidRPr="001C3C76">
        <w:rPr>
          <w:rFonts w:ascii="Tahoma" w:eastAsia="Tahoma" w:hAnsi="Tahoma" w:cs="Tahoma"/>
        </w:rPr>
        <w:t>gnięcie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rytory</w:t>
      </w:r>
      <w:r w:rsidRPr="001C3C76">
        <w:rPr>
          <w:rFonts w:ascii="Tahoma" w:eastAsia="Tahoma" w:hAnsi="Tahoma" w:cs="Tahoma"/>
          <w:spacing w:val="-2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stop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rytory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gę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.i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.: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stopi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6"/>
        </w:rPr>
        <w:t>w</w:t>
      </w:r>
      <w:r w:rsidR="00A25626">
        <w:rPr>
          <w:rFonts w:ascii="Tahoma" w:eastAsia="Tahoma" w:hAnsi="Tahoma" w:cs="Tahoma"/>
          <w:spacing w:val="6"/>
        </w:rPr>
        <w:t>.</w:t>
      </w:r>
    </w:p>
    <w:p w14:paraId="259095C8" w14:textId="77777777" w:rsidR="006F3A6B" w:rsidRPr="001C3C76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 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gułą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ość 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podlegających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gule,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wy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gnięcia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36CEE449" w14:textId="77777777" w:rsidR="006F3A6B" w:rsidRPr="001C3C76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siły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3A189B10" w14:textId="77777777" w:rsidR="006F3A6B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rski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 xml:space="preserve">posób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>
        <w:rPr>
          <w:rFonts w:ascii="Tahoma" w:eastAsia="Tahoma" w:hAnsi="Tahoma" w:cs="Tahoma"/>
          <w:spacing w:val="56"/>
        </w:rPr>
        <w:t xml:space="preserve"> </w:t>
      </w:r>
      <w:r>
        <w:rPr>
          <w:rFonts w:ascii="Tahoma" w:eastAsia="Tahoma" w:hAnsi="Tahoma" w:cs="Tahoma"/>
        </w:rPr>
        <w:t xml:space="preserve">od </w:t>
      </w:r>
      <w:r w:rsidRPr="001C3C76">
        <w:rPr>
          <w:rFonts w:ascii="Tahoma" w:eastAsia="Tahoma" w:hAnsi="Tahoma" w:cs="Tahoma"/>
          <w:spacing w:val="-3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rów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odu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rska.</w:t>
      </w:r>
      <w:r>
        <w:rPr>
          <w:rStyle w:val="Odwoanieprzypisudolnego"/>
          <w:rFonts w:ascii="Tahoma" w:eastAsia="Tahoma" w:hAnsi="Tahoma" w:cs="Tahoma"/>
        </w:rPr>
        <w:footnoteReference w:id="68"/>
      </w:r>
    </w:p>
    <w:p w14:paraId="5D0186C8" w14:textId="77777777" w:rsidR="006F3A6B" w:rsidRPr="006B5CC5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Wydatki niekwalifikowalne wynikające z zastosowania reguły proporcjonalności ob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  <w:spacing w:val="-1"/>
        </w:rPr>
        <w:t>j</w:t>
      </w:r>
      <w:r w:rsidRPr="006B5CC5">
        <w:rPr>
          <w:rFonts w:ascii="Tahoma" w:eastAsia="Tahoma" w:hAnsi="Tahoma" w:cs="Tahoma"/>
          <w:spacing w:val="3"/>
        </w:rPr>
        <w:t>m</w:t>
      </w:r>
      <w:r w:rsidRPr="006B5CC5">
        <w:rPr>
          <w:rFonts w:ascii="Tahoma" w:eastAsia="Tahoma" w:hAnsi="Tahoma" w:cs="Tahoma"/>
          <w:spacing w:val="-1"/>
        </w:rPr>
        <w:t>uj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 xml:space="preserve"> </w:t>
      </w:r>
      <w:r w:rsidRPr="006B5CC5">
        <w:rPr>
          <w:rFonts w:ascii="Tahoma" w:eastAsia="Tahoma" w:hAnsi="Tahoma" w:cs="Tahoma"/>
          <w:spacing w:val="1"/>
        </w:rPr>
        <w:t>w</w:t>
      </w:r>
      <w:r w:rsidRPr="006B5CC5">
        <w:rPr>
          <w:rFonts w:ascii="Tahoma" w:eastAsia="Tahoma" w:hAnsi="Tahoma" w:cs="Tahoma"/>
          <w:spacing w:val="-1"/>
        </w:rPr>
        <w:t>y</w:t>
      </w:r>
      <w:r w:rsidRPr="006B5CC5">
        <w:rPr>
          <w:rFonts w:ascii="Tahoma" w:eastAsia="Tahoma" w:hAnsi="Tahoma" w:cs="Tahoma"/>
        </w:rPr>
        <w:t>d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t</w:t>
      </w:r>
      <w:r w:rsidRPr="006B5CC5">
        <w:rPr>
          <w:rFonts w:ascii="Tahoma" w:eastAsia="Tahoma" w:hAnsi="Tahoma" w:cs="Tahoma"/>
          <w:spacing w:val="-1"/>
        </w:rPr>
        <w:t>k</w:t>
      </w:r>
      <w:r w:rsidRPr="006B5CC5">
        <w:rPr>
          <w:rFonts w:ascii="Tahoma" w:eastAsia="Tahoma" w:hAnsi="Tahoma" w:cs="Tahoma"/>
        </w:rPr>
        <w:t>i z</w:t>
      </w:r>
      <w:r w:rsidRPr="006B5CC5">
        <w:rPr>
          <w:rFonts w:ascii="Tahoma" w:eastAsia="Tahoma" w:hAnsi="Tahoma" w:cs="Tahoma"/>
          <w:spacing w:val="2"/>
        </w:rPr>
        <w:t>w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>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e z tym 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d</w:t>
      </w:r>
      <w:r w:rsidRPr="006B5CC5">
        <w:rPr>
          <w:rFonts w:ascii="Tahoma" w:eastAsia="Tahoma" w:hAnsi="Tahoma" w:cs="Tahoma"/>
          <w:spacing w:val="3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61"/>
        </w:rPr>
        <w:t xml:space="preserve"> 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ryto</w:t>
      </w:r>
      <w:r w:rsidRPr="006B5CC5">
        <w:rPr>
          <w:rFonts w:ascii="Tahoma" w:eastAsia="Tahoma" w:hAnsi="Tahoma" w:cs="Tahoma"/>
          <w:spacing w:val="2"/>
        </w:rPr>
        <w:t>r</w:t>
      </w:r>
      <w:r w:rsidRPr="006B5CC5">
        <w:rPr>
          <w:rFonts w:ascii="Tahoma" w:eastAsia="Tahoma" w:hAnsi="Tahoma" w:cs="Tahoma"/>
          <w:spacing w:val="-1"/>
        </w:rPr>
        <w:t>yc</w:t>
      </w:r>
      <w:r w:rsidRPr="006B5CC5">
        <w:rPr>
          <w:rFonts w:ascii="Tahoma" w:eastAsia="Tahoma" w:hAnsi="Tahoma" w:cs="Tahoma"/>
          <w:spacing w:val="3"/>
        </w:rPr>
        <w:t>z</w:t>
      </w:r>
      <w:r w:rsidRPr="006B5CC5">
        <w:rPr>
          <w:rFonts w:ascii="Tahoma" w:eastAsia="Tahoma" w:hAnsi="Tahoma" w:cs="Tahoma"/>
          <w:spacing w:val="-1"/>
        </w:rPr>
        <w:t>ny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61"/>
        </w:rPr>
        <w:t xml:space="preserve"> </w:t>
      </w:r>
      <w:r w:rsidRPr="006B5CC5">
        <w:rPr>
          <w:rFonts w:ascii="Tahoma" w:eastAsia="Tahoma" w:hAnsi="Tahoma" w:cs="Tahoma"/>
        </w:rPr>
        <w:t>(</w:t>
      </w:r>
      <w:r w:rsidRPr="006B5CC5">
        <w:rPr>
          <w:rFonts w:ascii="Tahoma" w:eastAsia="Tahoma" w:hAnsi="Tahoma" w:cs="Tahoma"/>
          <w:spacing w:val="1"/>
        </w:rPr>
        <w:t>za</w:t>
      </w:r>
      <w:r w:rsidRPr="006B5CC5">
        <w:rPr>
          <w:rFonts w:ascii="Tahoma" w:eastAsia="Tahoma" w:hAnsi="Tahoma" w:cs="Tahoma"/>
          <w:spacing w:val="2"/>
        </w:rPr>
        <w:t>d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mi</w:t>
      </w:r>
      <w:r w:rsidRPr="006B5CC5">
        <w:rPr>
          <w:rFonts w:ascii="Tahoma" w:eastAsia="Tahoma" w:hAnsi="Tahoma" w:cs="Tahoma"/>
          <w:spacing w:val="60"/>
        </w:rPr>
        <w:t xml:space="preserve"> 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rytor</w:t>
      </w:r>
      <w:r w:rsidRPr="006B5CC5">
        <w:rPr>
          <w:rFonts w:ascii="Tahoma" w:eastAsia="Tahoma" w:hAnsi="Tahoma" w:cs="Tahoma"/>
          <w:spacing w:val="1"/>
        </w:rPr>
        <w:t>y</w:t>
      </w:r>
      <w:r w:rsidRPr="006B5CC5">
        <w:rPr>
          <w:rFonts w:ascii="Tahoma" w:eastAsia="Tahoma" w:hAnsi="Tahoma" w:cs="Tahoma"/>
          <w:spacing w:val="-1"/>
        </w:rPr>
        <w:t>c</w:t>
      </w:r>
      <w:r w:rsidRPr="006B5CC5">
        <w:rPr>
          <w:rFonts w:ascii="Tahoma" w:eastAsia="Tahoma" w:hAnsi="Tahoma" w:cs="Tahoma"/>
        </w:rPr>
        <w:t>z</w:t>
      </w:r>
      <w:r w:rsidRPr="006B5CC5">
        <w:rPr>
          <w:rFonts w:ascii="Tahoma" w:eastAsia="Tahoma" w:hAnsi="Tahoma" w:cs="Tahoma"/>
          <w:spacing w:val="2"/>
        </w:rPr>
        <w:t>n</w:t>
      </w:r>
      <w:r w:rsidRPr="006B5CC5">
        <w:rPr>
          <w:rFonts w:ascii="Tahoma" w:eastAsia="Tahoma" w:hAnsi="Tahoma" w:cs="Tahoma"/>
          <w:spacing w:val="-1"/>
        </w:rPr>
        <w:t>y</w:t>
      </w:r>
      <w:r w:rsidRPr="006B5CC5">
        <w:rPr>
          <w:rFonts w:ascii="Tahoma" w:eastAsia="Tahoma" w:hAnsi="Tahoma" w:cs="Tahoma"/>
        </w:rPr>
        <w:t xml:space="preserve">mi), </w:t>
      </w:r>
      <w:r w:rsidRPr="006B5CC5">
        <w:rPr>
          <w:rFonts w:ascii="Tahoma" w:eastAsia="Tahoma" w:hAnsi="Tahoma" w:cs="Tahoma"/>
          <w:spacing w:val="-1"/>
        </w:rPr>
        <w:t>k</w:t>
      </w:r>
      <w:r w:rsidRPr="006B5CC5">
        <w:rPr>
          <w:rFonts w:ascii="Tahoma" w:eastAsia="Tahoma" w:hAnsi="Tahoma" w:cs="Tahoma"/>
        </w:rPr>
        <w:t>tór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go 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łoż</w:t>
      </w:r>
      <w:r w:rsidRPr="006B5CC5">
        <w:rPr>
          <w:rFonts w:ascii="Tahoma" w:eastAsia="Tahoma" w:hAnsi="Tahoma" w:cs="Tahoma"/>
          <w:spacing w:val="3"/>
        </w:rPr>
        <w:t>e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 xml:space="preserve">ia 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  <w:spacing w:val="2"/>
        </w:rPr>
        <w:t>i</w:t>
      </w:r>
      <w:r w:rsidRPr="006B5CC5">
        <w:rPr>
          <w:rFonts w:ascii="Tahoma" w:eastAsia="Tahoma" w:hAnsi="Tahoma" w:cs="Tahoma"/>
        </w:rPr>
        <w:t>e</w:t>
      </w:r>
      <w:r w:rsidRPr="006B5CC5">
        <w:rPr>
          <w:rFonts w:ascii="Tahoma" w:eastAsia="Tahoma" w:hAnsi="Tahoma" w:cs="Tahoma"/>
          <w:spacing w:val="11"/>
        </w:rPr>
        <w:t xml:space="preserve"> </w:t>
      </w:r>
      <w:r w:rsidRPr="006B5CC5">
        <w:rPr>
          <w:rFonts w:ascii="Tahoma" w:eastAsia="Tahoma" w:hAnsi="Tahoma" w:cs="Tahoma"/>
        </w:rPr>
        <w:t>zos</w:t>
      </w:r>
      <w:r w:rsidRPr="006B5CC5">
        <w:rPr>
          <w:rFonts w:ascii="Tahoma" w:eastAsia="Tahoma" w:hAnsi="Tahoma" w:cs="Tahoma"/>
          <w:spacing w:val="1"/>
        </w:rPr>
        <w:t>ta</w:t>
      </w:r>
      <w:r w:rsidRPr="006B5CC5">
        <w:rPr>
          <w:rFonts w:ascii="Tahoma" w:eastAsia="Tahoma" w:hAnsi="Tahoma" w:cs="Tahoma"/>
          <w:spacing w:val="7"/>
        </w:rPr>
        <w:t>ł</w:t>
      </w:r>
      <w:r w:rsidRPr="006B5CC5">
        <w:rPr>
          <w:rFonts w:ascii="Tahoma" w:eastAsia="Tahoma" w:hAnsi="Tahoma" w:cs="Tahoma"/>
        </w:rPr>
        <w:t>y osi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>gnię</w:t>
      </w:r>
      <w:r w:rsidRPr="006B5CC5">
        <w:rPr>
          <w:rFonts w:ascii="Tahoma" w:eastAsia="Tahoma" w:hAnsi="Tahoma" w:cs="Tahoma"/>
          <w:spacing w:val="1"/>
        </w:rPr>
        <w:t>te oraz koszty pośrednie</w:t>
      </w:r>
      <w:r w:rsidRPr="006B5CC5">
        <w:rPr>
          <w:rFonts w:ascii="Tahoma" w:eastAsia="Tahoma" w:hAnsi="Tahoma" w:cs="Tahoma"/>
        </w:rPr>
        <w:t xml:space="preserve">. </w:t>
      </w:r>
    </w:p>
    <w:p w14:paraId="1E9C9BEC" w14:textId="77777777" w:rsidR="006F3A6B" w:rsidRPr="001C3C76" w:rsidRDefault="006F3A6B" w:rsidP="000E6590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1"/>
        </w:rPr>
        <w:t xml:space="preserve"> 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porc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br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rod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br</w:t>
      </w:r>
      <w:r w:rsidRPr="001C3C76">
        <w:rPr>
          <w:rFonts w:ascii="Tahoma" w:eastAsia="Tahoma" w:hAnsi="Tahoma" w:cs="Tahoma"/>
          <w:spacing w:val="1"/>
        </w:rPr>
        <w:t>ak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="007026A9">
        <w:rPr>
          <w:rFonts w:ascii="Tahoma" w:eastAsia="Tahoma" w:hAnsi="Tahoma" w:cs="Tahoma"/>
          <w:spacing w:val="6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liczo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F31649" w:rsidRPr="001C3C76">
        <w:rPr>
          <w:rFonts w:ascii="Tahoma" w:eastAsia="Tahoma" w:hAnsi="Tahoma" w:cs="Tahoma"/>
          <w:spacing w:val="2"/>
        </w:rPr>
        <w:t>1</w:t>
      </w:r>
      <w:r w:rsidR="00F31649">
        <w:rPr>
          <w:rFonts w:ascii="Tahoma" w:eastAsia="Tahoma" w:hAnsi="Tahoma" w:cs="Tahoma"/>
          <w:spacing w:val="2"/>
        </w:rPr>
        <w:t>5</w:t>
      </w:r>
      <w:r w:rsidR="00F31649"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="00243DA5">
        <w:rPr>
          <w:rFonts w:ascii="Tahoma" w:eastAsia="Tahoma" w:hAnsi="Tahoma" w:cs="Tahoma"/>
          <w:spacing w:val="-1"/>
        </w:rPr>
        <w:t>Decyzji</w:t>
      </w:r>
      <w:r w:rsidRPr="001C3C76">
        <w:rPr>
          <w:rFonts w:ascii="Tahoma" w:eastAsia="Tahoma" w:hAnsi="Tahoma" w:cs="Tahoma"/>
        </w:rPr>
        <w:t>.</w:t>
      </w:r>
    </w:p>
    <w:p w14:paraId="79166A79" w14:textId="77777777" w:rsidR="00106485" w:rsidRPr="001A21E8" w:rsidRDefault="00106485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</w:pPr>
    </w:p>
    <w:p w14:paraId="6BFF9792" w14:textId="77777777" w:rsidR="00942F4E" w:rsidRPr="001A21E8" w:rsidRDefault="00280ADA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asady</w:t>
      </w:r>
      <w:r w:rsidRPr="001A21E8">
        <w:rPr>
          <w:rFonts w:ascii="Tahoma" w:eastAsia="Tahoma" w:hAnsi="Tahoma" w:cs="Tahoma"/>
          <w:b/>
          <w:spacing w:val="49"/>
        </w:rPr>
        <w:t xml:space="preserve"> </w:t>
      </w:r>
      <w:r w:rsidRPr="001A21E8">
        <w:rPr>
          <w:rFonts w:ascii="Tahoma" w:eastAsia="Tahoma" w:hAnsi="Tahoma" w:cs="Tahoma"/>
          <w:b/>
        </w:rPr>
        <w:t>k</w:t>
      </w:r>
      <w:r w:rsidRPr="001A21E8">
        <w:rPr>
          <w:rFonts w:ascii="Tahoma" w:eastAsia="Tahoma" w:hAnsi="Tahoma" w:cs="Tahoma"/>
          <w:b/>
          <w:spacing w:val="2"/>
        </w:rPr>
        <w:t>o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y</w:t>
      </w:r>
      <w:r w:rsidRPr="001A21E8">
        <w:rPr>
          <w:rFonts w:ascii="Tahoma" w:eastAsia="Tahoma" w:hAnsi="Tahoma" w:cs="Tahoma"/>
          <w:b/>
          <w:spacing w:val="1"/>
        </w:rPr>
        <w:t>s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</w:rPr>
        <w:t>ania</w:t>
      </w:r>
      <w:r w:rsidR="00D638D6" w:rsidRPr="001A21E8">
        <w:rPr>
          <w:rFonts w:ascii="Tahoma" w:eastAsia="Tahoma" w:hAnsi="Tahoma" w:cs="Tahoma"/>
          <w:b/>
          <w:spacing w:val="-10"/>
        </w:rPr>
        <w:t xml:space="preserve"> </w:t>
      </w:r>
      <w:r w:rsidRPr="001A21E8">
        <w:rPr>
          <w:rFonts w:ascii="Tahoma" w:eastAsia="Tahoma" w:hAnsi="Tahoma" w:cs="Tahoma"/>
          <w:b/>
        </w:rPr>
        <w:t>z</w:t>
      </w:r>
      <w:r w:rsidR="00D638D6" w:rsidRPr="001A21E8">
        <w:rPr>
          <w:rFonts w:ascii="Tahoma" w:eastAsia="Tahoma" w:hAnsi="Tahoma" w:cs="Tahoma"/>
          <w:b/>
        </w:rPr>
        <w:t xml:space="preserve"> centralnego</w:t>
      </w:r>
      <w:r w:rsidR="00D638D6" w:rsidRPr="001A21E8">
        <w:rPr>
          <w:rFonts w:ascii="Tahoma" w:eastAsia="Tahoma" w:hAnsi="Tahoma" w:cs="Tahoma"/>
          <w:b/>
          <w:spacing w:val="56"/>
        </w:rPr>
        <w:t xml:space="preserve"> </w:t>
      </w:r>
      <w:r w:rsidR="006E1261" w:rsidRPr="001A21E8">
        <w:rPr>
          <w:rFonts w:ascii="Tahoma" w:eastAsia="Tahoma" w:hAnsi="Tahoma" w:cs="Tahoma"/>
          <w:b/>
          <w:spacing w:val="3"/>
        </w:rPr>
        <w:t>systemu teleinformatycznego</w:t>
      </w:r>
    </w:p>
    <w:p w14:paraId="4766A05E" w14:textId="03C05FC1" w:rsidR="00942F4E" w:rsidRPr="001A21E8" w:rsidRDefault="00280ADA" w:rsidP="00C860BE">
      <w:pPr>
        <w:tabs>
          <w:tab w:val="num" w:pos="426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7026A9">
        <w:rPr>
          <w:rFonts w:ascii="Tahoma" w:eastAsia="Tahoma" w:hAnsi="Tahoma" w:cs="Tahoma"/>
          <w:spacing w:val="-1"/>
        </w:rPr>
        <w:t xml:space="preserve">§ </w:t>
      </w:r>
      <w:r w:rsidR="00E67406" w:rsidRPr="007026A9">
        <w:rPr>
          <w:rFonts w:ascii="Tahoma" w:eastAsia="Tahoma" w:hAnsi="Tahoma" w:cs="Tahoma"/>
          <w:spacing w:val="-1"/>
        </w:rPr>
        <w:t>2</w:t>
      </w:r>
      <w:r w:rsidR="00A25626">
        <w:rPr>
          <w:rFonts w:ascii="Tahoma" w:eastAsia="Tahoma" w:hAnsi="Tahoma" w:cs="Tahoma"/>
          <w:spacing w:val="-1"/>
        </w:rPr>
        <w:t>7</w:t>
      </w:r>
      <w:r w:rsidRPr="001A21E8">
        <w:rPr>
          <w:rFonts w:ascii="Tahoma" w:eastAsia="Tahoma" w:hAnsi="Tahoma" w:cs="Tahoma"/>
          <w:w w:val="99"/>
        </w:rPr>
        <w:t>.</w:t>
      </w:r>
    </w:p>
    <w:p w14:paraId="47231861" w14:textId="77777777" w:rsidR="00942F4E" w:rsidRPr="001A21E8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num" w:pos="851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zob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 xml:space="preserve">y do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 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ń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="00CA7347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i:</w:t>
      </w:r>
    </w:p>
    <w:p w14:paraId="286B2019" w14:textId="77777777" w:rsidR="00942F4E" w:rsidRPr="001A21E8" w:rsidRDefault="00BC3411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zob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 do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ios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</w:rPr>
        <w:t>ów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ła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ość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ą</w:t>
      </w:r>
      <w:r w:rsidR="00280ADA" w:rsidRPr="001A21E8">
        <w:rPr>
          <w:rFonts w:ascii="Tahoma" w:eastAsia="Tahoma" w:hAnsi="Tahoma" w:cs="Tahoma"/>
          <w:spacing w:val="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ś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ią sp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oz</w:t>
      </w:r>
      <w:r w:rsidR="00280ADA" w:rsidRPr="001A21E8">
        <w:rPr>
          <w:rFonts w:ascii="Tahoma" w:eastAsia="Tahoma" w:hAnsi="Tahoma" w:cs="Tahoma"/>
          <w:spacing w:val="-2"/>
        </w:rPr>
        <w:t>d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zą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wy</w:t>
      </w:r>
      <w:r w:rsidR="00280ADA" w:rsidRPr="001A21E8">
        <w:rPr>
          <w:rFonts w:ascii="Tahoma" w:eastAsia="Tahoma" w:hAnsi="Tahoma" w:cs="Tahoma"/>
          <w:spacing w:val="-3"/>
        </w:rPr>
        <w:t>k</w:t>
      </w:r>
      <w:r w:rsidR="00280ADA" w:rsidRPr="001A21E8">
        <w:rPr>
          <w:rFonts w:ascii="Tahoma" w:eastAsia="Tahoma" w:hAnsi="Tahoma" w:cs="Tahoma"/>
        </w:rPr>
        <w:t>orz</w:t>
      </w:r>
      <w:r w:rsidR="00280ADA" w:rsidRPr="001A21E8">
        <w:rPr>
          <w:rFonts w:ascii="Tahoma" w:eastAsia="Tahoma" w:hAnsi="Tahoma" w:cs="Tahoma"/>
          <w:spacing w:val="2"/>
        </w:rPr>
        <w:t>ys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 xml:space="preserve">m </w:t>
      </w:r>
      <w:r w:rsidR="0005157A" w:rsidRPr="001A21E8">
        <w:rPr>
          <w:rFonts w:ascii="Tahoma" w:eastAsia="Tahoma" w:hAnsi="Tahoma" w:cs="Tahoma"/>
          <w:spacing w:val="-1"/>
        </w:rPr>
        <w:t>SL2014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podpi</w:t>
      </w:r>
      <w:r w:rsidR="00280ADA" w:rsidRPr="001A21E8">
        <w:rPr>
          <w:rFonts w:ascii="Tahoma" w:eastAsia="Tahoma" w:hAnsi="Tahoma" w:cs="Tahoma"/>
          <w:spacing w:val="3"/>
        </w:rPr>
        <w:t>s</w:t>
      </w:r>
      <w:r w:rsidR="00280ADA" w:rsidRPr="001A21E8">
        <w:rPr>
          <w:rFonts w:ascii="Tahoma" w:eastAsia="Tahoma" w:hAnsi="Tahoma" w:cs="Tahoma"/>
          <w:spacing w:val="-1"/>
        </w:rPr>
        <w:t>yw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6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y</w:t>
      </w:r>
      <w:r w:rsidR="00280ADA" w:rsidRPr="001A21E8">
        <w:rPr>
          <w:rFonts w:ascii="Tahoma" w:eastAsia="Tahoma" w:hAnsi="Tahoma" w:cs="Tahoma"/>
        </w:rPr>
        <w:t>ł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C24D7D" w:rsidRPr="001A21E8">
        <w:rPr>
          <w:rFonts w:ascii="Tahoma" w:eastAsia="Tahoma" w:hAnsi="Tahoma" w:cs="Tahoma"/>
          <w:spacing w:val="5"/>
        </w:rPr>
        <w:t xml:space="preserve"> </w:t>
      </w:r>
      <w:r w:rsidR="007026A9">
        <w:rPr>
          <w:rFonts w:ascii="Tahoma" w:eastAsia="Tahoma" w:hAnsi="Tahoma" w:cs="Tahoma"/>
          <w:spacing w:val="5"/>
        </w:rPr>
        <w:br/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wy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orzyst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m pl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-3"/>
        </w:rPr>
        <w:t>f</w:t>
      </w:r>
      <w:r w:rsidR="00280ADA" w:rsidRPr="001A21E8">
        <w:rPr>
          <w:rFonts w:ascii="Tahoma" w:eastAsia="Tahoma" w:hAnsi="Tahoma" w:cs="Tahoma"/>
        </w:rPr>
        <w:t xml:space="preserve">orm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tro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zn</w:t>
      </w:r>
      <w:r w:rsidR="00280ADA" w:rsidRPr="001A21E8">
        <w:rPr>
          <w:rFonts w:ascii="Tahoma" w:eastAsia="Tahoma" w:hAnsi="Tahoma" w:cs="Tahoma"/>
          <w:spacing w:val="-1"/>
        </w:rPr>
        <w:t>yc</w:t>
      </w:r>
      <w:r w:rsidR="00280ADA" w:rsidRPr="001A21E8">
        <w:rPr>
          <w:rFonts w:ascii="Tahoma" w:eastAsia="Tahoma" w:hAnsi="Tahoma" w:cs="Tahoma"/>
        </w:rPr>
        <w:t xml:space="preserve">h </w:t>
      </w:r>
      <w:proofErr w:type="spellStart"/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-28"/>
        </w:rPr>
        <w:t>P</w:t>
      </w:r>
      <w:proofErr w:type="spellEnd"/>
      <w:r w:rsidR="00280ADA" w:rsidRPr="001A21E8">
        <w:rPr>
          <w:rFonts w:ascii="Tahoma" w:eastAsia="Tahoma" w:hAnsi="Tahoma" w:cs="Tahoma"/>
        </w:rPr>
        <w:t>;</w:t>
      </w:r>
    </w:p>
    <w:p w14:paraId="2C667DBC" w14:textId="77777777" w:rsidR="00900E82" w:rsidRDefault="00782A90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782A90">
        <w:rPr>
          <w:rFonts w:ascii="Tahoma" w:eastAsia="Tahoma" w:hAnsi="Tahoma" w:cs="Tahoma"/>
        </w:rPr>
        <w:t>Beneficjent na wezwanie IZ jest zobowiązany do aktualizacji dokumentów aplikacyjnych</w:t>
      </w:r>
      <w:r>
        <w:rPr>
          <w:rFonts w:ascii="Tahoma" w:eastAsia="Tahoma" w:hAnsi="Tahoma" w:cs="Tahoma"/>
        </w:rPr>
        <w:t xml:space="preserve"> </w:t>
      </w:r>
      <w:r w:rsidR="007026A9">
        <w:rPr>
          <w:rFonts w:ascii="Tahoma" w:eastAsia="Tahoma" w:hAnsi="Tahoma" w:cs="Tahoma"/>
        </w:rPr>
        <w:br/>
      </w:r>
      <w:r w:rsidRPr="00782A90">
        <w:rPr>
          <w:rFonts w:ascii="Tahoma" w:eastAsia="Tahoma" w:hAnsi="Tahoma" w:cs="Tahoma"/>
        </w:rPr>
        <w:t>w wersji elektronicznej z wykorzystaniem LSI</w:t>
      </w:r>
      <w:r w:rsidR="00280ADA" w:rsidRPr="00782A90">
        <w:rPr>
          <w:rFonts w:ascii="Tahoma" w:eastAsia="Tahoma" w:hAnsi="Tahoma" w:cs="Tahoma"/>
        </w:rPr>
        <w:t>;</w:t>
      </w:r>
    </w:p>
    <w:p w14:paraId="69E3B090" w14:textId="77777777" w:rsidR="00900E82" w:rsidRDefault="00280ADA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2"/>
        </w:rPr>
        <w:t xml:space="preserve">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6"/>
        </w:rPr>
        <w:t xml:space="preserve"> </w:t>
      </w:r>
      <w:r w:rsidRPr="00900E82">
        <w:rPr>
          <w:rFonts w:ascii="Tahoma" w:eastAsia="Tahoma" w:hAnsi="Tahoma" w:cs="Tahoma"/>
        </w:rPr>
        <w:t>zobo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7"/>
        </w:rPr>
        <w:t xml:space="preserve"> </w:t>
      </w:r>
      <w:r w:rsidRPr="00900E82">
        <w:rPr>
          <w:rFonts w:ascii="Tahoma" w:eastAsia="Tahoma" w:hAnsi="Tahoma" w:cs="Tahoma"/>
        </w:rPr>
        <w:t>do</w:t>
      </w:r>
      <w:r w:rsidRPr="00900E82">
        <w:rPr>
          <w:rFonts w:ascii="Tahoma" w:eastAsia="Tahoma" w:hAnsi="Tahoma" w:cs="Tahoma"/>
          <w:spacing w:val="19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ło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7"/>
        </w:rPr>
        <w:t xml:space="preserve"> 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liz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cj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2"/>
        </w:rPr>
        <w:t xml:space="preserve"> </w:t>
      </w:r>
      <w:r w:rsidRPr="00900E82">
        <w:rPr>
          <w:rFonts w:ascii="Tahoma" w:eastAsia="Tahoma" w:hAnsi="Tahoma" w:cs="Tahoma"/>
          <w:spacing w:val="-1"/>
        </w:rPr>
        <w:t>h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</w:rPr>
        <w:t>g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mu</w:t>
      </w:r>
      <w:r w:rsidRPr="00900E82">
        <w:rPr>
          <w:rFonts w:ascii="Tahoma" w:eastAsia="Tahoma" w:hAnsi="Tahoma" w:cs="Tahoma"/>
          <w:spacing w:val="4"/>
        </w:rPr>
        <w:t xml:space="preserve"> 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3"/>
        </w:rPr>
        <w:t>ł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12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ios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ów</w:t>
      </w:r>
      <w:r w:rsidR="00103B76" w:rsidRPr="00900E82">
        <w:rPr>
          <w:rFonts w:ascii="Tahoma" w:eastAsia="Tahoma" w:hAnsi="Tahoma" w:cs="Tahoma"/>
        </w:rPr>
        <w:t xml:space="preserve"> </w:t>
      </w:r>
      <w:r w:rsidR="00103B76" w:rsidRPr="00900E82">
        <w:rPr>
          <w:rFonts w:ascii="Tahoma" w:eastAsia="Tahoma" w:hAnsi="Tahoma" w:cs="Tahoma"/>
        </w:rPr>
        <w:br/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ła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ość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rs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tr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</w:t>
      </w:r>
      <w:r w:rsidRPr="00900E82">
        <w:rPr>
          <w:rFonts w:ascii="Tahoma" w:eastAsia="Tahoma" w:hAnsi="Tahoma" w:cs="Tahoma"/>
          <w:spacing w:val="7"/>
        </w:rPr>
        <w:t>e</w:t>
      </w:r>
      <w:r w:rsidRPr="00900E82">
        <w:rPr>
          <w:rFonts w:ascii="Tahoma" w:eastAsia="Tahoma" w:hAnsi="Tahoma" w:cs="Tahoma"/>
        </w:rPr>
        <w:t>j</w:t>
      </w:r>
      <w:r w:rsidRPr="00900E82">
        <w:rPr>
          <w:rFonts w:ascii="Tahoma" w:eastAsia="Tahoma" w:hAnsi="Tahoma" w:cs="Tahoma"/>
          <w:spacing w:val="-11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  <w:spacing w:val="3"/>
        </w:rPr>
        <w:t>w</w:t>
      </w:r>
      <w:r w:rsidRPr="00900E82">
        <w:rPr>
          <w:rFonts w:ascii="Tahoma" w:eastAsia="Tahoma" w:hAnsi="Tahoma" w:cs="Tahoma"/>
          <w:spacing w:val="1"/>
        </w:rPr>
        <w:t>y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orz</w:t>
      </w:r>
      <w:r w:rsidRPr="00900E82">
        <w:rPr>
          <w:rFonts w:ascii="Tahoma" w:eastAsia="Tahoma" w:hAnsi="Tahoma" w:cs="Tahoma"/>
          <w:spacing w:val="2"/>
        </w:rPr>
        <w:t>y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-11"/>
        </w:rPr>
        <w:t xml:space="preserve"> </w:t>
      </w:r>
      <w:r w:rsidR="00BE11F7" w:rsidRPr="00900E82">
        <w:rPr>
          <w:rFonts w:ascii="Tahoma" w:eastAsia="Tahoma" w:hAnsi="Tahoma" w:cs="Tahoma"/>
          <w:spacing w:val="1"/>
        </w:rPr>
        <w:t>SL2014</w:t>
      </w:r>
      <w:r w:rsidRPr="00900E82">
        <w:rPr>
          <w:rFonts w:ascii="Tahoma" w:eastAsia="Tahoma" w:hAnsi="Tahoma" w:cs="Tahoma"/>
        </w:rPr>
        <w:t>;</w:t>
      </w:r>
    </w:p>
    <w:p w14:paraId="516E9DD1" w14:textId="77777777" w:rsidR="00900E82" w:rsidRDefault="00280ADA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 xml:space="preserve">t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st 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 xml:space="preserve">y do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ło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 xml:space="preserve">znej 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  <w:spacing w:val="1"/>
        </w:rPr>
        <w:t>ua</w:t>
      </w:r>
      <w:r w:rsidRPr="00900E82">
        <w:rPr>
          <w:rFonts w:ascii="Tahoma" w:eastAsia="Tahoma" w:hAnsi="Tahoma" w:cs="Tahoma"/>
        </w:rPr>
        <w:t>liz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cj</w:t>
      </w:r>
      <w:r w:rsidRPr="00900E82">
        <w:rPr>
          <w:rFonts w:ascii="Tahoma" w:eastAsia="Tahoma" w:hAnsi="Tahoma" w:cs="Tahoma"/>
        </w:rPr>
        <w:t>i i</w:t>
      </w:r>
      <w:r w:rsidRPr="00900E82">
        <w:rPr>
          <w:rFonts w:ascii="Tahoma" w:eastAsia="Tahoma" w:hAnsi="Tahoma" w:cs="Tahoma"/>
          <w:spacing w:val="1"/>
        </w:rPr>
        <w:t>n</w:t>
      </w:r>
      <w:r w:rsidRPr="00900E82">
        <w:rPr>
          <w:rFonts w:ascii="Tahoma" w:eastAsia="Tahoma" w:hAnsi="Tahoma" w:cs="Tahoma"/>
          <w:spacing w:val="-3"/>
        </w:rPr>
        <w:t>f</w:t>
      </w:r>
      <w:r w:rsidRPr="00900E82">
        <w:rPr>
          <w:rFonts w:ascii="Tahoma" w:eastAsia="Tahoma" w:hAnsi="Tahoma" w:cs="Tahoma"/>
        </w:rPr>
        <w:t>or</w:t>
      </w:r>
      <w:r w:rsidRPr="00900E82">
        <w:rPr>
          <w:rFonts w:ascii="Tahoma" w:eastAsia="Tahoma" w:hAnsi="Tahoma" w:cs="Tahoma"/>
          <w:spacing w:val="1"/>
        </w:rPr>
        <w:t>ma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j</w:t>
      </w:r>
      <w:r w:rsidR="006C46E0" w:rsidRPr="00900E82">
        <w:rPr>
          <w:rFonts w:ascii="Tahoma" w:eastAsia="Tahoma" w:hAnsi="Tahoma" w:cs="Tahoma"/>
        </w:rPr>
        <w:t xml:space="preserve">i 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27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mó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ch</w:t>
      </w:r>
      <w:r w:rsidR="006C46E0" w:rsidRPr="00900E82">
        <w:rPr>
          <w:rFonts w:ascii="Tahoma" w:eastAsia="Tahoma" w:hAnsi="Tahoma" w:cs="Tahoma"/>
          <w:spacing w:val="-1"/>
        </w:rPr>
        <w:t xml:space="preserve"> </w:t>
      </w:r>
      <w:r w:rsidR="006C46E0" w:rsidRPr="00900E82">
        <w:rPr>
          <w:rFonts w:ascii="Tahoma" w:eastAsia="Tahoma" w:hAnsi="Tahoma" w:cs="Tahoma"/>
          <w:spacing w:val="1"/>
        </w:rPr>
        <w:t xml:space="preserve">lub </w:t>
      </w:r>
      <w:r w:rsidRPr="00900E82">
        <w:rPr>
          <w:rFonts w:ascii="Tahoma" w:eastAsia="Tahoma" w:hAnsi="Tahoma" w:cs="Tahoma"/>
        </w:rPr>
        <w:t>pos</w:t>
      </w:r>
      <w:r w:rsidRPr="00900E82">
        <w:rPr>
          <w:rFonts w:ascii="Tahoma" w:eastAsia="Tahoma" w:hAnsi="Tahoma" w:cs="Tahoma"/>
          <w:spacing w:val="1"/>
        </w:rPr>
        <w:t>tę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1"/>
        </w:rPr>
        <w:t>wa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h w</w:t>
      </w:r>
      <w:r w:rsidRPr="00900E82">
        <w:rPr>
          <w:rFonts w:ascii="Tahoma" w:eastAsia="Tahoma" w:hAnsi="Tahoma" w:cs="Tahoma"/>
          <w:spacing w:val="28"/>
        </w:rPr>
        <w:t xml:space="preserve"> </w:t>
      </w:r>
      <w:r w:rsidRPr="00900E82">
        <w:rPr>
          <w:rFonts w:ascii="Tahoma" w:eastAsia="Tahoma" w:hAnsi="Tahoma" w:cs="Tahoma"/>
        </w:rPr>
        <w:t>pro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ek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21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28"/>
        </w:rPr>
        <w:t xml:space="preserve"> 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rs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4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tro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znej</w:t>
      </w:r>
      <w:r w:rsidRPr="00900E82">
        <w:rPr>
          <w:rFonts w:ascii="Tahoma" w:eastAsia="Tahoma" w:hAnsi="Tahoma" w:cs="Tahoma"/>
          <w:spacing w:val="15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27"/>
        </w:rPr>
        <w:t xml:space="preserve"> </w:t>
      </w:r>
      <w:r w:rsidRPr="00900E82">
        <w:rPr>
          <w:rFonts w:ascii="Tahoma" w:eastAsia="Tahoma" w:hAnsi="Tahoma" w:cs="Tahoma"/>
          <w:spacing w:val="1"/>
        </w:rPr>
        <w:t>wy</w:t>
      </w:r>
      <w:r w:rsidRPr="00900E82">
        <w:rPr>
          <w:rFonts w:ascii="Tahoma" w:eastAsia="Tahoma" w:hAnsi="Tahoma" w:cs="Tahoma"/>
          <w:spacing w:val="-3"/>
        </w:rPr>
        <w:t>k</w:t>
      </w:r>
      <w:r w:rsidRPr="00900E82">
        <w:rPr>
          <w:rFonts w:ascii="Tahoma" w:eastAsia="Tahoma" w:hAnsi="Tahoma" w:cs="Tahoma"/>
        </w:rPr>
        <w:t>or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14"/>
        </w:rPr>
        <w:t xml:space="preserve"> </w:t>
      </w:r>
      <w:r w:rsidR="00BE11F7" w:rsidRPr="00900E82">
        <w:rPr>
          <w:rFonts w:ascii="Tahoma" w:eastAsia="Tahoma" w:hAnsi="Tahoma" w:cs="Tahoma"/>
          <w:spacing w:val="-1"/>
        </w:rPr>
        <w:t>S</w:t>
      </w:r>
      <w:r w:rsidR="00511CF3" w:rsidRPr="00900E82">
        <w:rPr>
          <w:rFonts w:ascii="Tahoma" w:eastAsia="Tahoma" w:hAnsi="Tahoma" w:cs="Tahoma"/>
          <w:spacing w:val="-1"/>
        </w:rPr>
        <w:t>L</w:t>
      </w:r>
      <w:r w:rsidR="00BE11F7" w:rsidRPr="00900E82">
        <w:rPr>
          <w:rFonts w:ascii="Tahoma" w:eastAsia="Tahoma" w:hAnsi="Tahoma" w:cs="Tahoma"/>
          <w:spacing w:val="-1"/>
        </w:rPr>
        <w:t>2014</w:t>
      </w:r>
      <w:r w:rsidRPr="00900E82">
        <w:rPr>
          <w:rFonts w:ascii="Tahoma" w:eastAsia="Tahoma" w:hAnsi="Tahoma" w:cs="Tahoma"/>
        </w:rPr>
        <w:t>;</w:t>
      </w:r>
      <w:r w:rsidR="00BB32D5" w:rsidRPr="001A21E8">
        <w:rPr>
          <w:rStyle w:val="Odwoanieprzypisudolnego"/>
          <w:rFonts w:ascii="Tahoma" w:eastAsia="Tahoma" w:hAnsi="Tahoma" w:cs="Tahoma"/>
        </w:rPr>
        <w:footnoteReference w:id="69"/>
      </w:r>
    </w:p>
    <w:p w14:paraId="0596C68A" w14:textId="77777777" w:rsidR="00900E82" w:rsidRDefault="00280ADA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w pr</w:t>
      </w:r>
      <w:r w:rsidRPr="00900E82">
        <w:rPr>
          <w:rFonts w:ascii="Tahoma" w:eastAsia="Tahoma" w:hAnsi="Tahoma" w:cs="Tahoma"/>
          <w:spacing w:val="1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2"/>
        </w:rPr>
        <w:t>k</w:t>
      </w:r>
      <w:r w:rsidRPr="00900E82">
        <w:rPr>
          <w:rFonts w:ascii="Tahoma" w:eastAsia="Tahoma" w:hAnsi="Tahoma" w:cs="Tahoma"/>
        </w:rPr>
        <w:t>u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2"/>
        </w:rPr>
        <w:t>d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2"/>
        </w:rPr>
        <w:t>s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rcz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 do</w:t>
      </w:r>
      <w:r w:rsidRPr="00900E82">
        <w:rPr>
          <w:rFonts w:ascii="Tahoma" w:eastAsia="Tahoma" w:hAnsi="Tahoma" w:cs="Tahoma"/>
          <w:spacing w:val="-1"/>
        </w:rPr>
        <w:t>ku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tów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  <w:spacing w:val="3"/>
        </w:rPr>
        <w:t>w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-3"/>
        </w:rPr>
        <w:t>y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 xml:space="preserve">w pkt </w:t>
      </w:r>
      <w:r w:rsidRPr="00900E82">
        <w:rPr>
          <w:rFonts w:ascii="Tahoma" w:eastAsia="Tahoma" w:hAnsi="Tahoma" w:cs="Tahoma"/>
          <w:spacing w:val="7"/>
        </w:rPr>
        <w:t>1</w:t>
      </w:r>
      <w:r w:rsidRPr="00900E82">
        <w:rPr>
          <w:rFonts w:ascii="Tahoma" w:eastAsia="Tahoma" w:hAnsi="Tahoma" w:cs="Tahoma"/>
        </w:rPr>
        <w:t>-4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  <w:spacing w:val="2"/>
        </w:rPr>
        <w:t>l</w:t>
      </w:r>
      <w:r w:rsidRPr="00900E82">
        <w:rPr>
          <w:rFonts w:ascii="Tahoma" w:eastAsia="Tahoma" w:hAnsi="Tahoma" w:cs="Tahoma"/>
          <w:spacing w:val="1"/>
        </w:rPr>
        <w:t>u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0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12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a</w:t>
      </w:r>
      <w:r w:rsidR="006507C2" w:rsidRPr="00900E82">
        <w:rPr>
          <w:rFonts w:ascii="Tahoma" w:eastAsia="Tahoma" w:hAnsi="Tahoma" w:cs="Tahoma"/>
        </w:rPr>
        <w:t xml:space="preserve">dku 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rd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16"/>
        </w:rPr>
        <w:t xml:space="preserve"> 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ów</w:t>
      </w:r>
      <w:r w:rsidRPr="00900E82">
        <w:rPr>
          <w:rFonts w:ascii="Tahoma" w:eastAsia="Tahoma" w:hAnsi="Tahoma" w:cs="Tahoma"/>
          <w:spacing w:val="24"/>
        </w:rPr>
        <w:t xml:space="preserve"> 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23"/>
        </w:rPr>
        <w:t xml:space="preserve"> 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3"/>
        </w:rPr>
        <w:t>ł</w:t>
      </w:r>
      <w:r w:rsidRPr="00900E82">
        <w:rPr>
          <w:rFonts w:ascii="Tahoma" w:eastAsia="Tahoma" w:hAnsi="Tahoma" w:cs="Tahoma"/>
          <w:spacing w:val="1"/>
        </w:rPr>
        <w:t>ę</w:t>
      </w:r>
      <w:r w:rsidRPr="00900E82">
        <w:rPr>
          <w:rFonts w:ascii="Tahoma" w:eastAsia="Tahoma" w:hAnsi="Tahoma" w:cs="Tahoma"/>
        </w:rPr>
        <w:t>dów</w:t>
      </w:r>
      <w:r w:rsidRPr="00900E82">
        <w:rPr>
          <w:rFonts w:ascii="Tahoma" w:eastAsia="Tahoma" w:hAnsi="Tahoma" w:cs="Tahoma"/>
          <w:spacing w:val="21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26"/>
        </w:rPr>
        <w:t xml:space="preserve"> </w:t>
      </w:r>
      <w:r w:rsidRPr="00900E82">
        <w:rPr>
          <w:rFonts w:ascii="Tahoma" w:eastAsia="Tahoma" w:hAnsi="Tahoma" w:cs="Tahoma"/>
          <w:spacing w:val="-2"/>
        </w:rPr>
        <w:t>t</w:t>
      </w:r>
      <w:r w:rsidRPr="00900E82">
        <w:rPr>
          <w:rFonts w:ascii="Tahoma" w:eastAsia="Tahoma" w:hAnsi="Tahoma" w:cs="Tahoma"/>
          <w:spacing w:val="-1"/>
        </w:rPr>
        <w:t>yc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24"/>
        </w:rPr>
        <w:t xml:space="preserve"> </w:t>
      </w:r>
      <w:r w:rsidRPr="00900E82">
        <w:rPr>
          <w:rFonts w:ascii="Tahoma" w:eastAsia="Tahoma" w:hAnsi="Tahoma" w:cs="Tahoma"/>
        </w:rPr>
        <w:t>do</w:t>
      </w:r>
      <w:r w:rsidRPr="00900E82">
        <w:rPr>
          <w:rFonts w:ascii="Tahoma" w:eastAsia="Tahoma" w:hAnsi="Tahoma" w:cs="Tahoma"/>
          <w:spacing w:val="1"/>
        </w:rPr>
        <w:t>k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16"/>
        </w:rPr>
        <w:t xml:space="preserve"> </w:t>
      </w:r>
      <w:r w:rsidRPr="00900E82">
        <w:rPr>
          <w:rFonts w:ascii="Tahoma" w:eastAsia="Tahoma" w:hAnsi="Tahoma" w:cs="Tahoma"/>
          <w:spacing w:val="5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7"/>
        </w:rPr>
        <w:t xml:space="preserve"> </w:t>
      </w:r>
      <w:r w:rsidRPr="00900E82">
        <w:rPr>
          <w:rFonts w:ascii="Tahoma" w:eastAsia="Tahoma" w:hAnsi="Tahoma" w:cs="Tahoma"/>
        </w:rPr>
        <w:t>może</w:t>
      </w:r>
      <w:r w:rsidRPr="00900E82">
        <w:rPr>
          <w:rFonts w:ascii="Tahoma" w:eastAsia="Tahoma" w:hAnsi="Tahoma" w:cs="Tahoma"/>
          <w:spacing w:val="22"/>
        </w:rPr>
        <w:t xml:space="preserve"> </w:t>
      </w:r>
      <w:r w:rsidRPr="00900E82">
        <w:rPr>
          <w:rFonts w:ascii="Tahoma" w:eastAsia="Tahoma" w:hAnsi="Tahoma" w:cs="Tahoma"/>
        </w:rPr>
        <w:t>zos</w:t>
      </w:r>
      <w:r w:rsidRPr="00900E82">
        <w:rPr>
          <w:rFonts w:ascii="Tahoma" w:eastAsia="Tahoma" w:hAnsi="Tahoma" w:cs="Tahoma"/>
          <w:spacing w:val="1"/>
        </w:rPr>
        <w:t>t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</w:rPr>
        <w:t>ć</w:t>
      </w:r>
      <w:r w:rsidRPr="00900E82">
        <w:rPr>
          <w:rFonts w:ascii="Tahoma" w:eastAsia="Tahoma" w:hAnsi="Tahoma" w:cs="Tahoma"/>
          <w:spacing w:val="23"/>
        </w:rPr>
        <w:t xml:space="preserve"> </w:t>
      </w:r>
      <w:r w:rsidRPr="00900E82">
        <w:rPr>
          <w:rFonts w:ascii="Tahoma" w:eastAsia="Tahoma" w:hAnsi="Tahoma" w:cs="Tahoma"/>
        </w:rPr>
        <w:t>zobo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>y</w:t>
      </w:r>
      <w:r w:rsidR="00E03F00" w:rsidRPr="00900E82">
        <w:rPr>
          <w:rFonts w:ascii="Tahoma" w:eastAsia="Tahoma" w:hAnsi="Tahoma" w:cs="Tahoma"/>
        </w:rPr>
        <w:t xml:space="preserve"> </w:t>
      </w:r>
      <w:r w:rsidRPr="00900E82">
        <w:rPr>
          <w:rFonts w:ascii="Tahoma" w:eastAsia="Tahoma" w:hAnsi="Tahoma" w:cs="Tahoma"/>
        </w:rPr>
        <w:t>do</w:t>
      </w:r>
      <w:r w:rsidRPr="00900E82">
        <w:rPr>
          <w:rFonts w:ascii="Tahoma" w:eastAsia="Tahoma" w:hAnsi="Tahoma" w:cs="Tahoma"/>
          <w:spacing w:val="-2"/>
        </w:rPr>
        <w:t xml:space="preserve"> </w:t>
      </w:r>
      <w:r w:rsidRPr="00900E82">
        <w:rPr>
          <w:rFonts w:ascii="Tahoma" w:eastAsia="Tahoma" w:hAnsi="Tahoma" w:cs="Tahoma"/>
        </w:rPr>
        <w:t>ich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  <w:spacing w:val="3"/>
        </w:rPr>
        <w:t>p</w:t>
      </w:r>
      <w:r w:rsidRPr="00900E82">
        <w:rPr>
          <w:rFonts w:ascii="Tahoma" w:eastAsia="Tahoma" w:hAnsi="Tahoma" w:cs="Tahoma"/>
        </w:rPr>
        <w:t>op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aw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9"/>
        </w:rPr>
        <w:t xml:space="preserve"> 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</w:rPr>
        <w:t>u</w:t>
      </w:r>
      <w:r w:rsidRPr="00900E82">
        <w:rPr>
          <w:rFonts w:ascii="Tahoma" w:eastAsia="Tahoma" w:hAnsi="Tahoma" w:cs="Tahoma"/>
          <w:spacing w:val="2"/>
        </w:rPr>
        <w:t>z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-10"/>
        </w:rPr>
        <w:t xml:space="preserve"> </w:t>
      </w:r>
      <w:r w:rsidRPr="00900E82">
        <w:rPr>
          <w:rFonts w:ascii="Tahoma" w:eastAsia="Tahoma" w:hAnsi="Tahoma" w:cs="Tahoma"/>
        </w:rPr>
        <w:t xml:space="preserve">w </w:t>
      </w:r>
      <w:r w:rsidRPr="00900E82">
        <w:rPr>
          <w:rFonts w:ascii="Tahoma" w:eastAsia="Tahoma" w:hAnsi="Tahoma" w:cs="Tahoma"/>
          <w:spacing w:val="1"/>
        </w:rPr>
        <w:t>te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-7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zna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ny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-12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-5"/>
        </w:rPr>
        <w:t xml:space="preserve"> </w:t>
      </w:r>
      <w:r w:rsidRPr="00900E82">
        <w:rPr>
          <w:rFonts w:ascii="Tahoma" w:eastAsia="Tahoma" w:hAnsi="Tahoma" w:cs="Tahoma"/>
        </w:rPr>
        <w:t>IZ</w:t>
      </w:r>
      <w:r w:rsidRPr="00900E82">
        <w:rPr>
          <w:rFonts w:ascii="Tahoma" w:eastAsia="Tahoma" w:hAnsi="Tahoma" w:cs="Tahoma"/>
          <w:spacing w:val="-2"/>
        </w:rPr>
        <w:t xml:space="preserve"> </w:t>
      </w:r>
      <w:r w:rsidRPr="00900E82">
        <w:rPr>
          <w:rFonts w:ascii="Tahoma" w:eastAsia="Tahoma" w:hAnsi="Tahoma" w:cs="Tahoma"/>
          <w:spacing w:val="1"/>
        </w:rPr>
        <w:t>R</w:t>
      </w:r>
      <w:r w:rsidRPr="00900E82">
        <w:rPr>
          <w:rFonts w:ascii="Tahoma" w:eastAsia="Tahoma" w:hAnsi="Tahoma" w:cs="Tahoma"/>
        </w:rPr>
        <w:t>PO</w:t>
      </w:r>
      <w:r w:rsidRPr="00900E82">
        <w:rPr>
          <w:rFonts w:ascii="Tahoma" w:eastAsia="Tahoma" w:hAnsi="Tahoma" w:cs="Tahoma"/>
          <w:spacing w:val="-4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="00BE11F7" w:rsidRPr="00900E82">
        <w:rPr>
          <w:rFonts w:ascii="Tahoma" w:eastAsia="Tahoma" w:hAnsi="Tahoma" w:cs="Tahoma"/>
          <w:spacing w:val="2"/>
        </w:rPr>
        <w:t>Ś</w:t>
      </w:r>
      <w:r w:rsidRPr="00900E82">
        <w:rPr>
          <w:rFonts w:ascii="Tahoma" w:eastAsia="Tahoma" w:hAnsi="Tahoma" w:cs="Tahoma"/>
        </w:rPr>
        <w:t>;</w:t>
      </w:r>
    </w:p>
    <w:p w14:paraId="4E15F6E0" w14:textId="77777777" w:rsidR="00900E82" w:rsidRPr="00900E82" w:rsidRDefault="00280ADA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 xml:space="preserve">t 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4"/>
        </w:rPr>
        <w:t xml:space="preserve"> </w:t>
      </w:r>
      <w:r w:rsidRPr="00900E82">
        <w:rPr>
          <w:rFonts w:ascii="Tahoma" w:eastAsia="Tahoma" w:hAnsi="Tahoma" w:cs="Tahoma"/>
        </w:rPr>
        <w:t>zobo</w:t>
      </w:r>
      <w:r w:rsidRPr="00900E82">
        <w:rPr>
          <w:rFonts w:ascii="Tahoma" w:eastAsia="Tahoma" w:hAnsi="Tahoma" w:cs="Tahoma"/>
          <w:spacing w:val="3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5"/>
        </w:rPr>
        <w:t xml:space="preserve"> </w:t>
      </w:r>
      <w:r w:rsidRPr="00900E82">
        <w:rPr>
          <w:rFonts w:ascii="Tahoma" w:eastAsia="Tahoma" w:hAnsi="Tahoma" w:cs="Tahoma"/>
          <w:spacing w:val="2"/>
        </w:rPr>
        <w:t>d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pro</w:t>
      </w:r>
      <w:r w:rsidRPr="00900E82">
        <w:rPr>
          <w:rFonts w:ascii="Tahoma" w:eastAsia="Tahoma" w:hAnsi="Tahoma" w:cs="Tahoma"/>
          <w:spacing w:val="-1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dz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ia</w:t>
      </w:r>
      <w:r w:rsidRPr="00900E82">
        <w:rPr>
          <w:rFonts w:ascii="Tahoma" w:eastAsia="Tahoma" w:hAnsi="Tahoma" w:cs="Tahoma"/>
          <w:spacing w:val="-5"/>
        </w:rPr>
        <w:t xml:space="preserve"> </w:t>
      </w:r>
      <w:r w:rsidRPr="00900E82">
        <w:rPr>
          <w:rFonts w:ascii="Tahoma" w:eastAsia="Tahoma" w:hAnsi="Tahoma" w:cs="Tahoma"/>
          <w:spacing w:val="2"/>
        </w:rPr>
        <w:t>d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5"/>
        </w:rPr>
        <w:t xml:space="preserve"> </w:t>
      </w:r>
      <w:r w:rsidR="00BE11F7" w:rsidRPr="00900E82">
        <w:rPr>
          <w:rFonts w:ascii="Tahoma" w:eastAsia="Tahoma" w:hAnsi="Tahoma" w:cs="Tahoma"/>
          <w:spacing w:val="-1"/>
        </w:rPr>
        <w:t>SL</w:t>
      </w:r>
      <w:r w:rsidRPr="00900E82">
        <w:rPr>
          <w:rFonts w:ascii="Tahoma" w:eastAsia="Tahoma" w:hAnsi="Tahoma" w:cs="Tahoma"/>
          <w:spacing w:val="1"/>
        </w:rPr>
        <w:t>2</w:t>
      </w:r>
      <w:r w:rsidRPr="00900E82">
        <w:rPr>
          <w:rFonts w:ascii="Tahoma" w:eastAsia="Tahoma" w:hAnsi="Tahoma" w:cs="Tahoma"/>
          <w:spacing w:val="-1"/>
        </w:rPr>
        <w:t>0</w:t>
      </w:r>
      <w:r w:rsidRPr="00900E82">
        <w:rPr>
          <w:rFonts w:ascii="Tahoma" w:eastAsia="Tahoma" w:hAnsi="Tahoma" w:cs="Tahoma"/>
          <w:spacing w:val="1"/>
        </w:rPr>
        <w:t>1</w:t>
      </w:r>
      <w:r w:rsidRPr="00900E82">
        <w:rPr>
          <w:rFonts w:ascii="Tahoma" w:eastAsia="Tahoma" w:hAnsi="Tahoma" w:cs="Tahoma"/>
        </w:rPr>
        <w:t>4</w:t>
      </w:r>
      <w:r w:rsidRPr="00900E82">
        <w:rPr>
          <w:rFonts w:ascii="Tahoma" w:eastAsia="Tahoma" w:hAnsi="Tahoma" w:cs="Tahoma"/>
          <w:spacing w:val="2"/>
        </w:rPr>
        <w:t xml:space="preserve"> 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h</w:t>
      </w:r>
      <w:r w:rsidR="00CA7347" w:rsidRPr="00900E82">
        <w:rPr>
          <w:rFonts w:ascii="Tahoma" w:eastAsia="Tahoma" w:hAnsi="Tahoma" w:cs="Tahoma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w</w:t>
      </w:r>
      <w:r w:rsidRPr="00900E82">
        <w:rPr>
          <w:rFonts w:ascii="Tahoma" w:eastAsia="Tahoma" w:hAnsi="Tahoma" w:cs="Tahoma"/>
          <w:spacing w:val="7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z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k</w:t>
      </w:r>
      <w:r w:rsidRPr="00900E82">
        <w:rPr>
          <w:rFonts w:ascii="Tahoma" w:eastAsia="Tahoma" w:hAnsi="Tahoma" w:cs="Tahoma"/>
          <w:position w:val="-1"/>
        </w:rPr>
        <w:t>r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position w:val="-1"/>
        </w:rPr>
        <w:t>sie</w:t>
      </w:r>
      <w:r w:rsidRPr="00900E82">
        <w:rPr>
          <w:rFonts w:ascii="Tahoma" w:eastAsia="Tahoma" w:hAnsi="Tahoma" w:cs="Tahoma"/>
          <w:spacing w:val="1"/>
          <w:position w:val="-1"/>
        </w:rPr>
        <w:t xml:space="preserve"> a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position w:val="-1"/>
        </w:rPr>
        <w:t>g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position w:val="-1"/>
        </w:rPr>
        <w:t>żo</w:t>
      </w:r>
      <w:r w:rsidRPr="00900E82">
        <w:rPr>
          <w:rFonts w:ascii="Tahoma" w:eastAsia="Tahoma" w:hAnsi="Tahoma" w:cs="Tahoma"/>
          <w:spacing w:val="-1"/>
          <w:position w:val="-1"/>
        </w:rPr>
        <w:t>w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position w:val="-1"/>
        </w:rPr>
        <w:t>ia</w:t>
      </w:r>
      <w:r w:rsidRPr="00900E82">
        <w:rPr>
          <w:rFonts w:ascii="Tahoma" w:eastAsia="Tahoma" w:hAnsi="Tahoma" w:cs="Tahoma"/>
          <w:spacing w:val="-3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p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position w:val="-1"/>
        </w:rPr>
        <w:t>rso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position w:val="-1"/>
        </w:rPr>
        <w:t>lu</w:t>
      </w:r>
      <w:r w:rsidRPr="00900E82">
        <w:rPr>
          <w:rFonts w:ascii="Tahoma" w:eastAsia="Tahoma" w:hAnsi="Tahoma" w:cs="Tahoma"/>
          <w:spacing w:val="-3"/>
          <w:position w:val="-1"/>
        </w:rPr>
        <w:t xml:space="preserve"> </w:t>
      </w:r>
      <w:r w:rsidRPr="00900E82">
        <w:rPr>
          <w:rFonts w:ascii="Tahoma" w:eastAsia="Tahoma" w:hAnsi="Tahoma" w:cs="Tahoma"/>
          <w:spacing w:val="4"/>
          <w:position w:val="-1"/>
        </w:rPr>
        <w:t>p</w:t>
      </w:r>
      <w:r w:rsidRPr="00900E82">
        <w:rPr>
          <w:rFonts w:ascii="Tahoma" w:eastAsia="Tahoma" w:hAnsi="Tahoma" w:cs="Tahoma"/>
          <w:position w:val="-1"/>
        </w:rPr>
        <w:t>r</w:t>
      </w:r>
      <w:r w:rsidRPr="00900E82">
        <w:rPr>
          <w:rFonts w:ascii="Tahoma" w:eastAsia="Tahoma" w:hAnsi="Tahoma" w:cs="Tahoma"/>
          <w:spacing w:val="2"/>
          <w:position w:val="-1"/>
        </w:rPr>
        <w:t>o</w:t>
      </w:r>
      <w:r w:rsidRPr="00900E82">
        <w:rPr>
          <w:rFonts w:ascii="Tahoma" w:eastAsia="Tahoma" w:hAnsi="Tahoma" w:cs="Tahoma"/>
          <w:spacing w:val="-1"/>
          <w:position w:val="-1"/>
        </w:rPr>
        <w:t>j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spacing w:val="-1"/>
          <w:position w:val="-1"/>
        </w:rPr>
        <w:t>k</w:t>
      </w:r>
      <w:r w:rsidRPr="00900E82">
        <w:rPr>
          <w:rFonts w:ascii="Tahoma" w:eastAsia="Tahoma" w:hAnsi="Tahoma" w:cs="Tahoma"/>
          <w:position w:val="-1"/>
        </w:rPr>
        <w:t>tu</w:t>
      </w:r>
      <w:r w:rsidRPr="00900E82">
        <w:rPr>
          <w:rFonts w:ascii="Tahoma" w:eastAsia="Tahoma" w:hAnsi="Tahoma" w:cs="Tahoma"/>
          <w:spacing w:val="-1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zgo</w:t>
      </w:r>
      <w:r w:rsidRPr="00900E82">
        <w:rPr>
          <w:rFonts w:ascii="Tahoma" w:eastAsia="Tahoma" w:hAnsi="Tahoma" w:cs="Tahoma"/>
          <w:spacing w:val="2"/>
          <w:position w:val="-1"/>
        </w:rPr>
        <w:t>d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position w:val="-1"/>
        </w:rPr>
        <w:t>ie</w:t>
      </w:r>
      <w:r w:rsidRPr="00900E82">
        <w:rPr>
          <w:rFonts w:ascii="Tahoma" w:eastAsia="Tahoma" w:hAnsi="Tahoma" w:cs="Tahoma"/>
          <w:spacing w:val="1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z</w:t>
      </w:r>
      <w:r w:rsidRPr="00900E82">
        <w:rPr>
          <w:rFonts w:ascii="Tahoma" w:eastAsia="Tahoma" w:hAnsi="Tahoma" w:cs="Tahoma"/>
          <w:spacing w:val="6"/>
          <w:position w:val="-1"/>
        </w:rPr>
        <w:t xml:space="preserve"> </w:t>
      </w:r>
      <w:r w:rsidRPr="00900E82">
        <w:rPr>
          <w:rFonts w:ascii="Tahoma" w:eastAsia="Tahoma" w:hAnsi="Tahoma" w:cs="Tahoma"/>
          <w:i/>
          <w:spacing w:val="-2"/>
          <w:position w:val="-1"/>
        </w:rPr>
        <w:t>W</w:t>
      </w:r>
      <w:r w:rsidRPr="00900E82">
        <w:rPr>
          <w:rFonts w:ascii="Tahoma" w:eastAsia="Tahoma" w:hAnsi="Tahoma" w:cs="Tahoma"/>
          <w:i/>
          <w:spacing w:val="-1"/>
          <w:position w:val="-1"/>
        </w:rPr>
        <w:t>y</w:t>
      </w:r>
      <w:r w:rsidRPr="00900E82">
        <w:rPr>
          <w:rFonts w:ascii="Tahoma" w:eastAsia="Tahoma" w:hAnsi="Tahoma" w:cs="Tahoma"/>
          <w:i/>
          <w:spacing w:val="-2"/>
          <w:position w:val="-1"/>
        </w:rPr>
        <w:t>t</w:t>
      </w:r>
      <w:r w:rsidRPr="00900E82">
        <w:rPr>
          <w:rFonts w:ascii="Tahoma" w:eastAsia="Tahoma" w:hAnsi="Tahoma" w:cs="Tahoma"/>
          <w:i/>
          <w:spacing w:val="-1"/>
          <w:position w:val="-1"/>
        </w:rPr>
        <w:t>yc</w:t>
      </w:r>
      <w:r w:rsidRPr="00900E82">
        <w:rPr>
          <w:rFonts w:ascii="Tahoma" w:eastAsia="Tahoma" w:hAnsi="Tahoma" w:cs="Tahoma"/>
          <w:i/>
          <w:spacing w:val="3"/>
          <w:position w:val="-1"/>
        </w:rPr>
        <w:t>z</w:t>
      </w:r>
      <w:r w:rsidRPr="00900E82">
        <w:rPr>
          <w:rFonts w:ascii="Tahoma" w:eastAsia="Tahoma" w:hAnsi="Tahoma" w:cs="Tahoma"/>
          <w:i/>
          <w:spacing w:val="-3"/>
          <w:position w:val="-1"/>
        </w:rPr>
        <w:t>n</w:t>
      </w:r>
      <w:r w:rsidRPr="00900E82">
        <w:rPr>
          <w:rFonts w:ascii="Tahoma" w:eastAsia="Tahoma" w:hAnsi="Tahoma" w:cs="Tahoma"/>
          <w:i/>
          <w:spacing w:val="-1"/>
          <w:position w:val="-1"/>
        </w:rPr>
        <w:t>y</w:t>
      </w:r>
      <w:r w:rsidRPr="00900E82">
        <w:rPr>
          <w:rFonts w:ascii="Tahoma" w:eastAsia="Tahoma" w:hAnsi="Tahoma" w:cs="Tahoma"/>
          <w:i/>
          <w:position w:val="-1"/>
        </w:rPr>
        <w:t>m</w:t>
      </w:r>
      <w:r w:rsidRPr="00900E82">
        <w:rPr>
          <w:rFonts w:ascii="Tahoma" w:eastAsia="Tahoma" w:hAnsi="Tahoma" w:cs="Tahoma"/>
          <w:i/>
          <w:spacing w:val="1"/>
          <w:position w:val="-1"/>
        </w:rPr>
        <w:t>i</w:t>
      </w:r>
      <w:r w:rsidR="001A0DDF" w:rsidRPr="00900E82">
        <w:rPr>
          <w:rFonts w:ascii="Tahoma" w:eastAsia="Tahoma" w:hAnsi="Tahoma" w:cs="Tahoma"/>
          <w:i/>
          <w:position w:val="-1"/>
        </w:rPr>
        <w:t xml:space="preserve"> w zakresie kwalifikowalności </w:t>
      </w:r>
      <w:r w:rsidR="006C46E0" w:rsidRPr="00900E82">
        <w:rPr>
          <w:rFonts w:ascii="Tahoma" w:eastAsia="Tahoma" w:hAnsi="Tahoma" w:cs="Tahoma"/>
          <w:i/>
          <w:position w:val="-1"/>
        </w:rPr>
        <w:t xml:space="preserve"> </w:t>
      </w:r>
      <w:r w:rsidR="001A0DDF" w:rsidRPr="00900E82">
        <w:rPr>
          <w:rFonts w:ascii="Tahoma" w:eastAsia="Tahoma" w:hAnsi="Tahoma" w:cs="Tahoma"/>
          <w:i/>
          <w:position w:val="-1"/>
        </w:rPr>
        <w:t>wydatków</w:t>
      </w:r>
      <w:r w:rsidR="00223C2C" w:rsidRPr="00900E82">
        <w:rPr>
          <w:rFonts w:ascii="Tahoma" w:eastAsia="Tahoma" w:hAnsi="Tahoma" w:cs="Tahoma"/>
          <w:position w:val="-1"/>
        </w:rPr>
        <w:t>;</w:t>
      </w:r>
    </w:p>
    <w:p w14:paraId="25B92F4D" w14:textId="77777777" w:rsidR="00900E82" w:rsidRPr="00900E82" w:rsidRDefault="00E918FA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  <w:position w:val="-1"/>
        </w:rPr>
        <w:t>Beneficjent jest zobowiązany do zbierania danych osobowych nt. uczestników p</w:t>
      </w:r>
      <w:r w:rsidR="00D24EB2" w:rsidRPr="00900E82">
        <w:rPr>
          <w:rFonts w:ascii="Tahoma" w:eastAsia="Tahoma" w:hAnsi="Tahoma" w:cs="Tahoma"/>
          <w:position w:val="-1"/>
        </w:rPr>
        <w:t>rojektu osób lub podmiotów w SL</w:t>
      </w:r>
      <w:r w:rsidRPr="00900E82">
        <w:rPr>
          <w:rFonts w:ascii="Tahoma" w:eastAsia="Tahoma" w:hAnsi="Tahoma" w:cs="Tahoma"/>
          <w:position w:val="-1"/>
        </w:rPr>
        <w:t>2014</w:t>
      </w:r>
      <w:r w:rsidR="001A0DDF" w:rsidRPr="00900E82">
        <w:rPr>
          <w:rFonts w:ascii="Tahoma" w:eastAsia="Tahoma" w:hAnsi="Tahoma" w:cs="Tahoma"/>
          <w:position w:val="-1"/>
        </w:rPr>
        <w:t>.</w:t>
      </w:r>
    </w:p>
    <w:p w14:paraId="7441B8ED" w14:textId="4C585F0F" w:rsidR="00F1515E" w:rsidRPr="00900E82" w:rsidRDefault="00F1515E" w:rsidP="000E6590">
      <w:pPr>
        <w:pStyle w:val="Akapitzlist"/>
        <w:numPr>
          <w:ilvl w:val="0"/>
          <w:numId w:val="35"/>
        </w:numPr>
        <w:tabs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  <w:position w:val="-1"/>
        </w:rPr>
        <w:t>Beneficjent jest zobowiązany do przesłania</w:t>
      </w:r>
      <w:r w:rsidRPr="00900E82">
        <w:rPr>
          <w:rFonts w:ascii="Tahoma" w:eastAsia="Tahoma" w:hAnsi="Tahoma" w:cs="Tahoma"/>
        </w:rPr>
        <w:t xml:space="preserve"> bezpośrednio do opiekuna projektu za pomocą SL2014 kwartalnych harmonogramów udzielanych w ramach projektu form wsparcia, </w:t>
      </w:r>
      <w:r w:rsidR="00473163" w:rsidRPr="00900E82">
        <w:rPr>
          <w:rFonts w:ascii="Tahoma" w:eastAsia="Tahoma" w:hAnsi="Tahoma" w:cs="Tahoma"/>
        </w:rPr>
        <w:br/>
      </w:r>
      <w:r w:rsidRPr="00900E82">
        <w:rPr>
          <w:rFonts w:ascii="Tahoma" w:eastAsia="Tahoma" w:hAnsi="Tahoma" w:cs="Tahoma"/>
        </w:rPr>
        <w:t>w szczególności szkoleń, kursów, konferencji, usług doradczych, poradnictwa, warsztatów, seminariów, studiów wyższych i podyplomowych, zgodnie z załącznikiem nr 5 do umowy, począwszy od dnia podpisania umowy/rozpoczęcia realizacji projektu . W przypadku zmiany harmonogramu, o którym mowa powyżej Beneficjent zobowiązuje się do przesłania zaktualizowanego harmonogramu do opiekuna projektu na 7 dni przed rozpoczęciem danej formy wsparcia.</w:t>
      </w:r>
    </w:p>
    <w:p w14:paraId="5F22A008" w14:textId="77777777" w:rsidR="00942F4E" w:rsidRPr="001A21E8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="00060C14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SL2014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9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szą 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ić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gina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zoro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(ska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łów 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sporz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dopus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zoro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-1"/>
        </w:rPr>
        <w:t>yf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(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nu</w:t>
      </w:r>
      <w:r w:rsidRPr="001A21E8">
        <w:rPr>
          <w:rFonts w:ascii="Tahoma" w:eastAsia="Tahoma" w:hAnsi="Tahoma" w:cs="Tahoma"/>
        </w:rPr>
        <w:t>)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opii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.</w:t>
      </w:r>
    </w:p>
    <w:p w14:paraId="4E623357" w14:textId="77777777" w:rsidR="00942F4E" w:rsidRPr="001A21E8" w:rsidRDefault="006507C2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</w:rPr>
        <w:t>la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-1"/>
        </w:rPr>
        <w:t>ku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3"/>
        </w:rPr>
        <w:t>t</w:t>
      </w:r>
      <w:r w:rsidR="00280ADA" w:rsidRPr="001A21E8">
        <w:rPr>
          <w:rFonts w:ascii="Tahoma" w:eastAsia="Tahoma" w:hAnsi="Tahoma" w:cs="Tahoma"/>
        </w:rPr>
        <w:t>ów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tro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3"/>
        </w:rPr>
        <w:t>z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 xml:space="preserve">h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nyc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BB32D5" w:rsidRPr="001A21E8">
        <w:rPr>
          <w:rFonts w:ascii="Tahoma" w:eastAsia="Tahoma" w:hAnsi="Tahoma" w:cs="Tahoma"/>
          <w:spacing w:val="1"/>
        </w:rPr>
        <w:t>SL2014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oblicza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mę</w:t>
      </w:r>
      <w:r w:rsidR="00280ADA" w:rsidRPr="001A21E8">
        <w:rPr>
          <w:rFonts w:ascii="Tahoma" w:eastAsia="Tahoma" w:hAnsi="Tahoma" w:cs="Tahoma"/>
          <w:spacing w:val="13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trol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ą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pli</w:t>
      </w:r>
      <w:r w:rsidR="00280ADA" w:rsidRPr="001A21E8">
        <w:rPr>
          <w:rFonts w:ascii="Tahoma" w:eastAsia="Tahoma" w:hAnsi="Tahoma" w:cs="Tahoma"/>
          <w:spacing w:val="2"/>
        </w:rPr>
        <w:t>k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tó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</w:rPr>
        <w:t>a poz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la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sp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aw</w:t>
      </w:r>
      <w:r w:rsidR="00280ADA" w:rsidRPr="001A21E8">
        <w:rPr>
          <w:rFonts w:ascii="Tahoma" w:eastAsia="Tahoma" w:hAnsi="Tahoma" w:cs="Tahoma"/>
        </w:rPr>
        <w:t>dz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ć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g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ość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pr</w:t>
      </w:r>
      <w:r w:rsidR="00280ADA" w:rsidRPr="001A21E8">
        <w:rPr>
          <w:rFonts w:ascii="Tahoma" w:eastAsia="Tahoma" w:hAnsi="Tahoma" w:cs="Tahoma"/>
          <w:spacing w:val="1"/>
        </w:rPr>
        <w:t>ze</w:t>
      </w:r>
      <w:r w:rsidR="00280ADA" w:rsidRPr="001A21E8">
        <w:rPr>
          <w:rFonts w:ascii="Tahoma" w:eastAsia="Tahoma" w:hAnsi="Tahoma" w:cs="Tahoma"/>
        </w:rPr>
        <w:t>ds</w:t>
      </w:r>
      <w:r w:rsidR="00280ADA" w:rsidRPr="001A21E8">
        <w:rPr>
          <w:rFonts w:ascii="Tahoma" w:eastAsia="Tahoma" w:hAnsi="Tahoma" w:cs="Tahoma"/>
          <w:spacing w:val="1"/>
        </w:rPr>
        <w:t>taw</w:t>
      </w:r>
      <w:r w:rsidR="00280ADA" w:rsidRPr="001A21E8">
        <w:rPr>
          <w:rFonts w:ascii="Tahoma" w:eastAsia="Tahoma" w:hAnsi="Tahoma" w:cs="Tahoma"/>
        </w:rPr>
        <w:t>io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 d</w:t>
      </w:r>
      <w:r w:rsidR="00280ADA" w:rsidRPr="001A21E8">
        <w:rPr>
          <w:rFonts w:ascii="Tahoma" w:eastAsia="Tahoma" w:hAnsi="Tahoma" w:cs="Tahoma"/>
          <w:spacing w:val="3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</w:rPr>
        <w:t>.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u</w:t>
      </w:r>
      <w:r w:rsidR="00280ADA" w:rsidRPr="001A21E8">
        <w:rPr>
          <w:rFonts w:ascii="Tahoma" w:eastAsia="Tahoma" w:hAnsi="Tahoma" w:cs="Tahoma"/>
          <w:spacing w:val="-2"/>
        </w:rPr>
        <w:t>m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trol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10"/>
        </w:rPr>
        <w:t xml:space="preserve"> </w:t>
      </w:r>
      <w:r w:rsidR="00280ADA" w:rsidRPr="001A21E8">
        <w:rPr>
          <w:rFonts w:ascii="Tahoma" w:eastAsia="Tahoma" w:hAnsi="Tahoma" w:cs="Tahoma"/>
        </w:rPr>
        <w:t>są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2"/>
        </w:rPr>
        <w:t>p</w:t>
      </w:r>
      <w:r w:rsidR="00280ADA" w:rsidRPr="001A21E8">
        <w:rPr>
          <w:rFonts w:ascii="Tahoma" w:eastAsia="Tahoma" w:hAnsi="Tahoma" w:cs="Tahoma"/>
        </w:rPr>
        <w:t>rz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ds</w:t>
      </w:r>
      <w:r w:rsidR="00280ADA" w:rsidRPr="001A21E8">
        <w:rPr>
          <w:rFonts w:ascii="Tahoma" w:eastAsia="Tahoma" w:hAnsi="Tahoma" w:cs="Tahoma"/>
          <w:spacing w:val="1"/>
        </w:rPr>
        <w:t>taw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CA7347" w:rsidRPr="001A21E8">
        <w:rPr>
          <w:rFonts w:ascii="Tahoma" w:eastAsia="Tahoma" w:hAnsi="Tahoma" w:cs="Tahoma"/>
          <w:spacing w:val="3"/>
        </w:rPr>
        <w:br/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 xml:space="preserve">a </w:t>
      </w:r>
      <w:r w:rsidR="00280ADA" w:rsidRPr="001A21E8">
        <w:rPr>
          <w:rFonts w:ascii="Tahoma" w:eastAsia="Tahoma" w:hAnsi="Tahoma" w:cs="Tahoma"/>
          <w:spacing w:val="-3"/>
        </w:rPr>
        <w:t>f</w:t>
      </w:r>
      <w:r w:rsidR="00280ADA" w:rsidRPr="001A21E8">
        <w:rPr>
          <w:rFonts w:ascii="Tahoma" w:eastAsia="Tahoma" w:hAnsi="Tahoma" w:cs="Tahoma"/>
        </w:rPr>
        <w:t>or</w:t>
      </w:r>
      <w:r w:rsidR="00280ADA" w:rsidRPr="001A21E8">
        <w:rPr>
          <w:rFonts w:ascii="Tahoma" w:eastAsia="Tahoma" w:hAnsi="Tahoma" w:cs="Tahoma"/>
          <w:spacing w:val="1"/>
        </w:rPr>
        <w:t>mu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rz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4"/>
        </w:rPr>
        <w:t xml:space="preserve"> </w:t>
      </w:r>
      <w:r w:rsidR="00280ADA" w:rsidRPr="001A21E8">
        <w:rPr>
          <w:rFonts w:ascii="Tahoma" w:eastAsia="Tahoma" w:hAnsi="Tahoma" w:cs="Tahoma"/>
          <w:spacing w:val="3"/>
        </w:rPr>
        <w:t>w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io</w:t>
      </w:r>
      <w:r w:rsidR="00280ADA" w:rsidRPr="001A21E8">
        <w:rPr>
          <w:rFonts w:ascii="Tahoma" w:eastAsia="Tahoma" w:hAnsi="Tahoma" w:cs="Tahoma"/>
          <w:spacing w:val="2"/>
        </w:rPr>
        <w:t>s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ó</w:t>
      </w:r>
      <w:r w:rsidR="00280ADA" w:rsidRPr="001A21E8">
        <w:rPr>
          <w:rFonts w:ascii="Tahoma" w:eastAsia="Tahoma" w:hAnsi="Tahoma" w:cs="Tahoma"/>
          <w:spacing w:val="-6"/>
        </w:rPr>
        <w:t>w</w:t>
      </w:r>
      <w:r w:rsidR="00280ADA" w:rsidRPr="001A21E8">
        <w:rPr>
          <w:rFonts w:ascii="Tahoma" w:eastAsia="Tahoma" w:hAnsi="Tahoma" w:cs="Tahoma"/>
        </w:rPr>
        <w:t xml:space="preserve">,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26"/>
        </w:rPr>
        <w:t xml:space="preserve"> </w:t>
      </w:r>
      <w:r w:rsidR="00280ADA" w:rsidRPr="001A21E8">
        <w:rPr>
          <w:rFonts w:ascii="Tahoma" w:eastAsia="Tahoma" w:hAnsi="Tahoma" w:cs="Tahoma"/>
        </w:rPr>
        <w:t>po</w:t>
      </w:r>
      <w:r w:rsidR="00280ADA" w:rsidRPr="001A21E8">
        <w:rPr>
          <w:rFonts w:ascii="Tahoma" w:eastAsia="Tahoma" w:hAnsi="Tahoma" w:cs="Tahoma"/>
          <w:spacing w:val="1"/>
        </w:rPr>
        <w:t>tw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rd</w:t>
      </w:r>
      <w:r w:rsidR="00280ADA" w:rsidRPr="001A21E8">
        <w:rPr>
          <w:rFonts w:ascii="Tahoma" w:eastAsia="Tahoma" w:hAnsi="Tahoma" w:cs="Tahoma"/>
          <w:spacing w:val="1"/>
        </w:rPr>
        <w:t>z</w:t>
      </w:r>
      <w:r w:rsidR="00280ADA" w:rsidRPr="001A21E8">
        <w:rPr>
          <w:rFonts w:ascii="Tahoma" w:eastAsia="Tahoma" w:hAnsi="Tahoma" w:cs="Tahoma"/>
        </w:rPr>
        <w:t>a że</w:t>
      </w:r>
      <w:r w:rsidR="00280ADA" w:rsidRPr="001A21E8">
        <w:rPr>
          <w:rFonts w:ascii="Tahoma" w:eastAsia="Tahoma" w:hAnsi="Tahoma" w:cs="Tahoma"/>
          <w:spacing w:val="25"/>
        </w:rPr>
        <w:t xml:space="preserve"> </w:t>
      </w:r>
      <w:r w:rsidR="00280ADA" w:rsidRPr="001A21E8">
        <w:rPr>
          <w:rFonts w:ascii="Tahoma" w:eastAsia="Tahoma" w:hAnsi="Tahoma" w:cs="Tahoma"/>
        </w:rPr>
        <w:t>d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</w:t>
      </w:r>
      <w:r w:rsidR="00280ADA" w:rsidRPr="001A21E8">
        <w:rPr>
          <w:rFonts w:ascii="Tahoma" w:eastAsia="Tahoma" w:hAnsi="Tahoma" w:cs="Tahoma"/>
          <w:spacing w:val="24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1"/>
        </w:rPr>
        <w:t>k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</w:t>
      </w:r>
      <w:r w:rsidR="00280ADA" w:rsidRPr="001A21E8">
        <w:rPr>
          <w:rFonts w:ascii="Tahoma" w:eastAsia="Tahoma" w:hAnsi="Tahoma" w:cs="Tahoma"/>
          <w:spacing w:val="20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tro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2"/>
        </w:rPr>
        <w:t>ic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-3"/>
        </w:rPr>
        <w:t>n</w:t>
      </w:r>
      <w:r w:rsidR="00280ADA" w:rsidRPr="001A21E8">
        <w:rPr>
          <w:rFonts w:ascii="Tahoma" w:eastAsia="Tahoma" w:hAnsi="Tahoma" w:cs="Tahoma"/>
        </w:rPr>
        <w:t>y zna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2"/>
        </w:rPr>
        <w:t>d</w:t>
      </w:r>
      <w:r w:rsidR="00280ADA" w:rsidRPr="001A21E8">
        <w:rPr>
          <w:rFonts w:ascii="Tahoma" w:eastAsia="Tahoma" w:hAnsi="Tahoma" w:cs="Tahoma"/>
          <w:spacing w:val="-1"/>
        </w:rPr>
        <w:t>uj</w:t>
      </w:r>
      <w:r w:rsidR="00280ADA" w:rsidRPr="001A21E8">
        <w:rPr>
          <w:rFonts w:ascii="Tahoma" w:eastAsia="Tahoma" w:hAnsi="Tahoma" w:cs="Tahoma"/>
        </w:rPr>
        <w:t>e s</w:t>
      </w:r>
      <w:r w:rsidR="00280ADA" w:rsidRPr="001A21E8">
        <w:rPr>
          <w:rFonts w:ascii="Tahoma" w:eastAsia="Tahoma" w:hAnsi="Tahoma" w:cs="Tahoma"/>
          <w:spacing w:val="11"/>
        </w:rPr>
        <w:t>i</w:t>
      </w:r>
      <w:r w:rsidR="00280ADA" w:rsidRPr="001A21E8">
        <w:rPr>
          <w:rFonts w:ascii="Tahoma" w:eastAsia="Tahoma" w:hAnsi="Tahoma" w:cs="Tahoma"/>
        </w:rPr>
        <w:t>ę</w:t>
      </w:r>
      <w:r w:rsidR="00C24D7D" w:rsidRPr="001A21E8">
        <w:rPr>
          <w:rFonts w:ascii="Tahoma" w:eastAsia="Tahoma" w:hAnsi="Tahoma" w:cs="Tahoma"/>
        </w:rPr>
        <w:t xml:space="preserve"> </w:t>
      </w:r>
      <w:r w:rsidR="007026A9">
        <w:rPr>
          <w:rFonts w:ascii="Tahoma" w:eastAsia="Tahoma" w:hAnsi="Tahoma" w:cs="Tahoma"/>
        </w:rPr>
        <w:br/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r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pozytorium do</w:t>
      </w:r>
      <w:r w:rsidR="00280ADA" w:rsidRPr="001A21E8">
        <w:rPr>
          <w:rFonts w:ascii="Tahoma" w:eastAsia="Tahoma" w:hAnsi="Tahoma" w:cs="Tahoma"/>
          <w:spacing w:val="-1"/>
        </w:rPr>
        <w:t>ku</w:t>
      </w:r>
      <w:r w:rsidR="00280ADA" w:rsidRPr="001A21E8">
        <w:rPr>
          <w:rFonts w:ascii="Tahoma" w:eastAsia="Tahoma" w:hAnsi="Tahoma" w:cs="Tahoma"/>
        </w:rPr>
        <w:t>m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1"/>
        </w:rPr>
        <w:t>n</w:t>
      </w:r>
      <w:r w:rsidR="00280ADA" w:rsidRPr="001A21E8">
        <w:rPr>
          <w:rFonts w:ascii="Tahoma" w:eastAsia="Tahoma" w:hAnsi="Tahoma" w:cs="Tahoma"/>
        </w:rPr>
        <w:t>tów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</w:rPr>
        <w:t>pro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</w:rPr>
        <w:t>tu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BB32D5" w:rsidRPr="001A21E8">
        <w:rPr>
          <w:rFonts w:ascii="Tahoma" w:eastAsia="Tahoma" w:hAnsi="Tahoma" w:cs="Tahoma"/>
          <w:spacing w:val="-1"/>
        </w:rPr>
        <w:t>SL2014</w:t>
      </w:r>
      <w:r w:rsidR="00280ADA" w:rsidRPr="001A21E8">
        <w:rPr>
          <w:rFonts w:ascii="Tahoma" w:eastAsia="Tahoma" w:hAnsi="Tahoma" w:cs="Tahoma"/>
          <w:spacing w:val="9"/>
        </w:rPr>
        <w:t xml:space="preserve"> 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-2"/>
        </w:rPr>
        <w:t>r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może</w:t>
      </w:r>
      <w:r w:rsidR="00280ADA" w:rsidRPr="001A21E8">
        <w:rPr>
          <w:rFonts w:ascii="Tahoma" w:eastAsia="Tahoma" w:hAnsi="Tahoma" w:cs="Tahoma"/>
          <w:spacing w:val="8"/>
        </w:rPr>
        <w:t xml:space="preserve"> 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ić</w:t>
      </w:r>
      <w:r w:rsidR="00280ADA" w:rsidRPr="001A21E8">
        <w:rPr>
          <w:rFonts w:ascii="Tahoma" w:eastAsia="Tahoma" w:hAnsi="Tahoma" w:cs="Tahoma"/>
          <w:spacing w:val="3"/>
        </w:rPr>
        <w:t xml:space="preserve"> </w:t>
      </w:r>
      <w:r w:rsidR="00280ADA" w:rsidRPr="001A21E8">
        <w:rPr>
          <w:rFonts w:ascii="Tahoma" w:eastAsia="Tahoma" w:hAnsi="Tahoma" w:cs="Tahoma"/>
        </w:rPr>
        <w:t>do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ód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1"/>
        </w:rPr>
        <w:t xml:space="preserve"> </w:t>
      </w:r>
      <w:r w:rsidR="00280ADA" w:rsidRPr="001A21E8">
        <w:rPr>
          <w:rFonts w:ascii="Tahoma" w:eastAsia="Tahoma" w:hAnsi="Tahoma" w:cs="Tahoma"/>
        </w:rPr>
        <w:t>pro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dzo</w:t>
      </w:r>
      <w:r w:rsidR="00280ADA" w:rsidRPr="001A21E8">
        <w:rPr>
          <w:rFonts w:ascii="Tahoma" w:eastAsia="Tahoma" w:hAnsi="Tahoma" w:cs="Tahoma"/>
          <w:spacing w:val="-3"/>
        </w:rPr>
        <w:t>ny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 pos</w:t>
      </w:r>
      <w:r w:rsidR="00280ADA" w:rsidRPr="001A21E8">
        <w:rPr>
          <w:rFonts w:ascii="Tahoma" w:eastAsia="Tahoma" w:hAnsi="Tahoma" w:cs="Tahoma"/>
          <w:spacing w:val="1"/>
        </w:rPr>
        <w:t>tę</w:t>
      </w:r>
      <w:r w:rsidR="00280ADA" w:rsidRPr="001A21E8">
        <w:rPr>
          <w:rFonts w:ascii="Tahoma" w:eastAsia="Tahoma" w:hAnsi="Tahoma" w:cs="Tahoma"/>
        </w:rPr>
        <w:t>po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-15"/>
        </w:rPr>
        <w:t xml:space="preserve"> </w:t>
      </w:r>
      <w:r w:rsidR="00280ADA" w:rsidRPr="001A21E8">
        <w:rPr>
          <w:rFonts w:ascii="Tahoma" w:eastAsia="Tahoma" w:hAnsi="Tahoma" w:cs="Tahoma"/>
        </w:rPr>
        <w:t>i pro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s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1"/>
        </w:rPr>
        <w:t>h</w:t>
      </w:r>
      <w:r w:rsidR="00280ADA" w:rsidRPr="001A21E8">
        <w:rPr>
          <w:rFonts w:ascii="Tahoma" w:eastAsia="Tahoma" w:hAnsi="Tahoma" w:cs="Tahoma"/>
        </w:rPr>
        <w:t>.</w:t>
      </w:r>
    </w:p>
    <w:p w14:paraId="285861AE" w14:textId="77777777" w:rsidR="00942F4E" w:rsidRPr="001A21E8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i, 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 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w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omu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się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="00C24D7D" w:rsidRPr="001A21E8">
        <w:rPr>
          <w:rFonts w:ascii="Tahoma" w:eastAsia="Tahoma" w:hAnsi="Tahoma" w:cs="Tahoma"/>
        </w:rPr>
        <w:t xml:space="preserve"> </w:t>
      </w:r>
      <w:r w:rsidR="007026A9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="00BB32D5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om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8"/>
        </w:rPr>
        <w:t>p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orm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 xml:space="preserve">h </w:t>
      </w:r>
      <w:proofErr w:type="spellStart"/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AP</w:t>
      </w:r>
      <w:proofErr w:type="spellEnd"/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Be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zgod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str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 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mi</w:t>
      </w:r>
      <w:r w:rsidR="005E483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="005E483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:</w:t>
      </w:r>
    </w:p>
    <w:p w14:paraId="19304E8B" w14:textId="125DB199" w:rsidR="00900E82" w:rsidRPr="00900E82" w:rsidRDefault="00280ADA" w:rsidP="000E6590">
      <w:pPr>
        <w:pStyle w:val="Akapitzlist"/>
        <w:numPr>
          <w:ilvl w:val="1"/>
          <w:numId w:val="2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zni</w:t>
      </w:r>
      <w:r w:rsidRPr="00900E82">
        <w:rPr>
          <w:rFonts w:ascii="Tahoma" w:eastAsia="Tahoma" w:hAnsi="Tahoma" w:cs="Tahoma"/>
          <w:spacing w:val="1"/>
        </w:rPr>
        <w:t>k</w:t>
      </w:r>
      <w:r w:rsidRPr="00900E82">
        <w:rPr>
          <w:rFonts w:ascii="Tahoma" w:eastAsia="Tahoma" w:hAnsi="Tahoma" w:cs="Tahoma"/>
        </w:rPr>
        <w:t>ów</w:t>
      </w:r>
      <w:r w:rsidRPr="00900E82">
        <w:rPr>
          <w:rFonts w:ascii="Tahoma" w:eastAsia="Tahoma" w:hAnsi="Tahoma" w:cs="Tahoma"/>
          <w:spacing w:val="31"/>
        </w:rPr>
        <w:t xml:space="preserve"> </w:t>
      </w:r>
      <w:r w:rsidRPr="00900E82">
        <w:rPr>
          <w:rFonts w:ascii="Tahoma" w:eastAsia="Tahoma" w:hAnsi="Tahoma" w:cs="Tahoma"/>
        </w:rPr>
        <w:t>do</w:t>
      </w:r>
      <w:r w:rsidRPr="00900E82">
        <w:rPr>
          <w:rFonts w:ascii="Tahoma" w:eastAsia="Tahoma" w:hAnsi="Tahoma" w:cs="Tahoma"/>
          <w:spacing w:val="40"/>
        </w:rPr>
        <w:t xml:space="preserve"> 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io</w:t>
      </w:r>
      <w:r w:rsidRPr="00900E82">
        <w:rPr>
          <w:rFonts w:ascii="Tahoma" w:eastAsia="Tahoma" w:hAnsi="Tahoma" w:cs="Tahoma"/>
          <w:spacing w:val="2"/>
        </w:rPr>
        <w:t>s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u</w:t>
      </w:r>
      <w:r w:rsidRPr="00900E82">
        <w:rPr>
          <w:rFonts w:ascii="Tahoma" w:eastAsia="Tahoma" w:hAnsi="Tahoma" w:cs="Tahoma"/>
          <w:spacing w:val="35"/>
        </w:rPr>
        <w:t xml:space="preserve"> 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39"/>
        </w:rPr>
        <w:t xml:space="preserve"> 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1"/>
        </w:rPr>
        <w:t>ła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2"/>
        </w:rPr>
        <w:t>ś</w:t>
      </w:r>
      <w:r w:rsidRPr="00900E82">
        <w:rPr>
          <w:rFonts w:ascii="Tahoma" w:eastAsia="Tahoma" w:hAnsi="Tahoma" w:cs="Tahoma"/>
        </w:rPr>
        <w:t>ć</w:t>
      </w:r>
      <w:r w:rsidRPr="00900E82">
        <w:rPr>
          <w:rFonts w:ascii="Tahoma" w:eastAsia="Tahoma" w:hAnsi="Tahoma" w:cs="Tahoma"/>
          <w:spacing w:val="33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ają</w:t>
      </w:r>
      <w:r w:rsidRPr="00900E82">
        <w:rPr>
          <w:rFonts w:ascii="Tahoma" w:eastAsia="Tahoma" w:hAnsi="Tahoma" w:cs="Tahoma"/>
          <w:spacing w:val="-1"/>
        </w:rPr>
        <w:t>cyc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27"/>
        </w:rPr>
        <w:t xml:space="preserve"> </w:t>
      </w:r>
      <w:r w:rsidRPr="00900E82">
        <w:rPr>
          <w:rFonts w:ascii="Tahoma" w:eastAsia="Tahoma" w:hAnsi="Tahoma" w:cs="Tahoma"/>
          <w:spacing w:val="-1"/>
        </w:rPr>
        <w:t>5</w:t>
      </w:r>
      <w:r w:rsidRPr="00900E82">
        <w:rPr>
          <w:rFonts w:ascii="Tahoma" w:eastAsia="Tahoma" w:hAnsi="Tahoma" w:cs="Tahoma"/>
        </w:rPr>
        <w:t>0</w:t>
      </w:r>
      <w:r w:rsidRPr="00900E82">
        <w:rPr>
          <w:rFonts w:ascii="Tahoma" w:eastAsia="Tahoma" w:hAnsi="Tahoma" w:cs="Tahoma"/>
          <w:spacing w:val="40"/>
        </w:rPr>
        <w:t xml:space="preserve"> </w:t>
      </w:r>
      <w:r w:rsidRPr="00900E82">
        <w:rPr>
          <w:rFonts w:ascii="Tahoma" w:eastAsia="Tahoma" w:hAnsi="Tahoma" w:cs="Tahoma"/>
        </w:rPr>
        <w:t>stron</w:t>
      </w:r>
      <w:r w:rsidRPr="00900E82">
        <w:rPr>
          <w:rFonts w:ascii="Tahoma" w:eastAsia="Tahoma" w:hAnsi="Tahoma" w:cs="Tahoma"/>
          <w:spacing w:val="36"/>
        </w:rPr>
        <w:t xml:space="preserve"> 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</w:rPr>
        <w:t>4</w:t>
      </w:r>
      <w:r w:rsidRPr="00900E82">
        <w:rPr>
          <w:rFonts w:ascii="Tahoma" w:eastAsia="Tahoma" w:hAnsi="Tahoma" w:cs="Tahoma"/>
          <w:spacing w:val="37"/>
        </w:rPr>
        <w:t xml:space="preserve"> </w:t>
      </w:r>
      <w:r w:rsidRPr="00900E82">
        <w:rPr>
          <w:rFonts w:ascii="Tahoma" w:eastAsia="Tahoma" w:hAnsi="Tahoma" w:cs="Tahoma"/>
          <w:spacing w:val="2"/>
        </w:rPr>
        <w:t>l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b</w:t>
      </w:r>
      <w:r w:rsidRPr="00900E82">
        <w:rPr>
          <w:rFonts w:ascii="Tahoma" w:eastAsia="Tahoma" w:hAnsi="Tahoma" w:cs="Tahoma"/>
          <w:spacing w:val="41"/>
        </w:rPr>
        <w:t xml:space="preserve"> 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</w:rPr>
        <w:t>ór</w:t>
      </w:r>
      <w:r w:rsidRPr="00900E82">
        <w:rPr>
          <w:rFonts w:ascii="Tahoma" w:eastAsia="Tahoma" w:hAnsi="Tahoma" w:cs="Tahoma"/>
          <w:spacing w:val="-1"/>
        </w:rPr>
        <w:t>yc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36"/>
        </w:rPr>
        <w:t xml:space="preserve"> </w:t>
      </w:r>
      <w:r w:rsidRPr="00900E82">
        <w:rPr>
          <w:rFonts w:ascii="Tahoma" w:eastAsia="Tahoma" w:hAnsi="Tahoma" w:cs="Tahoma"/>
        </w:rPr>
        <w:t>or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ginał</w:t>
      </w:r>
      <w:r w:rsidRPr="00900E82">
        <w:rPr>
          <w:rFonts w:ascii="Tahoma" w:eastAsia="Tahoma" w:hAnsi="Tahoma" w:cs="Tahoma"/>
          <w:spacing w:val="37"/>
        </w:rPr>
        <w:t xml:space="preserve"> </w:t>
      </w:r>
      <w:r w:rsidR="00CA7347" w:rsidRPr="00900E82">
        <w:rPr>
          <w:rFonts w:ascii="Tahoma" w:eastAsia="Tahoma" w:hAnsi="Tahoma" w:cs="Tahoma"/>
          <w:spacing w:val="37"/>
        </w:rPr>
        <w:br/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 zos</w:t>
      </w:r>
      <w:r w:rsidRPr="00900E82">
        <w:rPr>
          <w:rFonts w:ascii="Tahoma" w:eastAsia="Tahoma" w:hAnsi="Tahoma" w:cs="Tahoma"/>
          <w:spacing w:val="1"/>
        </w:rPr>
        <w:t>ta</w:t>
      </w:r>
      <w:r w:rsidRPr="00900E82">
        <w:rPr>
          <w:rFonts w:ascii="Tahoma" w:eastAsia="Tahoma" w:hAnsi="Tahoma" w:cs="Tahoma"/>
        </w:rPr>
        <w:t>ł</w:t>
      </w:r>
      <w:r w:rsidRPr="00900E82">
        <w:rPr>
          <w:rFonts w:ascii="Tahoma" w:eastAsia="Tahoma" w:hAnsi="Tahoma" w:cs="Tahoma"/>
          <w:spacing w:val="9"/>
        </w:rPr>
        <w:t xml:space="preserve"> </w:t>
      </w:r>
      <w:r w:rsidRPr="00900E82">
        <w:rPr>
          <w:rFonts w:ascii="Tahoma" w:eastAsia="Tahoma" w:hAnsi="Tahoma" w:cs="Tahoma"/>
        </w:rPr>
        <w:t>op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-2"/>
        </w:rPr>
        <w:t>w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1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14"/>
        </w:rPr>
        <w:t xml:space="preserve"> 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rs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8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tro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znej</w:t>
      </w:r>
      <w:r w:rsidRPr="00900E82">
        <w:rPr>
          <w:rFonts w:ascii="Tahoma" w:eastAsia="Tahoma" w:hAnsi="Tahoma" w:cs="Tahoma"/>
          <w:spacing w:val="3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12"/>
        </w:rPr>
        <w:t xml:space="preserve"> </w:t>
      </w:r>
      <w:r w:rsidRPr="00900E82">
        <w:rPr>
          <w:rFonts w:ascii="Tahoma" w:eastAsia="Tahoma" w:hAnsi="Tahoma" w:cs="Tahoma"/>
        </w:rPr>
        <w:t>s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mie</w:t>
      </w:r>
      <w:r w:rsidRPr="00900E82">
        <w:rPr>
          <w:rFonts w:ascii="Tahoma" w:eastAsia="Tahoma" w:hAnsi="Tahoma" w:cs="Tahoma"/>
          <w:spacing w:val="6"/>
        </w:rPr>
        <w:t xml:space="preserve"> 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mo</w:t>
      </w:r>
      <w:r w:rsidRPr="00900E82">
        <w:rPr>
          <w:rFonts w:ascii="Tahoma" w:eastAsia="Tahoma" w:hAnsi="Tahoma" w:cs="Tahoma"/>
          <w:spacing w:val="2"/>
        </w:rPr>
        <w:t>ż</w:t>
      </w:r>
      <w:r w:rsidRPr="00900E82">
        <w:rPr>
          <w:rFonts w:ascii="Tahoma" w:eastAsia="Tahoma" w:hAnsi="Tahoma" w:cs="Tahoma"/>
        </w:rPr>
        <w:t>li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  <w:spacing w:val="1"/>
        </w:rPr>
        <w:t>y</w:t>
      </w:r>
      <w:r w:rsidRPr="00900E82">
        <w:rPr>
          <w:rFonts w:ascii="Tahoma" w:eastAsia="Tahoma" w:hAnsi="Tahoma" w:cs="Tahoma"/>
        </w:rPr>
        <w:t xml:space="preserve">m </w:t>
      </w:r>
      <w:r w:rsidRPr="00900E82">
        <w:rPr>
          <w:rFonts w:ascii="Tahoma" w:eastAsia="Tahoma" w:hAnsi="Tahoma" w:cs="Tahoma"/>
          <w:spacing w:val="1"/>
        </w:rPr>
        <w:t>we</w:t>
      </w:r>
      <w:r w:rsidRPr="00900E82">
        <w:rPr>
          <w:rFonts w:ascii="Tahoma" w:eastAsia="Tahoma" w:hAnsi="Tahoma" w:cs="Tahoma"/>
        </w:rPr>
        <w:t>ry</w:t>
      </w:r>
      <w:r w:rsidRPr="00900E82">
        <w:rPr>
          <w:rFonts w:ascii="Tahoma" w:eastAsia="Tahoma" w:hAnsi="Tahoma" w:cs="Tahoma"/>
          <w:spacing w:val="-1"/>
        </w:rPr>
        <w:t>f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  <w:spacing w:val="1"/>
        </w:rPr>
        <w:t>j</w:t>
      </w:r>
      <w:r w:rsidRPr="00900E82">
        <w:rPr>
          <w:rFonts w:ascii="Tahoma" w:eastAsia="Tahoma" w:hAnsi="Tahoma" w:cs="Tahoma"/>
        </w:rPr>
        <w:t xml:space="preserve">ę 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-2"/>
        </w:rPr>
        <w:t>t</w:t>
      </w:r>
      <w:r w:rsidRPr="00900E82">
        <w:rPr>
          <w:rFonts w:ascii="Tahoma" w:eastAsia="Tahoma" w:hAnsi="Tahoma" w:cs="Tahoma"/>
          <w:spacing w:val="-1"/>
        </w:rPr>
        <w:t>yc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2"/>
        </w:rPr>
        <w:t>n</w:t>
      </w:r>
      <w:r w:rsidRPr="00900E82">
        <w:rPr>
          <w:rFonts w:ascii="Tahoma" w:eastAsia="Tahoma" w:hAnsi="Tahoma" w:cs="Tahoma"/>
        </w:rPr>
        <w:t>oś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2"/>
        </w:rPr>
        <w:t xml:space="preserve"> </w:t>
      </w:r>
      <w:r w:rsidRPr="00900E82">
        <w:rPr>
          <w:rFonts w:ascii="Tahoma" w:eastAsia="Tahoma" w:hAnsi="Tahoma" w:cs="Tahoma"/>
          <w:spacing w:val="2"/>
        </w:rPr>
        <w:t>p</w:t>
      </w:r>
      <w:r w:rsidRPr="00900E82">
        <w:rPr>
          <w:rFonts w:ascii="Tahoma" w:eastAsia="Tahoma" w:hAnsi="Tahoma" w:cs="Tahoma"/>
        </w:rPr>
        <w:t>o</w:t>
      </w:r>
      <w:r w:rsidRPr="00900E82">
        <w:rPr>
          <w:rFonts w:ascii="Tahoma" w:eastAsia="Tahoma" w:hAnsi="Tahoma" w:cs="Tahoma"/>
          <w:spacing w:val="1"/>
        </w:rPr>
        <w:t>c</w:t>
      </w:r>
      <w:r w:rsidRPr="00900E82">
        <w:rPr>
          <w:rFonts w:ascii="Tahoma" w:eastAsia="Tahoma" w:hAnsi="Tahoma" w:cs="Tahoma"/>
          <w:spacing w:val="-1"/>
        </w:rPr>
        <w:t>h</w:t>
      </w:r>
      <w:r w:rsidRPr="00900E82">
        <w:rPr>
          <w:rFonts w:ascii="Tahoma" w:eastAsia="Tahoma" w:hAnsi="Tahoma" w:cs="Tahoma"/>
        </w:rPr>
        <w:t>odz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-12"/>
        </w:rPr>
        <w:t xml:space="preserve"> 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3"/>
        </w:rPr>
        <w:t>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g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oś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1"/>
        </w:rPr>
        <w:t xml:space="preserve"> </w:t>
      </w:r>
      <w:r w:rsidRPr="00900E82">
        <w:rPr>
          <w:rFonts w:ascii="Tahoma" w:eastAsia="Tahoma" w:hAnsi="Tahoma" w:cs="Tahoma"/>
          <w:spacing w:val="1"/>
        </w:rPr>
        <w:t>t</w:t>
      </w:r>
      <w:r w:rsidRPr="00900E82">
        <w:rPr>
          <w:rFonts w:ascii="Tahoma" w:eastAsia="Tahoma" w:hAnsi="Tahoma" w:cs="Tahoma"/>
        </w:rPr>
        <w:t>r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ś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4"/>
        </w:rPr>
        <w:t xml:space="preserve"> </w:t>
      </w:r>
      <w:r w:rsidRPr="00900E82">
        <w:rPr>
          <w:rFonts w:ascii="Tahoma" w:eastAsia="Tahoma" w:hAnsi="Tahoma" w:cs="Tahoma"/>
        </w:rPr>
        <w:t>i c</w:t>
      </w:r>
      <w:r w:rsidRPr="00900E82">
        <w:rPr>
          <w:rFonts w:ascii="Tahoma" w:eastAsia="Tahoma" w:hAnsi="Tahoma" w:cs="Tahoma"/>
          <w:spacing w:val="2"/>
        </w:rPr>
        <w:t>z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  <w:spacing w:val="2"/>
        </w:rPr>
        <w:t>t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oś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  <w:spacing w:val="2"/>
        </w:rPr>
        <w:t>i</w:t>
      </w:r>
      <w:r w:rsidR="00223C2C" w:rsidRPr="00900E82">
        <w:rPr>
          <w:rFonts w:ascii="Tahoma" w:eastAsia="Tahoma" w:hAnsi="Tahoma" w:cs="Tahoma"/>
        </w:rPr>
        <w:t>;</w:t>
      </w:r>
    </w:p>
    <w:p w14:paraId="4CAC1483" w14:textId="77777777" w:rsidR="00900E82" w:rsidRPr="00900E82" w:rsidRDefault="00280ADA" w:rsidP="000E6590">
      <w:pPr>
        <w:pStyle w:val="Akapitzlist"/>
        <w:numPr>
          <w:ilvl w:val="1"/>
          <w:numId w:val="2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do</w:t>
      </w:r>
      <w:r w:rsidRPr="00900E82">
        <w:rPr>
          <w:rFonts w:ascii="Tahoma" w:eastAsia="Tahoma" w:hAnsi="Tahoma" w:cs="Tahoma"/>
          <w:spacing w:val="1"/>
        </w:rPr>
        <w:t>k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tó</w:t>
      </w:r>
      <w:r w:rsidRPr="00900E82">
        <w:rPr>
          <w:rFonts w:ascii="Tahoma" w:eastAsia="Tahoma" w:hAnsi="Tahoma" w:cs="Tahoma"/>
          <w:spacing w:val="-4"/>
        </w:rPr>
        <w:t>w</w:t>
      </w:r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47"/>
        </w:rPr>
        <w:t xml:space="preserve"> 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tóre</w:t>
      </w:r>
      <w:r w:rsidRPr="00900E82">
        <w:rPr>
          <w:rFonts w:ascii="Tahoma" w:eastAsia="Tahoma" w:hAnsi="Tahoma" w:cs="Tahoma"/>
          <w:spacing w:val="56"/>
        </w:rPr>
        <w:t xml:space="preserve"> </w:t>
      </w:r>
      <w:r w:rsidRPr="00900E82">
        <w:rPr>
          <w:rFonts w:ascii="Tahoma" w:eastAsia="Tahoma" w:hAnsi="Tahoma" w:cs="Tahoma"/>
          <w:spacing w:val="1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58"/>
        </w:rPr>
        <w:t xml:space="preserve"> </w:t>
      </w:r>
      <w:r w:rsidRPr="00900E82">
        <w:rPr>
          <w:rFonts w:ascii="Tahoma" w:eastAsia="Tahoma" w:hAnsi="Tahoma" w:cs="Tahoma"/>
        </w:rPr>
        <w:t>zos</w:t>
      </w:r>
      <w:r w:rsidRPr="00900E82">
        <w:rPr>
          <w:rFonts w:ascii="Tahoma" w:eastAsia="Tahoma" w:hAnsi="Tahoma" w:cs="Tahoma"/>
          <w:spacing w:val="1"/>
        </w:rPr>
        <w:t>ta</w:t>
      </w:r>
      <w:r w:rsidRPr="00900E82">
        <w:rPr>
          <w:rFonts w:ascii="Tahoma" w:eastAsia="Tahoma" w:hAnsi="Tahoma" w:cs="Tahoma"/>
        </w:rPr>
        <w:t>ły</w:t>
      </w:r>
      <w:r w:rsidRPr="00900E82">
        <w:rPr>
          <w:rFonts w:ascii="Tahoma" w:eastAsia="Tahoma" w:hAnsi="Tahoma" w:cs="Tahoma"/>
          <w:spacing w:val="53"/>
        </w:rPr>
        <w:t xml:space="preserve"> 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pis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e</w:t>
      </w:r>
      <w:r w:rsidRPr="00900E82">
        <w:rPr>
          <w:rFonts w:ascii="Tahoma" w:eastAsia="Tahoma" w:hAnsi="Tahoma" w:cs="Tahoma"/>
          <w:spacing w:val="53"/>
        </w:rPr>
        <w:t xml:space="preserve"> 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ogól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od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</w:rPr>
        <w:t>st</w:t>
      </w:r>
      <w:r w:rsidRPr="00900E82">
        <w:rPr>
          <w:rFonts w:ascii="Tahoma" w:eastAsia="Tahoma" w:hAnsi="Tahoma" w:cs="Tahoma"/>
          <w:spacing w:val="1"/>
        </w:rPr>
        <w:t>ę</w:t>
      </w:r>
      <w:r w:rsidRPr="00900E82">
        <w:rPr>
          <w:rFonts w:ascii="Tahoma" w:eastAsia="Tahoma" w:hAnsi="Tahoma" w:cs="Tahoma"/>
        </w:rPr>
        <w:t>pn</w:t>
      </w:r>
      <w:r w:rsidRPr="00900E82">
        <w:rPr>
          <w:rFonts w:ascii="Tahoma" w:eastAsia="Tahoma" w:hAnsi="Tahoma" w:cs="Tahoma"/>
          <w:spacing w:val="-1"/>
        </w:rPr>
        <w:t>y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45"/>
        </w:rPr>
        <w:t xml:space="preserve"> </w:t>
      </w:r>
      <w:r w:rsidRPr="00900E82">
        <w:rPr>
          <w:rFonts w:ascii="Tahoma" w:eastAsia="Tahoma" w:hAnsi="Tahoma" w:cs="Tahoma"/>
          <w:spacing w:val="-3"/>
        </w:rPr>
        <w:t>f</w:t>
      </w:r>
      <w:r w:rsidRPr="00900E82">
        <w:rPr>
          <w:rFonts w:ascii="Tahoma" w:eastAsia="Tahoma" w:hAnsi="Tahoma" w:cs="Tahoma"/>
        </w:rPr>
        <w:t>or</w:t>
      </w:r>
      <w:r w:rsidRPr="00900E82">
        <w:rPr>
          <w:rFonts w:ascii="Tahoma" w:eastAsia="Tahoma" w:hAnsi="Tahoma" w:cs="Tahoma"/>
          <w:spacing w:val="1"/>
        </w:rPr>
        <w:t>m</w:t>
      </w:r>
      <w:r w:rsidRPr="00900E82">
        <w:rPr>
          <w:rFonts w:ascii="Tahoma" w:eastAsia="Tahoma" w:hAnsi="Tahoma" w:cs="Tahoma"/>
          <w:spacing w:val="3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53"/>
        </w:rPr>
        <w:t xml:space="preserve"> 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3"/>
        </w:rPr>
        <w:t>n</w:t>
      </w:r>
      <w:r w:rsidRPr="00900E82">
        <w:rPr>
          <w:rFonts w:ascii="Tahoma" w:eastAsia="Tahoma" w:hAnsi="Tahoma" w:cs="Tahoma"/>
          <w:spacing w:val="-1"/>
        </w:rPr>
        <w:t>yc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62"/>
        </w:rPr>
        <w:t xml:space="preserve"> </w:t>
      </w:r>
      <w:r w:rsidR="00103B76" w:rsidRPr="00900E82">
        <w:rPr>
          <w:rFonts w:ascii="Tahoma" w:eastAsia="Tahoma" w:hAnsi="Tahoma" w:cs="Tahoma"/>
        </w:rPr>
        <w:t>–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zgo</w:t>
      </w:r>
      <w:r w:rsidRPr="00900E82">
        <w:rPr>
          <w:rFonts w:ascii="Tahoma" w:eastAsia="Tahoma" w:hAnsi="Tahoma" w:cs="Tahoma"/>
          <w:spacing w:val="2"/>
        </w:rPr>
        <w:t>d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</w:t>
      </w:r>
      <w:r w:rsidR="00103B76" w:rsidRPr="00900E82">
        <w:rPr>
          <w:rFonts w:ascii="Tahoma" w:eastAsia="Tahoma" w:hAnsi="Tahoma" w:cs="Tahoma"/>
        </w:rPr>
        <w:t xml:space="preserve"> </w:t>
      </w:r>
      <w:r w:rsidR="00103B76" w:rsidRPr="00900E82">
        <w:rPr>
          <w:rFonts w:ascii="Tahoma" w:eastAsia="Tahoma" w:hAnsi="Tahoma" w:cs="Tahoma"/>
        </w:rPr>
        <w:br/>
      </w:r>
      <w:r w:rsidRPr="00900E82">
        <w:rPr>
          <w:rFonts w:ascii="Tahoma" w:eastAsia="Tahoma" w:hAnsi="Tahoma" w:cs="Tahoma"/>
          <w:position w:val="-1"/>
        </w:rPr>
        <w:t>z</w:t>
      </w:r>
      <w:r w:rsidRPr="00900E82">
        <w:rPr>
          <w:rFonts w:ascii="Tahoma" w:eastAsia="Tahoma" w:hAnsi="Tahoma" w:cs="Tahoma"/>
          <w:spacing w:val="-1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k</w:t>
      </w:r>
      <w:r w:rsidRPr="00900E82">
        <w:rPr>
          <w:rFonts w:ascii="Tahoma" w:eastAsia="Tahoma" w:hAnsi="Tahoma" w:cs="Tahoma"/>
          <w:spacing w:val="-3"/>
          <w:position w:val="-1"/>
        </w:rPr>
        <w:t>r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j</w:t>
      </w:r>
      <w:r w:rsidRPr="00900E82">
        <w:rPr>
          <w:rFonts w:ascii="Tahoma" w:eastAsia="Tahoma" w:hAnsi="Tahoma" w:cs="Tahoma"/>
          <w:position w:val="-1"/>
        </w:rPr>
        <w:t>o</w:t>
      </w:r>
      <w:r w:rsidRPr="00900E82">
        <w:rPr>
          <w:rFonts w:ascii="Tahoma" w:eastAsia="Tahoma" w:hAnsi="Tahoma" w:cs="Tahoma"/>
          <w:spacing w:val="1"/>
          <w:position w:val="-1"/>
        </w:rPr>
        <w:t>w</w:t>
      </w:r>
      <w:r w:rsidRPr="00900E82">
        <w:rPr>
          <w:rFonts w:ascii="Tahoma" w:eastAsia="Tahoma" w:hAnsi="Tahoma" w:cs="Tahoma"/>
          <w:spacing w:val="-1"/>
          <w:position w:val="-1"/>
        </w:rPr>
        <w:t>y</w:t>
      </w:r>
      <w:r w:rsidRPr="00900E82">
        <w:rPr>
          <w:rFonts w:ascii="Tahoma" w:eastAsia="Tahoma" w:hAnsi="Tahoma" w:cs="Tahoma"/>
          <w:position w:val="-1"/>
        </w:rPr>
        <w:t>mi</w:t>
      </w:r>
      <w:r w:rsidRPr="00900E82">
        <w:rPr>
          <w:rFonts w:ascii="Tahoma" w:eastAsia="Tahoma" w:hAnsi="Tahoma" w:cs="Tahoma"/>
          <w:spacing w:val="-9"/>
          <w:position w:val="-1"/>
        </w:rPr>
        <w:t xml:space="preserve"> </w:t>
      </w:r>
      <w:r w:rsidRPr="00900E82">
        <w:rPr>
          <w:rFonts w:ascii="Tahoma" w:eastAsia="Tahoma" w:hAnsi="Tahoma" w:cs="Tahoma"/>
          <w:spacing w:val="-2"/>
          <w:position w:val="-1"/>
        </w:rPr>
        <w:t>r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position w:val="-1"/>
        </w:rPr>
        <w:t>m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position w:val="-1"/>
        </w:rPr>
        <w:t>mi</w:t>
      </w:r>
      <w:r w:rsidRPr="00900E82">
        <w:rPr>
          <w:rFonts w:ascii="Tahoma" w:eastAsia="Tahoma" w:hAnsi="Tahoma" w:cs="Tahoma"/>
          <w:spacing w:val="-6"/>
          <w:position w:val="-1"/>
        </w:rPr>
        <w:t xml:space="preserve"> </w:t>
      </w:r>
      <w:r w:rsidRPr="00900E82">
        <w:rPr>
          <w:rFonts w:ascii="Tahoma" w:eastAsia="Tahoma" w:hAnsi="Tahoma" w:cs="Tahoma"/>
          <w:position w:val="-1"/>
        </w:rPr>
        <w:t>i</w:t>
      </w:r>
      <w:r w:rsidRPr="00900E82">
        <w:rPr>
          <w:rFonts w:ascii="Tahoma" w:eastAsia="Tahoma" w:hAnsi="Tahoma" w:cs="Tahoma"/>
          <w:spacing w:val="-1"/>
          <w:position w:val="-1"/>
        </w:rPr>
        <w:t>n</w:t>
      </w:r>
      <w:r w:rsidRPr="00900E82">
        <w:rPr>
          <w:rFonts w:ascii="Tahoma" w:eastAsia="Tahoma" w:hAnsi="Tahoma" w:cs="Tahoma"/>
          <w:position w:val="-1"/>
        </w:rPr>
        <w:t>t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position w:val="-1"/>
        </w:rPr>
        <w:t>rop</w:t>
      </w:r>
      <w:r w:rsidRPr="00900E82">
        <w:rPr>
          <w:rFonts w:ascii="Tahoma" w:eastAsia="Tahoma" w:hAnsi="Tahoma" w:cs="Tahoma"/>
          <w:spacing w:val="1"/>
          <w:position w:val="-1"/>
        </w:rPr>
        <w:t>e</w:t>
      </w:r>
      <w:r w:rsidRPr="00900E82">
        <w:rPr>
          <w:rFonts w:ascii="Tahoma" w:eastAsia="Tahoma" w:hAnsi="Tahoma" w:cs="Tahoma"/>
          <w:spacing w:val="-2"/>
          <w:position w:val="-1"/>
        </w:rPr>
        <w:t>r</w:t>
      </w:r>
      <w:r w:rsidRPr="00900E82">
        <w:rPr>
          <w:rFonts w:ascii="Tahoma" w:eastAsia="Tahoma" w:hAnsi="Tahoma" w:cs="Tahoma"/>
          <w:spacing w:val="1"/>
          <w:position w:val="-1"/>
        </w:rPr>
        <w:t>a</w:t>
      </w:r>
      <w:r w:rsidRPr="00900E82">
        <w:rPr>
          <w:rFonts w:ascii="Tahoma" w:eastAsia="Tahoma" w:hAnsi="Tahoma" w:cs="Tahoma"/>
          <w:spacing w:val="-1"/>
          <w:position w:val="-1"/>
        </w:rPr>
        <w:t>cyjn</w:t>
      </w:r>
      <w:r w:rsidRPr="00900E82">
        <w:rPr>
          <w:rFonts w:ascii="Tahoma" w:eastAsia="Tahoma" w:hAnsi="Tahoma" w:cs="Tahoma"/>
          <w:spacing w:val="2"/>
          <w:position w:val="-1"/>
        </w:rPr>
        <w:t>o</w:t>
      </w:r>
      <w:r w:rsidRPr="00900E82">
        <w:rPr>
          <w:rFonts w:ascii="Tahoma" w:eastAsia="Tahoma" w:hAnsi="Tahoma" w:cs="Tahoma"/>
          <w:position w:val="-1"/>
        </w:rPr>
        <w:t>ś</w:t>
      </w:r>
      <w:r w:rsidRPr="00900E82">
        <w:rPr>
          <w:rFonts w:ascii="Tahoma" w:eastAsia="Tahoma" w:hAnsi="Tahoma" w:cs="Tahoma"/>
          <w:spacing w:val="-1"/>
          <w:position w:val="-1"/>
        </w:rPr>
        <w:t>c</w:t>
      </w:r>
      <w:r w:rsidRPr="00900E82">
        <w:rPr>
          <w:rFonts w:ascii="Tahoma" w:eastAsia="Tahoma" w:hAnsi="Tahoma" w:cs="Tahoma"/>
          <w:spacing w:val="6"/>
          <w:position w:val="-1"/>
        </w:rPr>
        <w:t>i</w:t>
      </w:r>
      <w:r w:rsidR="00223C2C" w:rsidRPr="00900E82">
        <w:rPr>
          <w:rFonts w:ascii="Tahoma" w:eastAsia="Tahoma" w:hAnsi="Tahoma" w:cs="Tahoma"/>
          <w:position w:val="-1"/>
        </w:rPr>
        <w:t>;</w:t>
      </w:r>
      <w:r w:rsidR="00BB32D5" w:rsidRPr="001A21E8">
        <w:rPr>
          <w:rStyle w:val="Odwoanieprzypisudolnego"/>
          <w:rFonts w:ascii="Tahoma" w:eastAsia="Tahoma" w:hAnsi="Tahoma" w:cs="Tahoma"/>
          <w:position w:val="-1"/>
        </w:rPr>
        <w:footnoteReference w:id="70"/>
      </w:r>
    </w:p>
    <w:p w14:paraId="4525B81A" w14:textId="009BB099" w:rsidR="00942F4E" w:rsidRPr="00900E82" w:rsidRDefault="00280ADA" w:rsidP="000E6590">
      <w:pPr>
        <w:pStyle w:val="Akapitzlist"/>
        <w:numPr>
          <w:ilvl w:val="1"/>
          <w:numId w:val="25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00E82">
        <w:rPr>
          <w:rFonts w:ascii="Tahoma" w:eastAsia="Tahoma" w:hAnsi="Tahoma" w:cs="Tahoma"/>
        </w:rPr>
        <w:t>dla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pl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t</w:t>
      </w:r>
      <w:r w:rsidRPr="00900E82">
        <w:rPr>
          <w:rFonts w:ascii="Tahoma" w:eastAsia="Tahoma" w:hAnsi="Tahoma" w:cs="Tahoma"/>
          <w:spacing w:val="-3"/>
        </w:rPr>
        <w:t>f</w:t>
      </w:r>
      <w:r w:rsidRPr="00900E82">
        <w:rPr>
          <w:rFonts w:ascii="Tahoma" w:eastAsia="Tahoma" w:hAnsi="Tahoma" w:cs="Tahoma"/>
        </w:rPr>
        <w:t>orm</w:t>
      </w:r>
      <w:r w:rsidRPr="00900E82">
        <w:rPr>
          <w:rFonts w:ascii="Tahoma" w:eastAsia="Tahoma" w:hAnsi="Tahoma" w:cs="Tahoma"/>
          <w:spacing w:val="53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tro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2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</w:t>
      </w:r>
      <w:r w:rsidRPr="00900E82">
        <w:rPr>
          <w:rFonts w:ascii="Tahoma" w:eastAsia="Tahoma" w:hAnsi="Tahoma" w:cs="Tahoma"/>
          <w:spacing w:val="-1"/>
        </w:rPr>
        <w:t>yc</w:t>
      </w:r>
      <w:r w:rsidRPr="00900E82">
        <w:rPr>
          <w:rFonts w:ascii="Tahoma" w:eastAsia="Tahoma" w:hAnsi="Tahoma" w:cs="Tahoma"/>
        </w:rPr>
        <w:t>h</w:t>
      </w:r>
      <w:r w:rsidRPr="00900E82">
        <w:rPr>
          <w:rFonts w:ascii="Tahoma" w:eastAsia="Tahoma" w:hAnsi="Tahoma" w:cs="Tahoma"/>
          <w:spacing w:val="46"/>
        </w:rPr>
        <w:t xml:space="preserve"> </w:t>
      </w:r>
      <w:proofErr w:type="spellStart"/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P</w:t>
      </w:r>
      <w:r w:rsidRPr="00900E82">
        <w:rPr>
          <w:rFonts w:ascii="Tahoma" w:eastAsia="Tahoma" w:hAnsi="Tahoma" w:cs="Tahoma"/>
          <w:spacing w:val="-1"/>
        </w:rPr>
        <w:t>U</w:t>
      </w:r>
      <w:r w:rsidRPr="00900E82">
        <w:rPr>
          <w:rFonts w:ascii="Tahoma" w:eastAsia="Tahoma" w:hAnsi="Tahoma" w:cs="Tahoma"/>
        </w:rPr>
        <w:t>AP</w:t>
      </w:r>
      <w:proofErr w:type="spellEnd"/>
      <w:r w:rsidRPr="00900E82">
        <w:rPr>
          <w:rFonts w:ascii="Tahoma" w:eastAsia="Tahoma" w:hAnsi="Tahoma" w:cs="Tahoma"/>
          <w:spacing w:val="49"/>
        </w:rPr>
        <w:t xml:space="preserve"> </w:t>
      </w:r>
      <w:r w:rsidRPr="00900E82">
        <w:rPr>
          <w:rFonts w:ascii="Tahoma" w:eastAsia="Tahoma" w:hAnsi="Tahoma" w:cs="Tahoma"/>
        </w:rPr>
        <w:t>-</w:t>
      </w:r>
      <w:r w:rsidRPr="00900E82">
        <w:rPr>
          <w:rFonts w:ascii="Tahoma" w:eastAsia="Tahoma" w:hAnsi="Tahoma" w:cs="Tahoma"/>
          <w:spacing w:val="60"/>
        </w:rPr>
        <w:t xml:space="preserve"> </w:t>
      </w:r>
      <w:r w:rsidRPr="00900E82">
        <w:rPr>
          <w:rFonts w:ascii="Tahoma" w:eastAsia="Tahoma" w:hAnsi="Tahoma" w:cs="Tahoma"/>
        </w:rPr>
        <w:t>plik</w:t>
      </w:r>
      <w:r w:rsidRPr="00900E82">
        <w:rPr>
          <w:rFonts w:ascii="Tahoma" w:eastAsia="Tahoma" w:hAnsi="Tahoma" w:cs="Tahoma"/>
          <w:spacing w:val="-1"/>
        </w:rPr>
        <w:t>ó</w:t>
      </w:r>
      <w:r w:rsidRPr="00900E82">
        <w:rPr>
          <w:rFonts w:ascii="Tahoma" w:eastAsia="Tahoma" w:hAnsi="Tahoma" w:cs="Tahoma"/>
        </w:rPr>
        <w:t>w</w:t>
      </w:r>
      <w:r w:rsidRPr="00900E82">
        <w:rPr>
          <w:rFonts w:ascii="Tahoma" w:eastAsia="Tahoma" w:hAnsi="Tahoma" w:cs="Tahoma"/>
          <w:spacing w:val="55"/>
        </w:rPr>
        <w:t xml:space="preserve"> 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59"/>
        </w:rPr>
        <w:t xml:space="preserve"> </w:t>
      </w:r>
      <w:r w:rsidRPr="00900E82">
        <w:rPr>
          <w:rFonts w:ascii="Tahoma" w:eastAsia="Tahoma" w:hAnsi="Tahoma" w:cs="Tahoma"/>
        </w:rPr>
        <w:t>do</w:t>
      </w:r>
      <w:r w:rsidRPr="00900E82">
        <w:rPr>
          <w:rFonts w:ascii="Tahoma" w:eastAsia="Tahoma" w:hAnsi="Tahoma" w:cs="Tahoma"/>
          <w:spacing w:val="-1"/>
        </w:rPr>
        <w:t>ku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tów</w:t>
      </w:r>
      <w:r w:rsidRPr="00900E82">
        <w:rPr>
          <w:rFonts w:ascii="Tahoma" w:eastAsia="Tahoma" w:hAnsi="Tahoma" w:cs="Tahoma"/>
          <w:spacing w:val="49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tro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  <w:spacing w:val="3"/>
        </w:rPr>
        <w:t>z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  <w:spacing w:val="-3"/>
        </w:rPr>
        <w:t>y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  <w:spacing w:val="-1"/>
        </w:rPr>
        <w:t>h</w:t>
      </w:r>
      <w:r w:rsidRPr="00900E82">
        <w:rPr>
          <w:rFonts w:ascii="Tahoma" w:eastAsia="Tahoma" w:hAnsi="Tahoma" w:cs="Tahoma"/>
        </w:rPr>
        <w:t>,</w:t>
      </w:r>
      <w:r w:rsidRPr="00900E82">
        <w:rPr>
          <w:rFonts w:ascii="Tahoma" w:eastAsia="Tahoma" w:hAnsi="Tahoma" w:cs="Tahoma"/>
          <w:spacing w:val="45"/>
        </w:rPr>
        <w:t xml:space="preserve"> 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</w:rPr>
        <w:t>tóre ł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znie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</w:rPr>
        <w:t>pr</w:t>
      </w:r>
      <w:r w:rsidRPr="00900E82">
        <w:rPr>
          <w:rFonts w:ascii="Tahoma" w:eastAsia="Tahoma" w:hAnsi="Tahoma" w:cs="Tahoma"/>
          <w:spacing w:val="1"/>
        </w:rPr>
        <w:t>ze</w:t>
      </w:r>
      <w:r w:rsidRPr="00900E82">
        <w:rPr>
          <w:rFonts w:ascii="Tahoma" w:eastAsia="Tahoma" w:hAnsi="Tahoma" w:cs="Tahoma"/>
          <w:spacing w:val="-1"/>
        </w:rPr>
        <w:t>k</w:t>
      </w:r>
      <w:r w:rsidRPr="00900E82">
        <w:rPr>
          <w:rFonts w:ascii="Tahoma" w:eastAsia="Tahoma" w:hAnsi="Tahoma" w:cs="Tahoma"/>
          <w:spacing w:val="-2"/>
        </w:rPr>
        <w:t>r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ą</w:t>
      </w:r>
      <w:r w:rsidRPr="00900E82">
        <w:rPr>
          <w:rFonts w:ascii="Tahoma" w:eastAsia="Tahoma" w:hAnsi="Tahoma" w:cs="Tahoma"/>
          <w:spacing w:val="-6"/>
        </w:rPr>
        <w:t xml:space="preserve"> </w:t>
      </w:r>
      <w:r w:rsidRPr="00900E82">
        <w:rPr>
          <w:rFonts w:ascii="Tahoma" w:eastAsia="Tahoma" w:hAnsi="Tahoma" w:cs="Tahoma"/>
        </w:rPr>
        <w:t>dop</w:t>
      </w:r>
      <w:r w:rsidRPr="00900E82">
        <w:rPr>
          <w:rFonts w:ascii="Tahoma" w:eastAsia="Tahoma" w:hAnsi="Tahoma" w:cs="Tahoma"/>
          <w:spacing w:val="2"/>
        </w:rPr>
        <w:t>u</w:t>
      </w:r>
      <w:r w:rsidRPr="00900E82">
        <w:rPr>
          <w:rFonts w:ascii="Tahoma" w:eastAsia="Tahoma" w:hAnsi="Tahoma" w:cs="Tahoma"/>
        </w:rPr>
        <w:t>szcz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11"/>
        </w:rPr>
        <w:t xml:space="preserve"> </w:t>
      </w:r>
      <w:r w:rsidRPr="00900E82">
        <w:rPr>
          <w:rFonts w:ascii="Tahoma" w:eastAsia="Tahoma" w:hAnsi="Tahoma" w:cs="Tahoma"/>
        </w:rPr>
        <w:t>poz</w:t>
      </w:r>
      <w:r w:rsidRPr="00900E82">
        <w:rPr>
          <w:rFonts w:ascii="Tahoma" w:eastAsia="Tahoma" w:hAnsi="Tahoma" w:cs="Tahoma"/>
          <w:spacing w:val="3"/>
        </w:rPr>
        <w:t>i</w:t>
      </w:r>
      <w:r w:rsidRPr="00900E82">
        <w:rPr>
          <w:rFonts w:ascii="Tahoma" w:eastAsia="Tahoma" w:hAnsi="Tahoma" w:cs="Tahoma"/>
        </w:rPr>
        <w:t>om</w:t>
      </w:r>
      <w:r w:rsidRPr="00900E82">
        <w:rPr>
          <w:rFonts w:ascii="Tahoma" w:eastAsia="Tahoma" w:hAnsi="Tahoma" w:cs="Tahoma"/>
          <w:spacing w:val="-1"/>
        </w:rPr>
        <w:t xml:space="preserve"> u</w:t>
      </w:r>
      <w:r w:rsidRPr="00900E82">
        <w:rPr>
          <w:rFonts w:ascii="Tahoma" w:eastAsia="Tahoma" w:hAnsi="Tahoma" w:cs="Tahoma"/>
        </w:rPr>
        <w:t>możli</w:t>
      </w:r>
      <w:r w:rsidRPr="00900E82">
        <w:rPr>
          <w:rFonts w:ascii="Tahoma" w:eastAsia="Tahoma" w:hAnsi="Tahoma" w:cs="Tahoma"/>
          <w:spacing w:val="1"/>
        </w:rPr>
        <w:t>w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  <w:spacing w:val="1"/>
        </w:rPr>
        <w:t>ą</w:t>
      </w:r>
      <w:r w:rsidRPr="00900E82">
        <w:rPr>
          <w:rFonts w:ascii="Tahoma" w:eastAsia="Tahoma" w:hAnsi="Tahoma" w:cs="Tahoma"/>
          <w:spacing w:val="2"/>
        </w:rPr>
        <w:t>c</w:t>
      </w:r>
      <w:r w:rsidRPr="00900E82">
        <w:rPr>
          <w:rFonts w:ascii="Tahoma" w:eastAsia="Tahoma" w:hAnsi="Tahoma" w:cs="Tahoma"/>
        </w:rPr>
        <w:t>y</w:t>
      </w:r>
      <w:r w:rsidRPr="00900E82">
        <w:rPr>
          <w:rFonts w:ascii="Tahoma" w:eastAsia="Tahoma" w:hAnsi="Tahoma" w:cs="Tahoma"/>
          <w:spacing w:val="-11"/>
        </w:rPr>
        <w:t xml:space="preserve"> </w:t>
      </w:r>
      <w:r w:rsidRPr="00900E82">
        <w:rPr>
          <w:rFonts w:ascii="Tahoma" w:eastAsia="Tahoma" w:hAnsi="Tahoma" w:cs="Tahoma"/>
          <w:spacing w:val="1"/>
        </w:rPr>
        <w:t>wy</w:t>
      </w:r>
      <w:r w:rsidRPr="00900E82">
        <w:rPr>
          <w:rFonts w:ascii="Tahoma" w:eastAsia="Tahoma" w:hAnsi="Tahoma" w:cs="Tahoma"/>
        </w:rPr>
        <w:t>sł</w:t>
      </w:r>
      <w:r w:rsidRPr="00900E82">
        <w:rPr>
          <w:rFonts w:ascii="Tahoma" w:eastAsia="Tahoma" w:hAnsi="Tahoma" w:cs="Tahoma"/>
          <w:spacing w:val="1"/>
        </w:rPr>
        <w:t>a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ie</w:t>
      </w:r>
      <w:r w:rsidRPr="00900E82">
        <w:rPr>
          <w:rFonts w:ascii="Tahoma" w:eastAsia="Tahoma" w:hAnsi="Tahoma" w:cs="Tahoma"/>
          <w:spacing w:val="-5"/>
        </w:rPr>
        <w:t xml:space="preserve"> </w:t>
      </w:r>
      <w:r w:rsidRPr="00900E82">
        <w:rPr>
          <w:rFonts w:ascii="Tahoma" w:eastAsia="Tahoma" w:hAnsi="Tahoma" w:cs="Tahoma"/>
        </w:rPr>
        <w:t>d</w:t>
      </w:r>
      <w:r w:rsidRPr="00900E82">
        <w:rPr>
          <w:rFonts w:ascii="Tahoma" w:eastAsia="Tahoma" w:hAnsi="Tahoma" w:cs="Tahoma"/>
          <w:spacing w:val="2"/>
        </w:rPr>
        <w:t>o</w:t>
      </w:r>
      <w:r w:rsidRPr="00900E82">
        <w:rPr>
          <w:rFonts w:ascii="Tahoma" w:eastAsia="Tahoma" w:hAnsi="Tahoma" w:cs="Tahoma"/>
          <w:spacing w:val="-1"/>
        </w:rPr>
        <w:t>ku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3"/>
        </w:rPr>
        <w:t>e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tu</w:t>
      </w:r>
      <w:r w:rsidRPr="00900E82">
        <w:rPr>
          <w:rFonts w:ascii="Tahoma" w:eastAsia="Tahoma" w:hAnsi="Tahoma" w:cs="Tahoma"/>
          <w:spacing w:val="-6"/>
        </w:rPr>
        <w:t xml:space="preserve"> </w:t>
      </w:r>
      <w:r w:rsidRPr="00900E82">
        <w:rPr>
          <w:rFonts w:ascii="Tahoma" w:eastAsia="Tahoma" w:hAnsi="Tahoma" w:cs="Tahoma"/>
          <w:spacing w:val="1"/>
        </w:rPr>
        <w:t>e</w:t>
      </w:r>
      <w:r w:rsidRPr="00900E82">
        <w:rPr>
          <w:rFonts w:ascii="Tahoma" w:eastAsia="Tahoma" w:hAnsi="Tahoma" w:cs="Tahoma"/>
        </w:rPr>
        <w:t>l</w:t>
      </w:r>
      <w:r w:rsidRPr="00900E82">
        <w:rPr>
          <w:rFonts w:ascii="Tahoma" w:eastAsia="Tahoma" w:hAnsi="Tahoma" w:cs="Tahoma"/>
          <w:spacing w:val="1"/>
        </w:rPr>
        <w:t>ek</w:t>
      </w:r>
      <w:r w:rsidRPr="00900E82">
        <w:rPr>
          <w:rFonts w:ascii="Tahoma" w:eastAsia="Tahoma" w:hAnsi="Tahoma" w:cs="Tahoma"/>
        </w:rPr>
        <w:t>tro</w:t>
      </w:r>
      <w:r w:rsidRPr="00900E82">
        <w:rPr>
          <w:rFonts w:ascii="Tahoma" w:eastAsia="Tahoma" w:hAnsi="Tahoma" w:cs="Tahoma"/>
          <w:spacing w:val="-1"/>
        </w:rPr>
        <w:t>n</w:t>
      </w:r>
      <w:r w:rsidRPr="00900E82">
        <w:rPr>
          <w:rFonts w:ascii="Tahoma" w:eastAsia="Tahoma" w:hAnsi="Tahoma" w:cs="Tahoma"/>
        </w:rPr>
        <w:t>i</w:t>
      </w:r>
      <w:r w:rsidRPr="00900E82">
        <w:rPr>
          <w:rFonts w:ascii="Tahoma" w:eastAsia="Tahoma" w:hAnsi="Tahoma" w:cs="Tahoma"/>
          <w:spacing w:val="-1"/>
        </w:rPr>
        <w:t>c</w:t>
      </w:r>
      <w:r w:rsidRPr="00900E82">
        <w:rPr>
          <w:rFonts w:ascii="Tahoma" w:eastAsia="Tahoma" w:hAnsi="Tahoma" w:cs="Tahoma"/>
        </w:rPr>
        <w:t>zneg</w:t>
      </w:r>
      <w:r w:rsidRPr="00900E82">
        <w:rPr>
          <w:rFonts w:ascii="Tahoma" w:eastAsia="Tahoma" w:hAnsi="Tahoma" w:cs="Tahoma"/>
          <w:spacing w:val="-3"/>
        </w:rPr>
        <w:t>o</w:t>
      </w:r>
      <w:r w:rsidRPr="00900E82">
        <w:rPr>
          <w:rFonts w:ascii="Tahoma" w:eastAsia="Tahoma" w:hAnsi="Tahoma" w:cs="Tahoma"/>
        </w:rPr>
        <w:t>, t</w:t>
      </w:r>
      <w:r w:rsidRPr="00900E82">
        <w:rPr>
          <w:rFonts w:ascii="Tahoma" w:eastAsia="Tahoma" w:hAnsi="Tahoma" w:cs="Tahoma"/>
          <w:spacing w:val="-1"/>
        </w:rPr>
        <w:t>j</w:t>
      </w:r>
      <w:r w:rsidRPr="00900E82">
        <w:rPr>
          <w:rFonts w:ascii="Tahoma" w:eastAsia="Tahoma" w:hAnsi="Tahoma" w:cs="Tahoma"/>
        </w:rPr>
        <w:t>.</w:t>
      </w:r>
      <w:r w:rsidRPr="00900E82">
        <w:rPr>
          <w:rFonts w:ascii="Tahoma" w:eastAsia="Tahoma" w:hAnsi="Tahoma" w:cs="Tahoma"/>
          <w:spacing w:val="-2"/>
        </w:rPr>
        <w:t xml:space="preserve"> </w:t>
      </w:r>
      <w:r w:rsidRPr="00900E82">
        <w:rPr>
          <w:rFonts w:ascii="Tahoma" w:eastAsia="Tahoma" w:hAnsi="Tahoma" w:cs="Tahoma"/>
          <w:spacing w:val="1"/>
        </w:rPr>
        <w:t>2</w:t>
      </w:r>
      <w:r w:rsidRPr="00900E82">
        <w:rPr>
          <w:rFonts w:ascii="Tahoma" w:eastAsia="Tahoma" w:hAnsi="Tahoma" w:cs="Tahoma"/>
        </w:rPr>
        <w:t>0</w:t>
      </w:r>
      <w:r w:rsidRPr="00900E82">
        <w:rPr>
          <w:rFonts w:ascii="Tahoma" w:eastAsia="Tahoma" w:hAnsi="Tahoma" w:cs="Tahoma"/>
          <w:spacing w:val="-3"/>
        </w:rPr>
        <w:t xml:space="preserve"> </w:t>
      </w:r>
      <w:r w:rsidRPr="00900E82">
        <w:rPr>
          <w:rFonts w:ascii="Tahoma" w:eastAsia="Tahoma" w:hAnsi="Tahoma" w:cs="Tahoma"/>
        </w:rPr>
        <w:t>M</w:t>
      </w:r>
      <w:r w:rsidRPr="00900E82">
        <w:rPr>
          <w:rFonts w:ascii="Tahoma" w:eastAsia="Tahoma" w:hAnsi="Tahoma" w:cs="Tahoma"/>
          <w:spacing w:val="-2"/>
        </w:rPr>
        <w:t>B</w:t>
      </w:r>
      <w:r w:rsidRPr="00900E82">
        <w:rPr>
          <w:rFonts w:ascii="Tahoma" w:eastAsia="Tahoma" w:hAnsi="Tahoma" w:cs="Tahoma"/>
        </w:rPr>
        <w:t>.</w:t>
      </w:r>
    </w:p>
    <w:p w14:paraId="5314A598" w14:textId="77777777" w:rsidR="00942F4E" w:rsidRPr="001A21E8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 xml:space="preserve">śli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po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odz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i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do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 dos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rczo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 xml:space="preserve">drogą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ożli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4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może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 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ich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te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zna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IZ.</w:t>
      </w:r>
    </w:p>
    <w:p w14:paraId="5A21A47D" w14:textId="77777777" w:rsidR="00942F4E" w:rsidRPr="001A21E8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SL2014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 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1"/>
        </w:rPr>
        <w:t>ne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ży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4"/>
        </w:rPr>
        <w:t>t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ane</w:t>
      </w:r>
      <w:r w:rsidRPr="001A21E8">
        <w:rPr>
          <w:rFonts w:ascii="Tahoma" w:eastAsia="Tahoma" w:hAnsi="Tahoma" w:cs="Tahoma"/>
        </w:rPr>
        <w:t>go 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pu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6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="008E1A68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w w:val="99"/>
        </w:rPr>
        <w:t>się</w:t>
      </w:r>
      <w:r w:rsidR="008E1A68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  <w:w w:val="99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</w:rPr>
        <w:t>blo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dcz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="00BE11F7" w:rsidRPr="001A21E8">
        <w:rPr>
          <w:rFonts w:ascii="Tahoma" w:eastAsia="Tahoma" w:hAnsi="Tahoma" w:cs="Tahoma"/>
          <w:spacing w:val="-1"/>
        </w:rPr>
        <w:t>SL2014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su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8"/>
        </w:rPr>
        <w:t>y</w:t>
      </w:r>
      <w:r w:rsidRPr="001A21E8">
        <w:rPr>
          <w:rFonts w:ascii="Tahoma" w:eastAsia="Tahoma" w:hAnsi="Tahoma" w:cs="Tahoma"/>
        </w:rPr>
        <w:t>.</w:t>
      </w:r>
    </w:p>
    <w:p w14:paraId="57B03B4E" w14:textId="059721AB" w:rsidR="00942F4E" w:rsidRPr="001A21E8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zob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 do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 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</w:rPr>
        <w:t>pu 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="00BE11F7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</w:rPr>
        <w:t xml:space="preserve"> dla osób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do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/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gula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="00190D0B">
        <w:rPr>
          <w:rFonts w:ascii="Tahoma" w:eastAsia="Tahoma" w:hAnsi="Tahoma" w:cs="Tahoma"/>
          <w:spacing w:val="-3"/>
        </w:rPr>
        <w:t xml:space="preserve">bezpieczeństwa informacji </w:t>
      </w:r>
      <w:r w:rsidR="001E7111">
        <w:rPr>
          <w:rFonts w:ascii="Tahoma" w:eastAsia="Tahoma" w:hAnsi="Tahoma" w:cs="Tahoma"/>
          <w:spacing w:val="-3"/>
        </w:rPr>
        <w:t xml:space="preserve">przetwarzanych </w:t>
      </w:r>
      <w:r w:rsidR="00190D0B">
        <w:rPr>
          <w:rFonts w:ascii="Tahoma" w:eastAsia="Tahoma" w:hAnsi="Tahoma" w:cs="Tahoma"/>
          <w:spacing w:val="-3"/>
        </w:rPr>
        <w:t>w aplikacji</w:t>
      </w:r>
      <w:r w:rsidR="001E7111">
        <w:rPr>
          <w:rFonts w:ascii="Tahoma" w:eastAsia="Tahoma" w:hAnsi="Tahoma" w:cs="Tahoma"/>
          <w:spacing w:val="-3"/>
        </w:rPr>
        <w:t xml:space="preserve"> głównej centralnego systemu teleinformatycznego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3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060C14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="00BE11F7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ób</w:t>
      </w:r>
      <w:r w:rsidR="00511CF3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  <w:r w:rsidR="001B7CF3" w:rsidRPr="001A21E8">
        <w:rPr>
          <w:rFonts w:ascii="Tahoma" w:eastAsia="Tahoma" w:hAnsi="Tahoma" w:cs="Tahoma"/>
        </w:rPr>
        <w:t xml:space="preserve"> </w:t>
      </w:r>
      <w:r w:rsidR="001B7CF3" w:rsidRPr="001A21E8">
        <w:rPr>
          <w:rFonts w:ascii="Tahoma" w:hAnsi="Tahoma" w:cs="Tahoma"/>
        </w:rPr>
        <w:t xml:space="preserve">Beneficjent </w:t>
      </w:r>
      <w:r w:rsidR="007026A9">
        <w:rPr>
          <w:rFonts w:ascii="Tahoma" w:hAnsi="Tahoma" w:cs="Tahoma"/>
        </w:rPr>
        <w:br/>
      </w:r>
      <w:r w:rsidR="001B7CF3" w:rsidRPr="001A21E8">
        <w:rPr>
          <w:rFonts w:ascii="Tahoma" w:hAnsi="Tahoma" w:cs="Tahoma"/>
        </w:rPr>
        <w:t>i Partnerzy wyznacza/ją osoby uprawnione do wykonywania w jego/ich imieniu czynności związanych z realizacją Projektu</w:t>
      </w:r>
      <w:r w:rsidR="006070F7">
        <w:rPr>
          <w:rFonts w:ascii="Tahoma" w:hAnsi="Tahoma" w:cs="Tahoma"/>
        </w:rPr>
        <w:t xml:space="preserve"> </w:t>
      </w:r>
      <w:r w:rsidR="001B7CF3" w:rsidRPr="001A21E8">
        <w:rPr>
          <w:rFonts w:ascii="Tahoma" w:hAnsi="Tahoma" w:cs="Tahoma"/>
        </w:rPr>
        <w:t>i zgłasza/ją</w:t>
      </w:r>
      <w:r w:rsidR="001B7CF3" w:rsidRPr="001A21E8">
        <w:rPr>
          <w:rStyle w:val="Odwoanieprzypisudolnego"/>
          <w:rFonts w:ascii="Tahoma" w:hAnsi="Tahoma" w:cs="Tahoma"/>
        </w:rPr>
        <w:footnoteReference w:id="71"/>
      </w:r>
      <w:r w:rsidR="001B7CF3" w:rsidRPr="001A21E8">
        <w:rPr>
          <w:rFonts w:ascii="Tahoma" w:hAnsi="Tahoma" w:cs="Tahoma"/>
        </w:rPr>
        <w:t xml:space="preserve"> je IZ do pracy</w:t>
      </w:r>
      <w:r w:rsidR="00060C14">
        <w:rPr>
          <w:rFonts w:ascii="Tahoma" w:hAnsi="Tahoma" w:cs="Tahoma"/>
        </w:rPr>
        <w:t xml:space="preserve"> </w:t>
      </w:r>
      <w:r w:rsidR="001B7CF3" w:rsidRPr="001A21E8">
        <w:rPr>
          <w:rFonts w:ascii="Tahoma" w:hAnsi="Tahoma" w:cs="Tahoma"/>
        </w:rPr>
        <w:t xml:space="preserve">w SL2014. Zgłoszenie ww. osób, zmiana ich uprawnień lub wycofanie dostępu jest dokonywane na podstawie załącznika nr 14 do przedmiotowej </w:t>
      </w:r>
      <w:r w:rsidR="00774874" w:rsidRPr="001A21E8">
        <w:rPr>
          <w:rFonts w:ascii="Tahoma" w:hAnsi="Tahoma" w:cs="Tahoma"/>
        </w:rPr>
        <w:t>D</w:t>
      </w:r>
      <w:r w:rsidR="003E4377" w:rsidRPr="001A21E8">
        <w:rPr>
          <w:rFonts w:ascii="Tahoma" w:hAnsi="Tahoma" w:cs="Tahoma"/>
        </w:rPr>
        <w:t>ecyzji</w:t>
      </w:r>
      <w:r w:rsidR="001B7CF3" w:rsidRPr="001A21E8">
        <w:rPr>
          <w:rFonts w:ascii="Tahoma" w:hAnsi="Tahoma" w:cs="Tahoma"/>
        </w:rPr>
        <w:t xml:space="preserve">. Zmiana załącznika nie wymaga </w:t>
      </w:r>
      <w:r w:rsidR="00B40663">
        <w:rPr>
          <w:rFonts w:ascii="Tahoma" w:hAnsi="Tahoma" w:cs="Tahoma"/>
        </w:rPr>
        <w:t>zmiany</w:t>
      </w:r>
      <w:r w:rsidR="00B40663" w:rsidRPr="001A21E8">
        <w:rPr>
          <w:rFonts w:ascii="Tahoma" w:hAnsi="Tahoma" w:cs="Tahoma"/>
        </w:rPr>
        <w:t xml:space="preserve"> </w:t>
      </w:r>
      <w:r w:rsidR="00774874" w:rsidRPr="001A21E8">
        <w:rPr>
          <w:rFonts w:ascii="Tahoma" w:hAnsi="Tahoma" w:cs="Tahoma"/>
        </w:rPr>
        <w:t>D</w:t>
      </w:r>
      <w:r w:rsidR="003E4377" w:rsidRPr="001A21E8">
        <w:rPr>
          <w:rFonts w:ascii="Tahoma" w:hAnsi="Tahoma" w:cs="Tahoma"/>
        </w:rPr>
        <w:t>ecyzji</w:t>
      </w:r>
      <w:r w:rsidR="001B7CF3" w:rsidRPr="001A21E8">
        <w:rPr>
          <w:rFonts w:ascii="Tahoma" w:hAnsi="Tahoma" w:cs="Tahoma"/>
        </w:rPr>
        <w:t>.</w:t>
      </w:r>
    </w:p>
    <w:p w14:paraId="1EE00EC2" w14:textId="77777777" w:rsidR="00942F4E" w:rsidRDefault="00280ADA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może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0"/>
        </w:rPr>
        <w:t xml:space="preserve"> 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</w:t>
      </w:r>
      <w:r w:rsidRPr="001A21E8">
        <w:rPr>
          <w:rFonts w:ascii="Tahoma" w:eastAsia="Tahoma" w:hAnsi="Tahoma" w:cs="Tahoma"/>
          <w:spacing w:val="-5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stoso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8"/>
        </w:rPr>
        <w:t xml:space="preserve">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ię do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podcz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s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 xml:space="preserve">z </w:t>
      </w:r>
      <w:r w:rsidR="00511CF3" w:rsidRPr="001A21E8">
        <w:rPr>
          <w:rFonts w:ascii="Tahoma" w:eastAsia="Tahoma" w:hAnsi="Tahoma" w:cs="Tahoma"/>
          <w:spacing w:val="1"/>
        </w:rPr>
        <w:t>SL2014</w:t>
      </w:r>
      <w:r w:rsidRPr="001A21E8">
        <w:rPr>
          <w:rFonts w:ascii="Tahoma" w:eastAsia="Tahoma" w:hAnsi="Tahoma" w:cs="Tahoma"/>
        </w:rPr>
        <w:t>. W 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żytą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ią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by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14A2DFC7" w14:textId="77777777" w:rsidR="009A30A1" w:rsidRPr="009A30A1" w:rsidRDefault="009A30A1" w:rsidP="000E659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>Przedmiotem komunikacji wyłącznie przy wykorzystaniu SL2014 nie mogą być:</w:t>
      </w:r>
    </w:p>
    <w:p w14:paraId="489CC85B" w14:textId="77777777" w:rsidR="009C5061" w:rsidRDefault="009A30A1" w:rsidP="000E6590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 xml:space="preserve">Zmiany treści </w:t>
      </w:r>
      <w:r>
        <w:rPr>
          <w:rFonts w:ascii="Tahoma" w:eastAsia="Tahoma" w:hAnsi="Tahoma" w:cs="Tahoma"/>
        </w:rPr>
        <w:t>Decyzji</w:t>
      </w:r>
      <w:r w:rsidRPr="009A30A1">
        <w:rPr>
          <w:rFonts w:ascii="Tahoma" w:eastAsia="Tahoma" w:hAnsi="Tahoma" w:cs="Tahoma"/>
        </w:rPr>
        <w:t xml:space="preserve">; </w:t>
      </w:r>
    </w:p>
    <w:p w14:paraId="1D297BE1" w14:textId="41BF1AB5" w:rsidR="009A30A1" w:rsidRPr="009C5061" w:rsidRDefault="009A30A1" w:rsidP="000E6590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Kontrole na miejscu przeprowadzane w ramach Projektu;</w:t>
      </w:r>
    </w:p>
    <w:p w14:paraId="5B8221B5" w14:textId="77777777" w:rsidR="009A30A1" w:rsidRPr="009A30A1" w:rsidRDefault="009A30A1" w:rsidP="000E6590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9A30A1">
        <w:rPr>
          <w:rFonts w:ascii="Tahoma" w:eastAsia="Tahoma" w:hAnsi="Tahoma" w:cs="Tahoma"/>
        </w:rPr>
        <w:t>Dochodzenie zwrotu środków od Beneficjenta, w tym prowadzenie postępowania administracyjnego w celu wydania decyzji o zwrocie środków.</w:t>
      </w:r>
    </w:p>
    <w:p w14:paraId="2A53F4B9" w14:textId="77777777" w:rsidR="00D24EB2" w:rsidRDefault="00D24EB2" w:rsidP="006070F7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b/>
        </w:rPr>
      </w:pPr>
    </w:p>
    <w:p w14:paraId="71E01A1F" w14:textId="77777777" w:rsidR="00942F4E" w:rsidRPr="001A21E8" w:rsidRDefault="00280ADA" w:rsidP="006070F7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1"/>
        </w:rPr>
        <w:t>c</w:t>
      </w:r>
      <w:r w:rsidRPr="001A21E8">
        <w:rPr>
          <w:rFonts w:ascii="Tahoma" w:eastAsia="Tahoma" w:hAnsi="Tahoma" w:cs="Tahoma"/>
          <w:b/>
        </w:rPr>
        <w:t>hr</w:t>
      </w:r>
      <w:r w:rsidRPr="001A21E8">
        <w:rPr>
          <w:rFonts w:ascii="Tahoma" w:eastAsia="Tahoma" w:hAnsi="Tahoma" w:cs="Tahoma"/>
          <w:b/>
          <w:spacing w:val="-1"/>
        </w:rPr>
        <w:t>o</w:t>
      </w:r>
      <w:r w:rsidRPr="001A21E8">
        <w:rPr>
          <w:rFonts w:ascii="Tahoma" w:eastAsia="Tahoma" w:hAnsi="Tahoma" w:cs="Tahoma"/>
          <w:b/>
        </w:rPr>
        <w:t>na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1A21E8">
        <w:rPr>
          <w:rFonts w:ascii="Tahoma" w:eastAsia="Tahoma" w:hAnsi="Tahoma" w:cs="Tahoma"/>
          <w:b/>
        </w:rPr>
        <w:t>dany</w:t>
      </w:r>
      <w:r w:rsidRPr="001A21E8">
        <w:rPr>
          <w:rFonts w:ascii="Tahoma" w:eastAsia="Tahoma" w:hAnsi="Tahoma" w:cs="Tahoma"/>
          <w:b/>
          <w:spacing w:val="3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0B4DBB">
        <w:rPr>
          <w:rFonts w:ascii="Tahoma" w:eastAsia="Tahoma" w:hAnsi="Tahoma" w:cs="Tahoma"/>
          <w:b/>
        </w:rPr>
        <w:t>osobowych</w:t>
      </w:r>
    </w:p>
    <w:p w14:paraId="3D570AF4" w14:textId="10AA4828" w:rsidR="00942F4E" w:rsidRPr="001A21E8" w:rsidRDefault="00280ADA" w:rsidP="006070F7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026A9">
        <w:rPr>
          <w:rFonts w:ascii="Tahoma" w:eastAsia="Tahoma" w:hAnsi="Tahoma" w:cs="Tahoma"/>
          <w:spacing w:val="-1"/>
        </w:rPr>
        <w:t xml:space="preserve">§ </w:t>
      </w:r>
      <w:r w:rsidR="00234147" w:rsidRPr="007026A9">
        <w:rPr>
          <w:rFonts w:ascii="Tahoma" w:eastAsia="Tahoma" w:hAnsi="Tahoma" w:cs="Tahoma"/>
          <w:spacing w:val="-1"/>
        </w:rPr>
        <w:t>2</w:t>
      </w:r>
      <w:r w:rsidR="00A25626">
        <w:rPr>
          <w:rFonts w:ascii="Tahoma" w:eastAsia="Tahoma" w:hAnsi="Tahoma" w:cs="Tahoma"/>
          <w:spacing w:val="-1"/>
        </w:rPr>
        <w:t>8</w:t>
      </w:r>
      <w:r w:rsidRPr="001A21E8">
        <w:rPr>
          <w:rFonts w:ascii="Tahoma" w:eastAsia="Tahoma" w:hAnsi="Tahoma" w:cs="Tahoma"/>
          <w:w w:val="99"/>
        </w:rPr>
        <w:t>.</w:t>
      </w:r>
    </w:p>
    <w:p w14:paraId="4F4BF780" w14:textId="1D815E25" w:rsidR="00942F4E" w:rsidRPr="00060C14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060C14">
        <w:rPr>
          <w:rFonts w:ascii="Tahoma" w:eastAsia="Tahoma" w:hAnsi="Tahoma" w:cs="Tahoma"/>
        </w:rPr>
        <w:t>Przy</w:t>
      </w:r>
      <w:r w:rsidRPr="00060C14">
        <w:rPr>
          <w:rFonts w:ascii="Tahoma" w:eastAsia="Tahoma" w:hAnsi="Tahoma" w:cs="Tahoma"/>
          <w:spacing w:val="9"/>
        </w:rPr>
        <w:t xml:space="preserve"> </w:t>
      </w:r>
      <w:r w:rsidRPr="00060C14">
        <w:rPr>
          <w:rFonts w:ascii="Tahoma" w:eastAsia="Tahoma" w:hAnsi="Tahoma" w:cs="Tahoma"/>
        </w:rPr>
        <w:t>pr</w:t>
      </w:r>
      <w:r w:rsidRPr="00060C14">
        <w:rPr>
          <w:rFonts w:ascii="Tahoma" w:eastAsia="Tahoma" w:hAnsi="Tahoma" w:cs="Tahoma"/>
          <w:spacing w:val="1"/>
        </w:rPr>
        <w:t>ze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iu 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8"/>
        </w:rPr>
        <w:t xml:space="preserve"> </w:t>
      </w:r>
      <w:r w:rsidRPr="00060C14">
        <w:rPr>
          <w:rFonts w:ascii="Tahoma" w:eastAsia="Tahoma" w:hAnsi="Tahoma" w:cs="Tahoma"/>
        </w:rPr>
        <w:t>osobo</w:t>
      </w:r>
      <w:r w:rsidRPr="00060C14">
        <w:rPr>
          <w:rFonts w:ascii="Tahoma" w:eastAsia="Tahoma" w:hAnsi="Tahoma" w:cs="Tahoma"/>
          <w:spacing w:val="3"/>
        </w:rPr>
        <w:t>w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6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4"/>
        </w:rPr>
        <w:t xml:space="preserve"> </w:t>
      </w:r>
      <w:r w:rsidRPr="00060C14">
        <w:rPr>
          <w:rFonts w:ascii="Tahoma" w:eastAsia="Tahoma" w:hAnsi="Tahoma" w:cs="Tahoma"/>
        </w:rPr>
        <w:t>B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3"/>
        </w:rPr>
        <w:t>e</w:t>
      </w:r>
      <w:r w:rsidRPr="00060C14">
        <w:rPr>
          <w:rFonts w:ascii="Tahoma" w:eastAsia="Tahoma" w:hAnsi="Tahoma" w:cs="Tahoma"/>
          <w:spacing w:val="-1"/>
        </w:rPr>
        <w:t>f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j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3"/>
        </w:rPr>
        <w:t xml:space="preserve"> </w:t>
      </w:r>
      <w:r w:rsidRPr="00060C14">
        <w:rPr>
          <w:rFonts w:ascii="Tahoma" w:eastAsia="Tahoma" w:hAnsi="Tahoma" w:cs="Tahoma"/>
          <w:spacing w:val="2"/>
        </w:rPr>
        <w:t>p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strz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ga</w:t>
      </w:r>
      <w:r w:rsidRPr="00060C14">
        <w:rPr>
          <w:rFonts w:ascii="Tahoma" w:eastAsia="Tahoma" w:hAnsi="Tahoma" w:cs="Tahoma"/>
          <w:spacing w:val="4"/>
        </w:rPr>
        <w:t xml:space="preserve"> 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s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d</w:t>
      </w:r>
      <w:r w:rsidRPr="00060C14">
        <w:rPr>
          <w:rFonts w:ascii="Tahoma" w:eastAsia="Tahoma" w:hAnsi="Tahoma" w:cs="Tahoma"/>
          <w:spacing w:val="6"/>
        </w:rPr>
        <w:t xml:space="preserve"> 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</w:rPr>
        <w:t>s</w:t>
      </w:r>
      <w:r w:rsidRPr="00060C14">
        <w:rPr>
          <w:rFonts w:ascii="Tahoma" w:eastAsia="Tahoma" w:hAnsi="Tahoma" w:cs="Tahoma"/>
          <w:spacing w:val="-1"/>
        </w:rPr>
        <w:t>k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3"/>
        </w:rPr>
        <w:t>ny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2"/>
        </w:rPr>
        <w:t xml:space="preserve"> 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13"/>
        </w:rPr>
        <w:t xml:space="preserve"> 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2"/>
        </w:rPr>
        <w:t>i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j</w:t>
      </w:r>
      <w:r w:rsidRPr="00060C14">
        <w:rPr>
          <w:rFonts w:ascii="Tahoma" w:eastAsia="Tahoma" w:hAnsi="Tahoma" w:cs="Tahoma"/>
        </w:rPr>
        <w:t>s</w:t>
      </w:r>
      <w:r w:rsidRPr="00060C14">
        <w:rPr>
          <w:rFonts w:ascii="Tahoma" w:eastAsia="Tahoma" w:hAnsi="Tahoma" w:cs="Tahoma"/>
          <w:spacing w:val="2"/>
        </w:rPr>
        <w:t>z</w:t>
      </w:r>
      <w:r w:rsidRPr="00060C14">
        <w:rPr>
          <w:rFonts w:ascii="Tahoma" w:eastAsia="Tahoma" w:hAnsi="Tahoma" w:cs="Tahoma"/>
          <w:spacing w:val="-1"/>
        </w:rPr>
        <w:t>y</w:t>
      </w:r>
      <w:r w:rsidRPr="00060C14">
        <w:rPr>
          <w:rFonts w:ascii="Tahoma" w:eastAsia="Tahoma" w:hAnsi="Tahoma" w:cs="Tahoma"/>
        </w:rPr>
        <w:t>m p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g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f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,</w:t>
      </w:r>
      <w:r w:rsidRPr="00060C14">
        <w:rPr>
          <w:rFonts w:ascii="Tahoma" w:eastAsia="Tahoma" w:hAnsi="Tahoma" w:cs="Tahoma"/>
          <w:spacing w:val="4"/>
        </w:rPr>
        <w:t xml:space="preserve"> 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14"/>
        </w:rPr>
        <w:t xml:space="preserve"> </w:t>
      </w:r>
      <w:r w:rsidRPr="00060C14">
        <w:rPr>
          <w:rFonts w:ascii="Tahoma" w:eastAsia="Tahoma" w:hAnsi="Tahoma" w:cs="Tahoma"/>
          <w:spacing w:val="-1"/>
        </w:rPr>
        <w:t>u</w:t>
      </w:r>
      <w:r w:rsidRPr="00060C14">
        <w:rPr>
          <w:rFonts w:ascii="Tahoma" w:eastAsia="Tahoma" w:hAnsi="Tahoma" w:cs="Tahoma"/>
        </w:rPr>
        <w:t>st</w:t>
      </w:r>
      <w:r w:rsidRPr="00060C14">
        <w:rPr>
          <w:rFonts w:ascii="Tahoma" w:eastAsia="Tahoma" w:hAnsi="Tahoma" w:cs="Tahoma"/>
          <w:spacing w:val="1"/>
        </w:rPr>
        <w:t>aw</w:t>
      </w:r>
      <w:r w:rsidRPr="00060C14">
        <w:rPr>
          <w:rFonts w:ascii="Tahoma" w:eastAsia="Tahoma" w:hAnsi="Tahoma" w:cs="Tahoma"/>
        </w:rPr>
        <w:t>ie</w:t>
      </w:r>
      <w:r w:rsidRPr="00060C14">
        <w:rPr>
          <w:rFonts w:ascii="Tahoma" w:eastAsia="Tahoma" w:hAnsi="Tahoma" w:cs="Tahoma"/>
          <w:spacing w:val="8"/>
        </w:rPr>
        <w:t xml:space="preserve"> 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3"/>
        </w:rPr>
        <w:t xml:space="preserve"> </w:t>
      </w:r>
      <w:r w:rsidRPr="00060C14">
        <w:rPr>
          <w:rFonts w:ascii="Tahoma" w:eastAsia="Tahoma" w:hAnsi="Tahoma" w:cs="Tahoma"/>
        </w:rPr>
        <w:t>dn</w:t>
      </w:r>
      <w:r w:rsidRPr="00060C14">
        <w:rPr>
          <w:rFonts w:ascii="Tahoma" w:eastAsia="Tahoma" w:hAnsi="Tahoma" w:cs="Tahoma"/>
          <w:spacing w:val="-3"/>
        </w:rPr>
        <w:t>i</w:t>
      </w:r>
      <w:r w:rsidRPr="00060C14">
        <w:rPr>
          <w:rFonts w:ascii="Tahoma" w:eastAsia="Tahoma" w:hAnsi="Tahoma" w:cs="Tahoma"/>
        </w:rPr>
        <w:t>a</w:t>
      </w:r>
      <w:r w:rsidRPr="00060C14">
        <w:rPr>
          <w:rFonts w:ascii="Tahoma" w:eastAsia="Tahoma" w:hAnsi="Tahoma" w:cs="Tahoma"/>
          <w:spacing w:val="11"/>
        </w:rPr>
        <w:t xml:space="preserve"> </w:t>
      </w:r>
      <w:r w:rsidRPr="00060C14">
        <w:rPr>
          <w:rFonts w:ascii="Tahoma" w:eastAsia="Tahoma" w:hAnsi="Tahoma" w:cs="Tahoma"/>
          <w:spacing w:val="-1"/>
        </w:rPr>
        <w:t>2</w:t>
      </w:r>
      <w:r w:rsidRPr="00060C14">
        <w:rPr>
          <w:rFonts w:ascii="Tahoma" w:eastAsia="Tahoma" w:hAnsi="Tahoma" w:cs="Tahoma"/>
        </w:rPr>
        <w:t>9</w:t>
      </w:r>
      <w:r w:rsidRPr="00060C14">
        <w:rPr>
          <w:rFonts w:ascii="Tahoma" w:eastAsia="Tahoma" w:hAnsi="Tahoma" w:cs="Tahoma"/>
          <w:spacing w:val="12"/>
        </w:rPr>
        <w:t xml:space="preserve"> </w:t>
      </w:r>
      <w:r w:rsidRPr="00060C14">
        <w:rPr>
          <w:rFonts w:ascii="Tahoma" w:eastAsia="Tahoma" w:hAnsi="Tahoma" w:cs="Tahoma"/>
        </w:rPr>
        <w:t>si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rpnia</w:t>
      </w:r>
      <w:r w:rsidRPr="00060C14">
        <w:rPr>
          <w:rFonts w:ascii="Tahoma" w:eastAsia="Tahoma" w:hAnsi="Tahoma" w:cs="Tahoma"/>
          <w:spacing w:val="10"/>
        </w:rPr>
        <w:t xml:space="preserve"> </w:t>
      </w:r>
      <w:r w:rsidRPr="00060C14">
        <w:rPr>
          <w:rFonts w:ascii="Tahoma" w:eastAsia="Tahoma" w:hAnsi="Tahoma" w:cs="Tahoma"/>
          <w:spacing w:val="-1"/>
        </w:rPr>
        <w:t>1</w:t>
      </w:r>
      <w:r w:rsidRPr="00060C14">
        <w:rPr>
          <w:rFonts w:ascii="Tahoma" w:eastAsia="Tahoma" w:hAnsi="Tahoma" w:cs="Tahoma"/>
          <w:spacing w:val="1"/>
        </w:rPr>
        <w:t>9</w:t>
      </w:r>
      <w:r w:rsidRPr="00060C14">
        <w:rPr>
          <w:rFonts w:ascii="Tahoma" w:eastAsia="Tahoma" w:hAnsi="Tahoma" w:cs="Tahoma"/>
          <w:spacing w:val="-1"/>
        </w:rPr>
        <w:t>9</w:t>
      </w:r>
      <w:r w:rsidRPr="00060C14">
        <w:rPr>
          <w:rFonts w:ascii="Tahoma" w:eastAsia="Tahoma" w:hAnsi="Tahoma" w:cs="Tahoma"/>
        </w:rPr>
        <w:t>7</w:t>
      </w:r>
      <w:r w:rsidRPr="00060C14">
        <w:rPr>
          <w:rFonts w:ascii="Tahoma" w:eastAsia="Tahoma" w:hAnsi="Tahoma" w:cs="Tahoma"/>
          <w:spacing w:val="10"/>
        </w:rPr>
        <w:t xml:space="preserve"> </w:t>
      </w:r>
      <w:r w:rsidRPr="00060C14">
        <w:rPr>
          <w:rFonts w:ascii="Tahoma" w:eastAsia="Tahoma" w:hAnsi="Tahoma" w:cs="Tahoma"/>
          <w:spacing w:val="-26"/>
        </w:rPr>
        <w:t>r</w:t>
      </w:r>
      <w:r w:rsidRPr="00060C14">
        <w:rPr>
          <w:rFonts w:ascii="Tahoma" w:eastAsia="Tahoma" w:hAnsi="Tahoma" w:cs="Tahoma"/>
        </w:rPr>
        <w:t>.</w:t>
      </w:r>
      <w:r w:rsidRPr="00060C14">
        <w:rPr>
          <w:rFonts w:ascii="Tahoma" w:eastAsia="Tahoma" w:hAnsi="Tahoma" w:cs="Tahoma"/>
          <w:spacing w:val="13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15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1"/>
        </w:rPr>
        <w:t>ch</w:t>
      </w:r>
      <w:r w:rsidRPr="00060C14">
        <w:rPr>
          <w:rFonts w:ascii="Tahoma" w:eastAsia="Tahoma" w:hAnsi="Tahoma" w:cs="Tahoma"/>
        </w:rPr>
        <w:t>ro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ie</w:t>
      </w:r>
      <w:r w:rsidRPr="00060C14">
        <w:rPr>
          <w:rFonts w:ascii="Tahoma" w:eastAsia="Tahoma" w:hAnsi="Tahoma" w:cs="Tahoma"/>
          <w:spacing w:val="7"/>
        </w:rPr>
        <w:t xml:space="preserve"> </w:t>
      </w:r>
      <w:r w:rsidRPr="00060C14">
        <w:rPr>
          <w:rFonts w:ascii="Tahoma" w:eastAsia="Tahoma" w:hAnsi="Tahoma" w:cs="Tahoma"/>
        </w:rPr>
        <w:t>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8"/>
        </w:rPr>
        <w:t xml:space="preserve"> </w:t>
      </w:r>
      <w:r w:rsidRPr="00060C14">
        <w:rPr>
          <w:rFonts w:ascii="Tahoma" w:eastAsia="Tahoma" w:hAnsi="Tahoma" w:cs="Tahoma"/>
        </w:rPr>
        <w:t>oso</w:t>
      </w:r>
      <w:r w:rsidRPr="00060C14">
        <w:rPr>
          <w:rFonts w:ascii="Tahoma" w:eastAsia="Tahoma" w:hAnsi="Tahoma" w:cs="Tahoma"/>
          <w:spacing w:val="2"/>
        </w:rPr>
        <w:t>b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11"/>
        </w:rPr>
        <w:t xml:space="preserve"> </w:t>
      </w:r>
      <w:r w:rsidRPr="00060C14">
        <w:rPr>
          <w:rFonts w:ascii="Tahoma" w:eastAsia="Tahoma" w:hAnsi="Tahoma" w:cs="Tahoma"/>
          <w:spacing w:val="3"/>
        </w:rPr>
        <w:t>(</w:t>
      </w:r>
      <w:r w:rsidR="00B25869">
        <w:rPr>
          <w:rFonts w:ascii="Tahoma" w:eastAsia="Tahoma" w:hAnsi="Tahoma" w:cs="Tahoma"/>
          <w:spacing w:val="3"/>
        </w:rPr>
        <w:t xml:space="preserve">tj. </w:t>
      </w:r>
      <w:r w:rsidR="00951114" w:rsidRPr="00951114">
        <w:rPr>
          <w:rFonts w:ascii="Tahoma" w:eastAsia="Tahoma" w:hAnsi="Tahoma" w:cs="Tahoma"/>
          <w:spacing w:val="-1"/>
        </w:rPr>
        <w:t>Dz. U. z 201</w:t>
      </w:r>
      <w:r w:rsidR="00B25869">
        <w:rPr>
          <w:rFonts w:ascii="Tahoma" w:eastAsia="Tahoma" w:hAnsi="Tahoma" w:cs="Tahoma"/>
          <w:spacing w:val="-1"/>
        </w:rPr>
        <w:t>6</w:t>
      </w:r>
      <w:r w:rsidR="00951114" w:rsidRPr="00951114">
        <w:rPr>
          <w:rFonts w:ascii="Tahoma" w:eastAsia="Tahoma" w:hAnsi="Tahoma" w:cs="Tahoma"/>
          <w:spacing w:val="-1"/>
        </w:rPr>
        <w:t xml:space="preserve"> r. poz. </w:t>
      </w:r>
      <w:r w:rsidR="00B25869">
        <w:rPr>
          <w:rFonts w:ascii="Tahoma" w:eastAsia="Tahoma" w:hAnsi="Tahoma" w:cs="Tahoma"/>
          <w:spacing w:val="-1"/>
        </w:rPr>
        <w:t>922</w:t>
      </w:r>
      <w:r w:rsidRPr="00060C14">
        <w:rPr>
          <w:rFonts w:ascii="Tahoma" w:eastAsia="Tahoma" w:hAnsi="Tahoma" w:cs="Tahoma"/>
        </w:rPr>
        <w:t>)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3"/>
        </w:rPr>
        <w:t xml:space="preserve"> </w:t>
      </w:r>
      <w:r w:rsidRPr="00060C14">
        <w:rPr>
          <w:rFonts w:ascii="Tahoma" w:eastAsia="Tahoma" w:hAnsi="Tahoma" w:cs="Tahoma"/>
          <w:spacing w:val="-4"/>
        </w:rPr>
        <w:t>R</w:t>
      </w:r>
      <w:r w:rsidRPr="00060C14">
        <w:rPr>
          <w:rFonts w:ascii="Tahoma" w:eastAsia="Tahoma" w:hAnsi="Tahoma" w:cs="Tahoma"/>
          <w:spacing w:val="2"/>
        </w:rPr>
        <w:t>o</w:t>
      </w:r>
      <w:r w:rsidRPr="00060C14">
        <w:rPr>
          <w:rFonts w:ascii="Tahoma" w:eastAsia="Tahoma" w:hAnsi="Tahoma" w:cs="Tahoma"/>
        </w:rPr>
        <w:t>zporz</w:t>
      </w:r>
      <w:r w:rsidRPr="00060C14">
        <w:rPr>
          <w:rFonts w:ascii="Tahoma" w:eastAsia="Tahoma" w:hAnsi="Tahoma" w:cs="Tahoma"/>
          <w:spacing w:val="1"/>
        </w:rPr>
        <w:t>ą</w:t>
      </w:r>
      <w:r w:rsidRPr="00060C14">
        <w:rPr>
          <w:rFonts w:ascii="Tahoma" w:eastAsia="Tahoma" w:hAnsi="Tahoma" w:cs="Tahoma"/>
        </w:rPr>
        <w:t>dz</w:t>
      </w:r>
      <w:r w:rsidRPr="00060C14">
        <w:rPr>
          <w:rFonts w:ascii="Tahoma" w:eastAsia="Tahoma" w:hAnsi="Tahoma" w:cs="Tahoma"/>
          <w:spacing w:val="1"/>
        </w:rPr>
        <w:t>en</w:t>
      </w:r>
      <w:r w:rsidRPr="00060C14">
        <w:rPr>
          <w:rFonts w:ascii="Tahoma" w:eastAsia="Tahoma" w:hAnsi="Tahoma" w:cs="Tahoma"/>
        </w:rPr>
        <w:t>iu</w:t>
      </w:r>
      <w:r w:rsidRPr="00060C14">
        <w:rPr>
          <w:rFonts w:ascii="Tahoma" w:eastAsia="Tahoma" w:hAnsi="Tahoma" w:cs="Tahoma"/>
          <w:spacing w:val="-13"/>
        </w:rPr>
        <w:t xml:space="preserve"> </w:t>
      </w:r>
      <w:r w:rsidRPr="00060C14">
        <w:rPr>
          <w:rFonts w:ascii="Tahoma" w:eastAsia="Tahoma" w:hAnsi="Tahoma" w:cs="Tahoma"/>
        </w:rPr>
        <w:t>Mi</w:t>
      </w:r>
      <w:r w:rsidRPr="00060C14">
        <w:rPr>
          <w:rFonts w:ascii="Tahoma" w:eastAsia="Tahoma" w:hAnsi="Tahoma" w:cs="Tahoma"/>
          <w:spacing w:val="1"/>
        </w:rPr>
        <w:t>n</w:t>
      </w:r>
      <w:r w:rsidRPr="00060C14">
        <w:rPr>
          <w:rFonts w:ascii="Tahoma" w:eastAsia="Tahoma" w:hAnsi="Tahoma" w:cs="Tahoma"/>
        </w:rPr>
        <w:t>ist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</w:rPr>
        <w:t>a</w:t>
      </w:r>
      <w:r w:rsidRPr="00060C14">
        <w:rPr>
          <w:rFonts w:ascii="Tahoma" w:eastAsia="Tahoma" w:hAnsi="Tahoma" w:cs="Tahoma"/>
          <w:spacing w:val="-1"/>
        </w:rPr>
        <w:t xml:space="preserve"> </w:t>
      </w:r>
      <w:r w:rsidRPr="00060C14">
        <w:rPr>
          <w:rFonts w:ascii="Tahoma" w:eastAsia="Tahoma" w:hAnsi="Tahoma" w:cs="Tahoma"/>
        </w:rPr>
        <w:t>Sp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w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  <w:spacing w:val="-7"/>
        </w:rPr>
        <w:t>W</w:t>
      </w:r>
      <w:r w:rsidRPr="00060C14">
        <w:rPr>
          <w:rFonts w:ascii="Tahoma" w:eastAsia="Tahoma" w:hAnsi="Tahoma" w:cs="Tahoma"/>
          <w:spacing w:val="1"/>
        </w:rPr>
        <w:t>ew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1"/>
        </w:rPr>
        <w:t>ę</w:t>
      </w:r>
      <w:r w:rsidRPr="00060C14">
        <w:rPr>
          <w:rFonts w:ascii="Tahoma" w:eastAsia="Tahoma" w:hAnsi="Tahoma" w:cs="Tahoma"/>
        </w:rPr>
        <w:t>trz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12"/>
        </w:rPr>
        <w:t xml:space="preserve"> 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2"/>
        </w:rPr>
        <w:t xml:space="preserve"> </w:t>
      </w:r>
      <w:r w:rsidRPr="00060C14">
        <w:rPr>
          <w:rFonts w:ascii="Tahoma" w:eastAsia="Tahoma" w:hAnsi="Tahoma" w:cs="Tahoma"/>
        </w:rPr>
        <w:t>A</w:t>
      </w:r>
      <w:r w:rsidRPr="00060C14">
        <w:rPr>
          <w:rFonts w:ascii="Tahoma" w:eastAsia="Tahoma" w:hAnsi="Tahoma" w:cs="Tahoma"/>
          <w:spacing w:val="1"/>
        </w:rPr>
        <w:t>d</w:t>
      </w:r>
      <w:r w:rsidRPr="00060C14">
        <w:rPr>
          <w:rFonts w:ascii="Tahoma" w:eastAsia="Tahoma" w:hAnsi="Tahoma" w:cs="Tahoma"/>
        </w:rPr>
        <w:t>m</w:t>
      </w:r>
      <w:r w:rsidRPr="00060C14">
        <w:rPr>
          <w:rFonts w:ascii="Tahoma" w:eastAsia="Tahoma" w:hAnsi="Tahoma" w:cs="Tahoma"/>
          <w:spacing w:val="2"/>
        </w:rPr>
        <w:t>i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ist</w:t>
      </w:r>
      <w:r w:rsidRPr="00060C14">
        <w:rPr>
          <w:rFonts w:ascii="Tahoma" w:eastAsia="Tahoma" w:hAnsi="Tahoma" w:cs="Tahoma"/>
          <w:spacing w:val="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cj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-9"/>
        </w:rPr>
        <w:t xml:space="preserve"> 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1"/>
        </w:rPr>
        <w:t xml:space="preserve"> </w:t>
      </w:r>
      <w:r w:rsidRPr="00060C14">
        <w:rPr>
          <w:rFonts w:ascii="Tahoma" w:eastAsia="Tahoma" w:hAnsi="Tahoma" w:cs="Tahoma"/>
          <w:spacing w:val="2"/>
        </w:rPr>
        <w:t>d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</w:t>
      </w:r>
      <w:r w:rsidRPr="00060C14">
        <w:rPr>
          <w:rFonts w:ascii="Tahoma" w:eastAsia="Tahoma" w:hAnsi="Tahoma" w:cs="Tahoma"/>
          <w:spacing w:val="1"/>
        </w:rPr>
        <w:t xml:space="preserve"> </w:t>
      </w:r>
      <w:r w:rsidRPr="00060C14">
        <w:rPr>
          <w:rFonts w:ascii="Tahoma" w:eastAsia="Tahoma" w:hAnsi="Tahoma" w:cs="Tahoma"/>
          <w:spacing w:val="-1"/>
        </w:rPr>
        <w:t>2</w:t>
      </w:r>
      <w:r w:rsidRPr="00060C14">
        <w:rPr>
          <w:rFonts w:ascii="Tahoma" w:eastAsia="Tahoma" w:hAnsi="Tahoma" w:cs="Tahoma"/>
        </w:rPr>
        <w:t>9</w:t>
      </w:r>
      <w:r w:rsidRPr="00060C14">
        <w:rPr>
          <w:rFonts w:ascii="Tahoma" w:eastAsia="Tahoma" w:hAnsi="Tahoma" w:cs="Tahoma"/>
          <w:spacing w:val="2"/>
        </w:rPr>
        <w:t xml:space="preserve"> </w:t>
      </w:r>
      <w:r w:rsidRPr="00060C14">
        <w:rPr>
          <w:rFonts w:ascii="Tahoma" w:eastAsia="Tahoma" w:hAnsi="Tahoma" w:cs="Tahoma"/>
          <w:spacing w:val="-1"/>
        </w:rPr>
        <w:t>k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</w:rPr>
        <w:t>i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</w:t>
      </w:r>
      <w:r w:rsidRPr="00060C14">
        <w:rPr>
          <w:rFonts w:ascii="Tahoma" w:eastAsia="Tahoma" w:hAnsi="Tahoma" w:cs="Tahoma"/>
          <w:spacing w:val="-4"/>
        </w:rPr>
        <w:t xml:space="preserve"> </w:t>
      </w:r>
      <w:r w:rsidRPr="00060C14">
        <w:rPr>
          <w:rFonts w:ascii="Tahoma" w:eastAsia="Tahoma" w:hAnsi="Tahoma" w:cs="Tahoma"/>
          <w:spacing w:val="1"/>
        </w:rPr>
        <w:t>2</w:t>
      </w:r>
      <w:r w:rsidRPr="00060C14">
        <w:rPr>
          <w:rFonts w:ascii="Tahoma" w:eastAsia="Tahoma" w:hAnsi="Tahoma" w:cs="Tahoma"/>
          <w:spacing w:val="-1"/>
        </w:rPr>
        <w:t>0</w:t>
      </w:r>
      <w:r w:rsidRPr="00060C14">
        <w:rPr>
          <w:rFonts w:ascii="Tahoma" w:eastAsia="Tahoma" w:hAnsi="Tahoma" w:cs="Tahoma"/>
          <w:spacing w:val="1"/>
        </w:rPr>
        <w:t>0</w:t>
      </w:r>
      <w:r w:rsidRPr="00060C14">
        <w:rPr>
          <w:rFonts w:ascii="Tahoma" w:eastAsia="Tahoma" w:hAnsi="Tahoma" w:cs="Tahoma"/>
        </w:rPr>
        <w:t>4</w:t>
      </w:r>
      <w:r w:rsidRPr="00060C14">
        <w:rPr>
          <w:rFonts w:ascii="Tahoma" w:eastAsia="Tahoma" w:hAnsi="Tahoma" w:cs="Tahoma"/>
          <w:spacing w:val="-26"/>
        </w:rPr>
        <w:t>r</w:t>
      </w:r>
      <w:r w:rsidRPr="00060C14">
        <w:rPr>
          <w:rFonts w:ascii="Tahoma" w:eastAsia="Tahoma" w:hAnsi="Tahoma" w:cs="Tahoma"/>
        </w:rPr>
        <w:t>. w sp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aw</w:t>
      </w:r>
      <w:r w:rsidRPr="00060C14">
        <w:rPr>
          <w:rFonts w:ascii="Tahoma" w:eastAsia="Tahoma" w:hAnsi="Tahoma" w:cs="Tahoma"/>
        </w:rPr>
        <w:t>ie do</w:t>
      </w:r>
      <w:r w:rsidRPr="00060C14">
        <w:rPr>
          <w:rFonts w:ascii="Tahoma" w:eastAsia="Tahoma" w:hAnsi="Tahoma" w:cs="Tahoma"/>
          <w:spacing w:val="-1"/>
        </w:rPr>
        <w:t>ku</w:t>
      </w:r>
      <w:r w:rsidRPr="00060C14">
        <w:rPr>
          <w:rFonts w:ascii="Tahoma" w:eastAsia="Tahoma" w:hAnsi="Tahoma" w:cs="Tahoma"/>
        </w:rPr>
        <w:t>m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3"/>
        </w:rPr>
        <w:t>a</w:t>
      </w:r>
      <w:r w:rsidRPr="00060C14">
        <w:rPr>
          <w:rFonts w:ascii="Tahoma" w:eastAsia="Tahoma" w:hAnsi="Tahoma" w:cs="Tahoma"/>
          <w:spacing w:val="-1"/>
        </w:rPr>
        <w:t>cj</w:t>
      </w:r>
      <w:r w:rsidRPr="00060C14">
        <w:rPr>
          <w:rFonts w:ascii="Tahoma" w:eastAsia="Tahoma" w:hAnsi="Tahoma" w:cs="Tahoma"/>
        </w:rPr>
        <w:t>i pr</w:t>
      </w:r>
      <w:r w:rsidRPr="00060C14">
        <w:rPr>
          <w:rFonts w:ascii="Tahoma" w:eastAsia="Tahoma" w:hAnsi="Tahoma" w:cs="Tahoma"/>
          <w:spacing w:val="1"/>
        </w:rPr>
        <w:t>ze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 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nyc</w:t>
      </w:r>
      <w:r w:rsidRPr="00060C14">
        <w:rPr>
          <w:rFonts w:ascii="Tahoma" w:eastAsia="Tahoma" w:hAnsi="Tahoma" w:cs="Tahoma"/>
        </w:rPr>
        <w:t>h osobo</w:t>
      </w:r>
      <w:r w:rsidRPr="00060C14">
        <w:rPr>
          <w:rFonts w:ascii="Tahoma" w:eastAsia="Tahoma" w:hAnsi="Tahoma" w:cs="Tahoma"/>
          <w:spacing w:val="3"/>
        </w:rPr>
        <w:t>w</w:t>
      </w:r>
      <w:r w:rsidRPr="00060C14">
        <w:rPr>
          <w:rFonts w:ascii="Tahoma" w:eastAsia="Tahoma" w:hAnsi="Tahoma" w:cs="Tahoma"/>
          <w:spacing w:val="-3"/>
        </w:rPr>
        <w:t>y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26"/>
        </w:rPr>
        <w:t xml:space="preserve"> </w:t>
      </w:r>
      <w:r w:rsidRPr="00060C14">
        <w:rPr>
          <w:rFonts w:ascii="Tahoma" w:eastAsia="Tahoma" w:hAnsi="Tahoma" w:cs="Tahoma"/>
        </w:rPr>
        <w:t>o</w:t>
      </w:r>
      <w:r w:rsidRPr="00060C14">
        <w:rPr>
          <w:rFonts w:ascii="Tahoma" w:eastAsia="Tahoma" w:hAnsi="Tahoma" w:cs="Tahoma"/>
          <w:spacing w:val="-2"/>
        </w:rPr>
        <w:t>r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z</w:t>
      </w:r>
      <w:r w:rsidRPr="00060C14">
        <w:rPr>
          <w:rFonts w:ascii="Tahoma" w:eastAsia="Tahoma" w:hAnsi="Tahoma" w:cs="Tahoma"/>
          <w:spacing w:val="33"/>
        </w:rPr>
        <w:t xml:space="preserve"> 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</w:t>
      </w:r>
      <w:r w:rsidRPr="00060C14">
        <w:rPr>
          <w:rFonts w:ascii="Tahoma" w:eastAsia="Tahoma" w:hAnsi="Tahoma" w:cs="Tahoma"/>
          <w:spacing w:val="2"/>
        </w:rPr>
        <w:t>u</w:t>
      </w:r>
      <w:r w:rsidRPr="00060C14">
        <w:rPr>
          <w:rFonts w:ascii="Tahoma" w:eastAsia="Tahoma" w:hAnsi="Tahoma" w:cs="Tahoma"/>
          <w:spacing w:val="1"/>
        </w:rPr>
        <w:t>n</w:t>
      </w:r>
      <w:r w:rsidRPr="00060C14">
        <w:rPr>
          <w:rFonts w:ascii="Tahoma" w:eastAsia="Tahoma" w:hAnsi="Tahoma" w:cs="Tahoma"/>
          <w:spacing w:val="-1"/>
        </w:rPr>
        <w:t>k</w:t>
      </w:r>
      <w:r w:rsidRPr="00060C14">
        <w:rPr>
          <w:rFonts w:ascii="Tahoma" w:eastAsia="Tahoma" w:hAnsi="Tahoma" w:cs="Tahoma"/>
        </w:rPr>
        <w:t>ów t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  <w:spacing w:val="2"/>
        </w:rPr>
        <w:t>c</w:t>
      </w:r>
      <w:r w:rsidRPr="00060C14">
        <w:rPr>
          <w:rFonts w:ascii="Tahoma" w:eastAsia="Tahoma" w:hAnsi="Tahoma" w:cs="Tahoma"/>
          <w:spacing w:val="-1"/>
        </w:rPr>
        <w:t>hn</w:t>
      </w:r>
      <w:r w:rsidRPr="00060C14">
        <w:rPr>
          <w:rFonts w:ascii="Tahoma" w:eastAsia="Tahoma" w:hAnsi="Tahoma" w:cs="Tahoma"/>
          <w:spacing w:val="2"/>
        </w:rPr>
        <w:t>i</w:t>
      </w:r>
      <w:r w:rsidRPr="00060C14">
        <w:rPr>
          <w:rFonts w:ascii="Tahoma" w:eastAsia="Tahoma" w:hAnsi="Tahoma" w:cs="Tahoma"/>
          <w:spacing w:val="-1"/>
        </w:rPr>
        <w:t>c</w:t>
      </w:r>
      <w:r w:rsidRPr="00060C14">
        <w:rPr>
          <w:rFonts w:ascii="Tahoma" w:eastAsia="Tahoma" w:hAnsi="Tahoma" w:cs="Tahoma"/>
        </w:rPr>
        <w:t>zn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="00060C14" w:rsidRPr="00060C14">
        <w:rPr>
          <w:rFonts w:ascii="Tahoma" w:eastAsia="Tahoma" w:hAnsi="Tahoma" w:cs="Tahoma"/>
          <w:position w:val="-1"/>
        </w:rPr>
        <w:br/>
      </w:r>
      <w:r w:rsidRPr="00060C14">
        <w:rPr>
          <w:rFonts w:ascii="Tahoma" w:eastAsia="Tahoma" w:hAnsi="Tahoma" w:cs="Tahoma"/>
          <w:position w:val="-1"/>
        </w:rPr>
        <w:t>i org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spacing w:val="-1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iz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spacing w:val="-1"/>
          <w:position w:val="-1"/>
        </w:rPr>
        <w:t>c</w:t>
      </w:r>
      <w:r w:rsidRPr="00060C14">
        <w:rPr>
          <w:rFonts w:ascii="Tahoma" w:eastAsia="Tahoma" w:hAnsi="Tahoma" w:cs="Tahoma"/>
          <w:spacing w:val="1"/>
          <w:position w:val="-1"/>
        </w:rPr>
        <w:t>yj</w:t>
      </w:r>
      <w:r w:rsidRPr="00060C14">
        <w:rPr>
          <w:rFonts w:ascii="Tahoma" w:eastAsia="Tahoma" w:hAnsi="Tahoma" w:cs="Tahoma"/>
          <w:spacing w:val="-3"/>
          <w:position w:val="-1"/>
        </w:rPr>
        <w:t>n</w:t>
      </w:r>
      <w:r w:rsidRPr="00060C14">
        <w:rPr>
          <w:rFonts w:ascii="Tahoma" w:eastAsia="Tahoma" w:hAnsi="Tahoma" w:cs="Tahoma"/>
          <w:spacing w:val="-1"/>
          <w:position w:val="-1"/>
        </w:rPr>
        <w:t>yc</w:t>
      </w:r>
      <w:r w:rsidRPr="00060C14">
        <w:rPr>
          <w:rFonts w:ascii="Tahoma" w:eastAsia="Tahoma" w:hAnsi="Tahoma" w:cs="Tahoma"/>
          <w:spacing w:val="1"/>
          <w:position w:val="-1"/>
        </w:rPr>
        <w:t>h</w:t>
      </w:r>
      <w:r w:rsidRPr="00060C14">
        <w:rPr>
          <w:rFonts w:ascii="Tahoma" w:eastAsia="Tahoma" w:hAnsi="Tahoma" w:cs="Tahoma"/>
          <w:position w:val="-1"/>
        </w:rPr>
        <w:t xml:space="preserve">, </w:t>
      </w:r>
      <w:r w:rsidRPr="00060C14">
        <w:rPr>
          <w:rFonts w:ascii="Tahoma" w:eastAsia="Tahoma" w:hAnsi="Tahoma" w:cs="Tahoma"/>
          <w:spacing w:val="-1"/>
          <w:position w:val="-1"/>
        </w:rPr>
        <w:t>j</w:t>
      </w:r>
      <w:r w:rsidRPr="00060C14">
        <w:rPr>
          <w:rFonts w:ascii="Tahoma" w:eastAsia="Tahoma" w:hAnsi="Tahoma" w:cs="Tahoma"/>
          <w:spacing w:val="3"/>
          <w:position w:val="-1"/>
        </w:rPr>
        <w:t>a</w:t>
      </w:r>
      <w:r w:rsidRPr="00060C14">
        <w:rPr>
          <w:rFonts w:ascii="Tahoma" w:eastAsia="Tahoma" w:hAnsi="Tahoma" w:cs="Tahoma"/>
          <w:spacing w:val="-1"/>
          <w:position w:val="-1"/>
        </w:rPr>
        <w:t>k</w:t>
      </w:r>
      <w:r w:rsidRPr="00060C14">
        <w:rPr>
          <w:rFonts w:ascii="Tahoma" w:eastAsia="Tahoma" w:hAnsi="Tahoma" w:cs="Tahoma"/>
          <w:position w:val="-1"/>
        </w:rPr>
        <w:t>im po</w:t>
      </w:r>
      <w:r w:rsidRPr="00060C14">
        <w:rPr>
          <w:rFonts w:ascii="Tahoma" w:eastAsia="Tahoma" w:hAnsi="Tahoma" w:cs="Tahoma"/>
          <w:spacing w:val="1"/>
          <w:position w:val="-1"/>
        </w:rPr>
        <w:t>w</w:t>
      </w:r>
      <w:r w:rsidRPr="00060C14">
        <w:rPr>
          <w:rFonts w:ascii="Tahoma" w:eastAsia="Tahoma" w:hAnsi="Tahoma" w:cs="Tahoma"/>
          <w:position w:val="-1"/>
        </w:rPr>
        <w:t>i</w:t>
      </w:r>
      <w:r w:rsidRPr="00060C14">
        <w:rPr>
          <w:rFonts w:ascii="Tahoma" w:eastAsia="Tahoma" w:hAnsi="Tahoma" w:cs="Tahoma"/>
          <w:spacing w:val="1"/>
          <w:position w:val="-1"/>
        </w:rPr>
        <w:t>n</w:t>
      </w:r>
      <w:r w:rsidRPr="00060C14">
        <w:rPr>
          <w:rFonts w:ascii="Tahoma" w:eastAsia="Tahoma" w:hAnsi="Tahoma" w:cs="Tahoma"/>
          <w:spacing w:val="-3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y odpo</w:t>
      </w:r>
      <w:r w:rsidRPr="00060C14">
        <w:rPr>
          <w:rFonts w:ascii="Tahoma" w:eastAsia="Tahoma" w:hAnsi="Tahoma" w:cs="Tahoma"/>
          <w:spacing w:val="1"/>
          <w:position w:val="-1"/>
        </w:rPr>
        <w:t>w</w:t>
      </w:r>
      <w:r w:rsidRPr="00060C14">
        <w:rPr>
          <w:rFonts w:ascii="Tahoma" w:eastAsia="Tahoma" w:hAnsi="Tahoma" w:cs="Tahoma"/>
          <w:position w:val="-1"/>
        </w:rPr>
        <w:t>i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position w:val="-1"/>
        </w:rPr>
        <w:t>d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position w:val="-1"/>
        </w:rPr>
        <w:t xml:space="preserve">ć </w:t>
      </w:r>
      <w:r w:rsidRPr="00060C14">
        <w:rPr>
          <w:rFonts w:ascii="Tahoma" w:eastAsia="Tahoma" w:hAnsi="Tahoma" w:cs="Tahoma"/>
          <w:spacing w:val="-1"/>
          <w:position w:val="-1"/>
        </w:rPr>
        <w:t>u</w:t>
      </w:r>
      <w:r w:rsidRPr="00060C14">
        <w:rPr>
          <w:rFonts w:ascii="Tahoma" w:eastAsia="Tahoma" w:hAnsi="Tahoma" w:cs="Tahoma"/>
          <w:spacing w:val="2"/>
          <w:position w:val="-1"/>
        </w:rPr>
        <w:t>r</w:t>
      </w:r>
      <w:r w:rsidRPr="00060C14">
        <w:rPr>
          <w:rFonts w:ascii="Tahoma" w:eastAsia="Tahoma" w:hAnsi="Tahoma" w:cs="Tahoma"/>
          <w:position w:val="-1"/>
        </w:rPr>
        <w:t>z</w:t>
      </w:r>
      <w:r w:rsidRPr="00060C14">
        <w:rPr>
          <w:rFonts w:ascii="Tahoma" w:eastAsia="Tahoma" w:hAnsi="Tahoma" w:cs="Tahoma"/>
          <w:spacing w:val="1"/>
          <w:position w:val="-1"/>
        </w:rPr>
        <w:t>ą</w:t>
      </w:r>
      <w:r w:rsidRPr="00060C14">
        <w:rPr>
          <w:rFonts w:ascii="Tahoma" w:eastAsia="Tahoma" w:hAnsi="Tahoma" w:cs="Tahoma"/>
          <w:position w:val="-1"/>
        </w:rPr>
        <w:t>dz</w:t>
      </w:r>
      <w:r w:rsidRPr="00060C14">
        <w:rPr>
          <w:rFonts w:ascii="Tahoma" w:eastAsia="Tahoma" w:hAnsi="Tahoma" w:cs="Tahoma"/>
          <w:spacing w:val="1"/>
          <w:position w:val="-1"/>
        </w:rPr>
        <w:t>e</w:t>
      </w:r>
      <w:r w:rsidRPr="00060C14">
        <w:rPr>
          <w:rFonts w:ascii="Tahoma" w:eastAsia="Tahoma" w:hAnsi="Tahoma" w:cs="Tahoma"/>
          <w:spacing w:val="-1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ia i s</w:t>
      </w:r>
      <w:r w:rsidRPr="00060C14">
        <w:rPr>
          <w:rFonts w:ascii="Tahoma" w:eastAsia="Tahoma" w:hAnsi="Tahoma" w:cs="Tahoma"/>
          <w:spacing w:val="-1"/>
          <w:position w:val="-1"/>
        </w:rPr>
        <w:t>y</w:t>
      </w:r>
      <w:r w:rsidRPr="00060C14">
        <w:rPr>
          <w:rFonts w:ascii="Tahoma" w:eastAsia="Tahoma" w:hAnsi="Tahoma" w:cs="Tahoma"/>
          <w:position w:val="-1"/>
        </w:rPr>
        <w:t>st</w:t>
      </w:r>
      <w:r w:rsidRPr="00060C14">
        <w:rPr>
          <w:rFonts w:ascii="Tahoma" w:eastAsia="Tahoma" w:hAnsi="Tahoma" w:cs="Tahoma"/>
          <w:spacing w:val="1"/>
          <w:position w:val="-1"/>
        </w:rPr>
        <w:t>e</w:t>
      </w:r>
      <w:r w:rsidRPr="00060C14">
        <w:rPr>
          <w:rFonts w:ascii="Tahoma" w:eastAsia="Tahoma" w:hAnsi="Tahoma" w:cs="Tahoma"/>
          <w:position w:val="-1"/>
        </w:rPr>
        <w:t xml:space="preserve">my </w:t>
      </w:r>
      <w:r w:rsidRPr="00060C14">
        <w:rPr>
          <w:rFonts w:ascii="Tahoma" w:eastAsia="Tahoma" w:hAnsi="Tahoma" w:cs="Tahoma"/>
          <w:spacing w:val="2"/>
          <w:position w:val="-1"/>
        </w:rPr>
        <w:t>i</w:t>
      </w:r>
      <w:r w:rsidRPr="00060C14">
        <w:rPr>
          <w:rFonts w:ascii="Tahoma" w:eastAsia="Tahoma" w:hAnsi="Tahoma" w:cs="Tahoma"/>
          <w:spacing w:val="-1"/>
          <w:position w:val="-1"/>
        </w:rPr>
        <w:t>nf</w:t>
      </w:r>
      <w:r w:rsidRPr="00060C14">
        <w:rPr>
          <w:rFonts w:ascii="Tahoma" w:eastAsia="Tahoma" w:hAnsi="Tahoma" w:cs="Tahoma"/>
          <w:position w:val="-1"/>
        </w:rPr>
        <w:t>o</w:t>
      </w:r>
      <w:r w:rsidRPr="00060C14">
        <w:rPr>
          <w:rFonts w:ascii="Tahoma" w:eastAsia="Tahoma" w:hAnsi="Tahoma" w:cs="Tahoma"/>
          <w:spacing w:val="2"/>
          <w:position w:val="-1"/>
        </w:rPr>
        <w:t>r</w:t>
      </w:r>
      <w:r w:rsidRPr="00060C14">
        <w:rPr>
          <w:rFonts w:ascii="Tahoma" w:eastAsia="Tahoma" w:hAnsi="Tahoma" w:cs="Tahoma"/>
          <w:position w:val="-1"/>
        </w:rPr>
        <w:t>m</w:t>
      </w:r>
      <w:r w:rsidRPr="00060C14">
        <w:rPr>
          <w:rFonts w:ascii="Tahoma" w:eastAsia="Tahoma" w:hAnsi="Tahoma" w:cs="Tahoma"/>
          <w:spacing w:val="1"/>
          <w:position w:val="-1"/>
        </w:rPr>
        <w:t>a</w:t>
      </w:r>
      <w:r w:rsidRPr="00060C14">
        <w:rPr>
          <w:rFonts w:ascii="Tahoma" w:eastAsia="Tahoma" w:hAnsi="Tahoma" w:cs="Tahoma"/>
          <w:spacing w:val="-2"/>
          <w:position w:val="-1"/>
        </w:rPr>
        <w:t>t</w:t>
      </w:r>
      <w:r w:rsidRPr="00060C14">
        <w:rPr>
          <w:rFonts w:ascii="Tahoma" w:eastAsia="Tahoma" w:hAnsi="Tahoma" w:cs="Tahoma"/>
          <w:spacing w:val="-3"/>
          <w:position w:val="-1"/>
        </w:rPr>
        <w:t>y</w:t>
      </w:r>
      <w:r w:rsidRPr="00060C14">
        <w:rPr>
          <w:rFonts w:ascii="Tahoma" w:eastAsia="Tahoma" w:hAnsi="Tahoma" w:cs="Tahoma"/>
          <w:spacing w:val="-1"/>
          <w:position w:val="-1"/>
        </w:rPr>
        <w:t>c</w:t>
      </w:r>
      <w:r w:rsidRPr="00060C14">
        <w:rPr>
          <w:rFonts w:ascii="Tahoma" w:eastAsia="Tahoma" w:hAnsi="Tahoma" w:cs="Tahoma"/>
          <w:spacing w:val="3"/>
          <w:position w:val="-1"/>
        </w:rPr>
        <w:t>z</w:t>
      </w:r>
      <w:r w:rsidRPr="00060C14">
        <w:rPr>
          <w:rFonts w:ascii="Tahoma" w:eastAsia="Tahoma" w:hAnsi="Tahoma" w:cs="Tahoma"/>
          <w:spacing w:val="-1"/>
          <w:position w:val="-1"/>
        </w:rPr>
        <w:t>n</w:t>
      </w:r>
      <w:r w:rsidRPr="00060C14">
        <w:rPr>
          <w:rFonts w:ascii="Tahoma" w:eastAsia="Tahoma" w:hAnsi="Tahoma" w:cs="Tahoma"/>
          <w:position w:val="-1"/>
        </w:rPr>
        <w:t>e służ</w:t>
      </w:r>
      <w:r w:rsidRPr="00060C14">
        <w:rPr>
          <w:rFonts w:ascii="Tahoma" w:eastAsia="Tahoma" w:hAnsi="Tahoma" w:cs="Tahoma"/>
          <w:spacing w:val="3"/>
          <w:position w:val="-1"/>
        </w:rPr>
        <w:t>ą</w:t>
      </w:r>
      <w:r w:rsidRPr="00060C14">
        <w:rPr>
          <w:rFonts w:ascii="Tahoma" w:eastAsia="Tahoma" w:hAnsi="Tahoma" w:cs="Tahoma"/>
          <w:spacing w:val="-1"/>
          <w:position w:val="-1"/>
        </w:rPr>
        <w:t>c</w:t>
      </w:r>
      <w:r w:rsidRPr="00060C14">
        <w:rPr>
          <w:rFonts w:ascii="Tahoma" w:eastAsia="Tahoma" w:hAnsi="Tahoma" w:cs="Tahoma"/>
          <w:position w:val="-1"/>
        </w:rPr>
        <w:t>e</w:t>
      </w:r>
      <w:r w:rsidR="00060C14">
        <w:rPr>
          <w:rFonts w:ascii="Tahoma" w:eastAsia="Tahoma" w:hAnsi="Tahoma" w:cs="Tahoma"/>
          <w:position w:val="-1"/>
        </w:rPr>
        <w:t xml:space="preserve"> </w:t>
      </w:r>
      <w:r w:rsidRPr="00060C14">
        <w:rPr>
          <w:rFonts w:ascii="Tahoma" w:eastAsia="Tahoma" w:hAnsi="Tahoma" w:cs="Tahoma"/>
        </w:rPr>
        <w:t>do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</w:rPr>
        <w:t>prz</w:t>
      </w:r>
      <w:r w:rsidRPr="00060C14">
        <w:rPr>
          <w:rFonts w:ascii="Tahoma" w:eastAsia="Tahoma" w:hAnsi="Tahoma" w:cs="Tahoma"/>
          <w:spacing w:val="1"/>
        </w:rPr>
        <w:t>e</w:t>
      </w:r>
      <w:r w:rsidRPr="00060C14">
        <w:rPr>
          <w:rFonts w:ascii="Tahoma" w:eastAsia="Tahoma" w:hAnsi="Tahoma" w:cs="Tahoma"/>
        </w:rPr>
        <w:t>t</w:t>
      </w:r>
      <w:r w:rsidRPr="00060C14">
        <w:rPr>
          <w:rFonts w:ascii="Tahoma" w:eastAsia="Tahoma" w:hAnsi="Tahoma" w:cs="Tahoma"/>
          <w:spacing w:val="-1"/>
        </w:rPr>
        <w:t>w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</w:rPr>
        <w:t>rz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ia</w:t>
      </w:r>
      <w:r w:rsidRPr="00060C14">
        <w:rPr>
          <w:rFonts w:ascii="Tahoma" w:eastAsia="Tahoma" w:hAnsi="Tahoma" w:cs="Tahoma"/>
          <w:spacing w:val="-11"/>
        </w:rPr>
        <w:t xml:space="preserve"> </w:t>
      </w:r>
      <w:r w:rsidRPr="00060C14">
        <w:rPr>
          <w:rFonts w:ascii="Tahoma" w:eastAsia="Tahoma" w:hAnsi="Tahoma" w:cs="Tahoma"/>
        </w:rPr>
        <w:t>d</w:t>
      </w:r>
      <w:r w:rsidRPr="00060C14">
        <w:rPr>
          <w:rFonts w:ascii="Tahoma" w:eastAsia="Tahoma" w:hAnsi="Tahoma" w:cs="Tahoma"/>
          <w:spacing w:val="1"/>
        </w:rPr>
        <w:t>a</w:t>
      </w:r>
      <w:r w:rsidRPr="00060C14">
        <w:rPr>
          <w:rFonts w:ascii="Tahoma" w:eastAsia="Tahoma" w:hAnsi="Tahoma" w:cs="Tahoma"/>
          <w:spacing w:val="-3"/>
        </w:rPr>
        <w:t>n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7"/>
        </w:rPr>
        <w:t xml:space="preserve"> </w:t>
      </w:r>
      <w:r w:rsidRPr="00060C14">
        <w:rPr>
          <w:rFonts w:ascii="Tahoma" w:eastAsia="Tahoma" w:hAnsi="Tahoma" w:cs="Tahoma"/>
          <w:spacing w:val="5"/>
        </w:rPr>
        <w:t>o</w:t>
      </w:r>
      <w:r w:rsidRPr="00060C14">
        <w:rPr>
          <w:rFonts w:ascii="Tahoma" w:eastAsia="Tahoma" w:hAnsi="Tahoma" w:cs="Tahoma"/>
          <w:spacing w:val="2"/>
        </w:rPr>
        <w:t>s</w:t>
      </w:r>
      <w:r w:rsidRPr="00060C14">
        <w:rPr>
          <w:rFonts w:ascii="Tahoma" w:eastAsia="Tahoma" w:hAnsi="Tahoma" w:cs="Tahoma"/>
        </w:rPr>
        <w:t>obo</w:t>
      </w:r>
      <w:r w:rsidRPr="00060C14">
        <w:rPr>
          <w:rFonts w:ascii="Tahoma" w:eastAsia="Tahoma" w:hAnsi="Tahoma" w:cs="Tahoma"/>
          <w:spacing w:val="1"/>
        </w:rPr>
        <w:t>w</w:t>
      </w:r>
      <w:r w:rsidRPr="00060C14">
        <w:rPr>
          <w:rFonts w:ascii="Tahoma" w:eastAsia="Tahoma" w:hAnsi="Tahoma" w:cs="Tahoma"/>
          <w:spacing w:val="-1"/>
        </w:rPr>
        <w:t>yc</w:t>
      </w:r>
      <w:r w:rsidRPr="00060C14">
        <w:rPr>
          <w:rFonts w:ascii="Tahoma" w:eastAsia="Tahoma" w:hAnsi="Tahoma" w:cs="Tahoma"/>
        </w:rPr>
        <w:t>h</w:t>
      </w:r>
      <w:r w:rsidRPr="00060C14">
        <w:rPr>
          <w:rFonts w:ascii="Tahoma" w:eastAsia="Tahoma" w:hAnsi="Tahoma" w:cs="Tahoma"/>
          <w:spacing w:val="-11"/>
        </w:rPr>
        <w:t xml:space="preserve"> </w:t>
      </w:r>
      <w:r w:rsidRPr="00060C14">
        <w:rPr>
          <w:rFonts w:ascii="Tahoma" w:eastAsia="Tahoma" w:hAnsi="Tahoma" w:cs="Tahoma"/>
          <w:spacing w:val="3"/>
        </w:rPr>
        <w:t>(</w:t>
      </w:r>
      <w:r w:rsidRPr="00060C14">
        <w:rPr>
          <w:rFonts w:ascii="Tahoma" w:eastAsia="Tahoma" w:hAnsi="Tahoma" w:cs="Tahoma"/>
          <w:spacing w:val="-1"/>
        </w:rPr>
        <w:t>D</w:t>
      </w:r>
      <w:r w:rsidRPr="00060C14">
        <w:rPr>
          <w:rFonts w:ascii="Tahoma" w:eastAsia="Tahoma" w:hAnsi="Tahoma" w:cs="Tahoma"/>
        </w:rPr>
        <w:t>z.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  <w:spacing w:val="-3"/>
        </w:rPr>
        <w:t>U</w:t>
      </w:r>
      <w:r w:rsidRPr="00060C14">
        <w:rPr>
          <w:rFonts w:ascii="Tahoma" w:eastAsia="Tahoma" w:hAnsi="Tahoma" w:cs="Tahoma"/>
        </w:rPr>
        <w:t>.</w:t>
      </w:r>
      <w:r w:rsidR="003B0998">
        <w:rPr>
          <w:rFonts w:ascii="Tahoma" w:eastAsia="Tahoma" w:hAnsi="Tahoma" w:cs="Tahoma"/>
        </w:rPr>
        <w:t xml:space="preserve"> 2004</w:t>
      </w:r>
      <w:r w:rsidRPr="00060C14">
        <w:rPr>
          <w:rFonts w:ascii="Tahoma" w:eastAsia="Tahoma" w:hAnsi="Tahoma" w:cs="Tahoma"/>
        </w:rPr>
        <w:t xml:space="preserve"> </w:t>
      </w:r>
      <w:r w:rsidRPr="00060C14">
        <w:rPr>
          <w:rFonts w:ascii="Tahoma" w:eastAsia="Tahoma" w:hAnsi="Tahoma" w:cs="Tahoma"/>
          <w:spacing w:val="-1"/>
        </w:rPr>
        <w:t>N</w:t>
      </w:r>
      <w:r w:rsidRPr="00060C14">
        <w:rPr>
          <w:rFonts w:ascii="Tahoma" w:eastAsia="Tahoma" w:hAnsi="Tahoma" w:cs="Tahoma"/>
        </w:rPr>
        <w:t>r</w:t>
      </w:r>
      <w:r w:rsidRPr="00060C14">
        <w:rPr>
          <w:rFonts w:ascii="Tahoma" w:eastAsia="Tahoma" w:hAnsi="Tahoma" w:cs="Tahoma"/>
          <w:spacing w:val="-2"/>
        </w:rPr>
        <w:t xml:space="preserve"> </w:t>
      </w:r>
      <w:r w:rsidRPr="00060C14">
        <w:rPr>
          <w:rFonts w:ascii="Tahoma" w:eastAsia="Tahoma" w:hAnsi="Tahoma" w:cs="Tahoma"/>
          <w:spacing w:val="2"/>
        </w:rPr>
        <w:t>1</w:t>
      </w:r>
      <w:r w:rsidRPr="00060C14">
        <w:rPr>
          <w:rFonts w:ascii="Tahoma" w:eastAsia="Tahoma" w:hAnsi="Tahoma" w:cs="Tahoma"/>
          <w:spacing w:val="-1"/>
        </w:rPr>
        <w:t>0</w:t>
      </w:r>
      <w:r w:rsidRPr="00060C14">
        <w:rPr>
          <w:rFonts w:ascii="Tahoma" w:eastAsia="Tahoma" w:hAnsi="Tahoma" w:cs="Tahoma"/>
          <w:spacing w:val="1"/>
        </w:rPr>
        <w:t>0</w:t>
      </w:r>
      <w:r w:rsidRPr="00060C14">
        <w:rPr>
          <w:rFonts w:ascii="Tahoma" w:eastAsia="Tahoma" w:hAnsi="Tahoma" w:cs="Tahoma"/>
        </w:rPr>
        <w:t>,</w:t>
      </w:r>
      <w:r w:rsidRPr="00060C14">
        <w:rPr>
          <w:rFonts w:ascii="Tahoma" w:eastAsia="Tahoma" w:hAnsi="Tahoma" w:cs="Tahoma"/>
          <w:spacing w:val="-4"/>
        </w:rPr>
        <w:t xml:space="preserve"> </w:t>
      </w:r>
      <w:r w:rsidRPr="00060C14">
        <w:rPr>
          <w:rFonts w:ascii="Tahoma" w:eastAsia="Tahoma" w:hAnsi="Tahoma" w:cs="Tahoma"/>
        </w:rPr>
        <w:t>p</w:t>
      </w:r>
      <w:r w:rsidRPr="00060C14">
        <w:rPr>
          <w:rFonts w:ascii="Tahoma" w:eastAsia="Tahoma" w:hAnsi="Tahoma" w:cs="Tahoma"/>
          <w:spacing w:val="2"/>
        </w:rPr>
        <w:t>o</w:t>
      </w:r>
      <w:r w:rsidRPr="00060C14">
        <w:rPr>
          <w:rFonts w:ascii="Tahoma" w:eastAsia="Tahoma" w:hAnsi="Tahoma" w:cs="Tahoma"/>
        </w:rPr>
        <w:t>z.</w:t>
      </w:r>
      <w:r w:rsidRPr="00060C14">
        <w:rPr>
          <w:rFonts w:ascii="Tahoma" w:eastAsia="Tahoma" w:hAnsi="Tahoma" w:cs="Tahoma"/>
          <w:spacing w:val="-4"/>
        </w:rPr>
        <w:t xml:space="preserve"> </w:t>
      </w:r>
      <w:r w:rsidRPr="00060C14">
        <w:rPr>
          <w:rFonts w:ascii="Tahoma" w:eastAsia="Tahoma" w:hAnsi="Tahoma" w:cs="Tahoma"/>
          <w:spacing w:val="-1"/>
        </w:rPr>
        <w:t>1</w:t>
      </w:r>
      <w:r w:rsidRPr="00060C14">
        <w:rPr>
          <w:rFonts w:ascii="Tahoma" w:eastAsia="Tahoma" w:hAnsi="Tahoma" w:cs="Tahoma"/>
          <w:spacing w:val="1"/>
        </w:rPr>
        <w:t>0</w:t>
      </w:r>
      <w:r w:rsidRPr="00060C14">
        <w:rPr>
          <w:rFonts w:ascii="Tahoma" w:eastAsia="Tahoma" w:hAnsi="Tahoma" w:cs="Tahoma"/>
          <w:spacing w:val="-1"/>
        </w:rPr>
        <w:t>24</w:t>
      </w:r>
      <w:r w:rsidRPr="00060C14">
        <w:rPr>
          <w:rFonts w:ascii="Tahoma" w:eastAsia="Tahoma" w:hAnsi="Tahoma" w:cs="Tahoma"/>
        </w:rPr>
        <w:t>).</w:t>
      </w:r>
    </w:p>
    <w:p w14:paraId="3062C091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 xml:space="preserve">IZ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 do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2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oso</w:t>
      </w:r>
      <w:r w:rsidRPr="001A21E8">
        <w:rPr>
          <w:rFonts w:ascii="Tahoma" w:eastAsia="Tahoma" w:hAnsi="Tahoma" w:cs="Tahoma"/>
          <w:spacing w:val="2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iotom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ud</w:t>
      </w:r>
      <w:r w:rsidRPr="001A21E8">
        <w:rPr>
          <w:rFonts w:ascii="Tahoma" w:eastAsia="Tahoma" w:hAnsi="Tahoma" w:cs="Tahoma"/>
          <w:spacing w:val="4"/>
        </w:rPr>
        <w:t>z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rc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i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ty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 b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1"/>
        </w:rPr>
        <w:t>ewa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  <w:spacing w:val="1"/>
        </w:rPr>
        <w:t>j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ró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iotom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03B76">
        <w:rPr>
          <w:rFonts w:ascii="Tahoma" w:eastAsia="Tahoma" w:hAnsi="Tahoma" w:cs="Tahoma"/>
        </w:rPr>
        <w:t>związane</w:t>
      </w:r>
      <w:r w:rsidR="006D3477">
        <w:rPr>
          <w:rFonts w:ascii="Tahoma" w:eastAsia="Tahoma" w:hAnsi="Tahoma" w:cs="Tahoma"/>
          <w:w w:val="99"/>
        </w:rPr>
        <w:br/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  <w:spacing w:val="17"/>
          <w:w w:val="99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itori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gi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-2"/>
        </w:rPr>
        <w:t>d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zością pro</w:t>
      </w:r>
      <w:r w:rsidRPr="001A21E8">
        <w:rPr>
          <w:rFonts w:ascii="Tahoma" w:eastAsia="Tahoma" w:hAnsi="Tahoma" w:cs="Tahoma"/>
          <w:spacing w:val="-1"/>
        </w:rPr>
        <w:t>wa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-1"/>
        </w:rPr>
        <w:t>nk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1"/>
        </w:rPr>
        <w:t xml:space="preserve"> </w:t>
      </w:r>
      <w:r w:rsidRPr="001A21E8">
        <w:rPr>
          <w:rFonts w:ascii="Tahoma" w:eastAsia="Tahoma" w:hAnsi="Tahoma" w:cs="Tahoma"/>
        </w:rPr>
        <w:t>spr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 IZ w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b/>
        </w:rPr>
        <w:t xml:space="preserve">7 </w:t>
      </w:r>
      <w:r w:rsidRPr="001A21E8">
        <w:rPr>
          <w:rFonts w:ascii="Tahoma" w:eastAsia="Tahoma" w:hAnsi="Tahoma" w:cs="Tahoma"/>
          <w:b/>
          <w:spacing w:val="2"/>
        </w:rPr>
        <w:t>d</w:t>
      </w:r>
      <w:r w:rsidRPr="001A21E8">
        <w:rPr>
          <w:rFonts w:ascii="Tahoma" w:eastAsia="Tahoma" w:hAnsi="Tahoma" w:cs="Tahoma"/>
          <w:b/>
          <w:spacing w:val="1"/>
        </w:rPr>
        <w:t>n</w:t>
      </w:r>
      <w:r w:rsidRPr="001A21E8">
        <w:rPr>
          <w:rFonts w:ascii="Tahoma" w:eastAsia="Tahoma" w:hAnsi="Tahoma" w:cs="Tahoma"/>
          <w:b/>
        </w:rPr>
        <w:t>i roboc</w:t>
      </w:r>
      <w:r w:rsidRPr="001A21E8">
        <w:rPr>
          <w:rFonts w:ascii="Tahoma" w:eastAsia="Tahoma" w:hAnsi="Tahoma" w:cs="Tahoma"/>
          <w:b/>
          <w:spacing w:val="2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2"/>
        </w:rPr>
        <w:t>c</w:t>
      </w:r>
      <w:r w:rsidRPr="001A21E8">
        <w:rPr>
          <w:rFonts w:ascii="Tahoma" w:eastAsia="Tahoma" w:hAnsi="Tahoma" w:cs="Tahoma"/>
          <w:b/>
        </w:rPr>
        <w:t>h</w:t>
      </w:r>
      <w:r w:rsidRPr="001A21E8">
        <w:rPr>
          <w:rFonts w:ascii="Tahoma" w:eastAsia="Tahoma" w:hAnsi="Tahoma" w:cs="Tahoma"/>
        </w:rPr>
        <w:t xml:space="preserve"> od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ł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 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="006D3477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do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2"/>
        </w:rPr>
        <w:t>ar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 że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rza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ę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57825710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6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  <w:spacing w:val="3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 xml:space="preserve">, o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a</w:t>
      </w:r>
      <w:r w:rsidR="00C24D7D" w:rsidRPr="001A21E8">
        <w:rPr>
          <w:rFonts w:ascii="Tahoma" w:eastAsia="Tahoma" w:hAnsi="Tahoma" w:cs="Tahoma"/>
        </w:rPr>
        <w:t xml:space="preserve"> </w:t>
      </w:r>
      <w:r w:rsidR="007026A9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, 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 xml:space="preserve">ć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lu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żdo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o </w:t>
      </w:r>
      <w:r w:rsidRPr="001A21E8">
        <w:rPr>
          <w:rFonts w:ascii="Tahoma" w:eastAsia="Tahoma" w:hAnsi="Tahoma" w:cs="Tahoma"/>
          <w:spacing w:val="8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idualnie dos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3E52D93A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 zbiór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  <w:spacing w:val="6"/>
        </w:rPr>
        <w:t>6</w:t>
      </w:r>
      <w:r w:rsidRPr="001A21E8">
        <w:rPr>
          <w:rFonts w:ascii="Tahoma" w:eastAsia="Tahoma" w:hAnsi="Tahoma" w:cs="Tahoma"/>
        </w:rPr>
        <w:t>-</w:t>
      </w:r>
      <w:r w:rsidRPr="001A21E8">
        <w:rPr>
          <w:rFonts w:ascii="Tahoma" w:eastAsia="Tahoma" w:hAnsi="Tahoma" w:cs="Tahoma"/>
          <w:spacing w:val="1"/>
        </w:rPr>
        <w:t>3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 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5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1.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1"/>
        </w:rPr>
        <w:t>Je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ty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ist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="006D3477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2"/>
        </w:rPr>
        <w:t>t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m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put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są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2"/>
        </w:rPr>
        <w:t>m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ń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te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zgo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="006D3477">
        <w:rPr>
          <w:rFonts w:ascii="Tahoma" w:eastAsia="Tahoma" w:hAnsi="Tahoma" w:cs="Tahoma"/>
          <w:w w:val="99"/>
        </w:rPr>
        <w:br/>
      </w:r>
      <w:r w:rsidRPr="001A21E8">
        <w:rPr>
          <w:rFonts w:ascii="Tahoma" w:eastAsia="Tahoma" w:hAnsi="Tahoma" w:cs="Tahoma"/>
          <w:w w:val="99"/>
        </w:rPr>
        <w:t>z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mog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ożna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celów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</w:t>
      </w:r>
    </w:p>
    <w:p w14:paraId="0B646CCD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mogą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dop</w:t>
      </w:r>
      <w:r w:rsidRPr="001A21E8">
        <w:rPr>
          <w:rFonts w:ascii="Tahoma" w:eastAsia="Tahoma" w:hAnsi="Tahoma" w:cs="Tahoma"/>
          <w:spacing w:val="2"/>
        </w:rPr>
        <w:t>us</w:t>
      </w:r>
      <w:r w:rsidRPr="001A21E8">
        <w:rPr>
          <w:rFonts w:ascii="Tahoma" w:eastAsia="Tahoma" w:hAnsi="Tahoma" w:cs="Tahoma"/>
        </w:rPr>
        <w:t>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dy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iotó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y imi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ych</w:t>
      </w:r>
      <w:r w:rsidRPr="001A21E8">
        <w:rPr>
          <w:rFonts w:ascii="Tahoma" w:eastAsia="Tahoma" w:hAnsi="Tahoma" w:cs="Tahoma"/>
        </w:rPr>
        <w:t>.</w:t>
      </w:r>
    </w:p>
    <w:p w14:paraId="26AEA913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i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oły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imi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="002E4A0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4"/>
        </w:rPr>
        <w:t>ż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3"/>
        </w:rPr>
        <w:t>b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;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zór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żnienia do p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zór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żnienia</w:t>
      </w:r>
      <w:r w:rsidR="002E4A0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os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IZ.</w:t>
      </w:r>
    </w:p>
    <w:p w14:paraId="15990503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 xml:space="preserve">ów do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 od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oły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upo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oso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ych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im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 stos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2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ene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tów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</w:t>
      </w:r>
    </w:p>
    <w:p w14:paraId="2A620607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ncj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3"/>
        </w:rPr>
        <w:t>ż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oso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zku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3E437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0D8E0E64" w14:textId="77777777" w:rsidR="0059501C" w:rsidRPr="00293046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93046">
        <w:rPr>
          <w:rFonts w:ascii="Tahoma" w:eastAsia="Tahoma" w:hAnsi="Tahoma" w:cs="Tahoma"/>
        </w:rPr>
        <w:t>B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  <w:spacing w:val="-1"/>
        </w:rPr>
        <w:t>f</w:t>
      </w:r>
      <w:r w:rsidRPr="00293046">
        <w:rPr>
          <w:rFonts w:ascii="Tahoma" w:eastAsia="Tahoma" w:hAnsi="Tahoma" w:cs="Tahoma"/>
          <w:spacing w:val="2"/>
        </w:rPr>
        <w:t>i</w:t>
      </w:r>
      <w:r w:rsidRPr="00293046">
        <w:rPr>
          <w:rFonts w:ascii="Tahoma" w:eastAsia="Tahoma" w:hAnsi="Tahoma" w:cs="Tahoma"/>
          <w:spacing w:val="-1"/>
        </w:rPr>
        <w:t>cj</w:t>
      </w:r>
      <w:r w:rsidRPr="00293046">
        <w:rPr>
          <w:rFonts w:ascii="Tahoma" w:eastAsia="Tahoma" w:hAnsi="Tahoma" w:cs="Tahoma"/>
          <w:spacing w:val="3"/>
        </w:rPr>
        <w:t>e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t</w:t>
      </w:r>
      <w:r w:rsidRPr="00293046">
        <w:rPr>
          <w:rFonts w:ascii="Tahoma" w:eastAsia="Tahoma" w:hAnsi="Tahoma" w:cs="Tahoma"/>
          <w:spacing w:val="39"/>
        </w:rPr>
        <w:t xml:space="preserve"> </w:t>
      </w:r>
      <w:r w:rsidRPr="00293046">
        <w:rPr>
          <w:rFonts w:ascii="Tahoma" w:eastAsia="Tahoma" w:hAnsi="Tahoma" w:cs="Tahoma"/>
          <w:spacing w:val="-1"/>
        </w:rPr>
        <w:t>j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</w:rPr>
        <w:t>st</w:t>
      </w:r>
      <w:r w:rsidRPr="00293046">
        <w:rPr>
          <w:rFonts w:ascii="Tahoma" w:eastAsia="Tahoma" w:hAnsi="Tahoma" w:cs="Tahoma"/>
          <w:spacing w:val="45"/>
        </w:rPr>
        <w:t xml:space="preserve"> </w:t>
      </w:r>
      <w:r w:rsidRPr="00293046">
        <w:rPr>
          <w:rFonts w:ascii="Tahoma" w:eastAsia="Tahoma" w:hAnsi="Tahoma" w:cs="Tahoma"/>
        </w:rPr>
        <w:t>zobo</w:t>
      </w:r>
      <w:r w:rsidRPr="00293046">
        <w:rPr>
          <w:rFonts w:ascii="Tahoma" w:eastAsia="Tahoma" w:hAnsi="Tahoma" w:cs="Tahoma"/>
          <w:spacing w:val="1"/>
        </w:rPr>
        <w:t>w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1"/>
        </w:rPr>
        <w:t>ą</w:t>
      </w:r>
      <w:r w:rsidRPr="00293046">
        <w:rPr>
          <w:rFonts w:ascii="Tahoma" w:eastAsia="Tahoma" w:hAnsi="Tahoma" w:cs="Tahoma"/>
        </w:rPr>
        <w:t>z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3"/>
        </w:rPr>
        <w:t>n</w:t>
      </w:r>
      <w:r w:rsidRPr="00293046">
        <w:rPr>
          <w:rFonts w:ascii="Tahoma" w:eastAsia="Tahoma" w:hAnsi="Tahoma" w:cs="Tahoma"/>
        </w:rPr>
        <w:t>y</w:t>
      </w:r>
      <w:r w:rsidRPr="00293046">
        <w:rPr>
          <w:rFonts w:ascii="Tahoma" w:eastAsia="Tahoma" w:hAnsi="Tahoma" w:cs="Tahoma"/>
          <w:spacing w:val="36"/>
        </w:rPr>
        <w:t xml:space="preserve"> </w:t>
      </w:r>
      <w:r w:rsidRPr="00293046">
        <w:rPr>
          <w:rFonts w:ascii="Tahoma" w:eastAsia="Tahoma" w:hAnsi="Tahoma" w:cs="Tahoma"/>
        </w:rPr>
        <w:t>do</w:t>
      </w:r>
      <w:r w:rsidRPr="00293046">
        <w:rPr>
          <w:rFonts w:ascii="Tahoma" w:eastAsia="Tahoma" w:hAnsi="Tahoma" w:cs="Tahoma"/>
          <w:spacing w:val="46"/>
        </w:rPr>
        <w:t xml:space="preserve"> </w:t>
      </w:r>
      <w:r w:rsidRPr="00293046">
        <w:rPr>
          <w:rFonts w:ascii="Tahoma" w:eastAsia="Tahoma" w:hAnsi="Tahoma" w:cs="Tahoma"/>
        </w:rPr>
        <w:t>po</w:t>
      </w:r>
      <w:r w:rsidRPr="00293046">
        <w:rPr>
          <w:rFonts w:ascii="Tahoma" w:eastAsia="Tahoma" w:hAnsi="Tahoma" w:cs="Tahoma"/>
          <w:spacing w:val="3"/>
        </w:rPr>
        <w:t>d</w:t>
      </w:r>
      <w:r w:rsidRPr="00293046">
        <w:rPr>
          <w:rFonts w:ascii="Tahoma" w:eastAsia="Tahoma" w:hAnsi="Tahoma" w:cs="Tahoma"/>
          <w:spacing w:val="-1"/>
        </w:rPr>
        <w:t>j</w:t>
      </w:r>
      <w:r w:rsidRPr="00293046">
        <w:rPr>
          <w:rFonts w:ascii="Tahoma" w:eastAsia="Tahoma" w:hAnsi="Tahoma" w:cs="Tahoma"/>
          <w:spacing w:val="1"/>
        </w:rPr>
        <w:t>ę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</w:rPr>
        <w:t>ia</w:t>
      </w:r>
      <w:r w:rsidRPr="00293046">
        <w:rPr>
          <w:rFonts w:ascii="Tahoma" w:eastAsia="Tahoma" w:hAnsi="Tahoma" w:cs="Tahoma"/>
          <w:spacing w:val="46"/>
        </w:rPr>
        <w:t xml:space="preserve"> </w:t>
      </w:r>
      <w:r w:rsidRPr="00293046">
        <w:rPr>
          <w:rFonts w:ascii="Tahoma" w:eastAsia="Tahoma" w:hAnsi="Tahoma" w:cs="Tahoma"/>
          <w:spacing w:val="1"/>
        </w:rPr>
        <w:t>w</w:t>
      </w:r>
      <w:r w:rsidRPr="00293046">
        <w:rPr>
          <w:rFonts w:ascii="Tahoma" w:eastAsia="Tahoma" w:hAnsi="Tahoma" w:cs="Tahoma"/>
        </w:rPr>
        <w:t>sz</w:t>
      </w:r>
      <w:r w:rsidRPr="00293046">
        <w:rPr>
          <w:rFonts w:ascii="Tahoma" w:eastAsia="Tahoma" w:hAnsi="Tahoma" w:cs="Tahoma"/>
          <w:spacing w:val="1"/>
        </w:rPr>
        <w:t>e</w:t>
      </w:r>
      <w:r w:rsidRPr="00293046">
        <w:rPr>
          <w:rFonts w:ascii="Tahoma" w:eastAsia="Tahoma" w:hAnsi="Tahoma" w:cs="Tahoma"/>
        </w:rPr>
        <w:t>l</w:t>
      </w:r>
      <w:r w:rsidRPr="00293046">
        <w:rPr>
          <w:rFonts w:ascii="Tahoma" w:eastAsia="Tahoma" w:hAnsi="Tahoma" w:cs="Tahoma"/>
          <w:spacing w:val="-1"/>
        </w:rPr>
        <w:t>k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41"/>
        </w:rPr>
        <w:t xml:space="preserve"> </w:t>
      </w:r>
      <w:r w:rsidRPr="00293046">
        <w:rPr>
          <w:rFonts w:ascii="Tahoma" w:eastAsia="Tahoma" w:hAnsi="Tahoma" w:cs="Tahoma"/>
          <w:spacing w:val="-1"/>
        </w:rPr>
        <w:t>k</w:t>
      </w:r>
      <w:r w:rsidRPr="00293046">
        <w:rPr>
          <w:rFonts w:ascii="Tahoma" w:eastAsia="Tahoma" w:hAnsi="Tahoma" w:cs="Tahoma"/>
        </w:rPr>
        <w:t>ro</w:t>
      </w:r>
      <w:r w:rsidRPr="00293046">
        <w:rPr>
          <w:rFonts w:ascii="Tahoma" w:eastAsia="Tahoma" w:hAnsi="Tahoma" w:cs="Tahoma"/>
          <w:spacing w:val="-1"/>
        </w:rPr>
        <w:t>k</w:t>
      </w:r>
      <w:r w:rsidRPr="00293046">
        <w:rPr>
          <w:rFonts w:ascii="Tahoma" w:eastAsia="Tahoma" w:hAnsi="Tahoma" w:cs="Tahoma"/>
        </w:rPr>
        <w:t>ów</w:t>
      </w:r>
      <w:r w:rsidRPr="00293046">
        <w:rPr>
          <w:rFonts w:ascii="Tahoma" w:eastAsia="Tahoma" w:hAnsi="Tahoma" w:cs="Tahoma"/>
          <w:spacing w:val="42"/>
        </w:rPr>
        <w:t xml:space="preserve"> </w:t>
      </w:r>
      <w:r w:rsidRPr="00293046">
        <w:rPr>
          <w:rFonts w:ascii="Tahoma" w:eastAsia="Tahoma" w:hAnsi="Tahoma" w:cs="Tahoma"/>
        </w:rPr>
        <w:t>służ</w:t>
      </w:r>
      <w:r w:rsidRPr="00293046">
        <w:rPr>
          <w:rFonts w:ascii="Tahoma" w:eastAsia="Tahoma" w:hAnsi="Tahoma" w:cs="Tahoma"/>
          <w:spacing w:val="1"/>
        </w:rPr>
        <w:t>ą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  <w:spacing w:val="-1"/>
        </w:rPr>
        <w:t>yc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39"/>
        </w:rPr>
        <w:t xml:space="preserve"> </w:t>
      </w:r>
      <w:r w:rsidRPr="00293046">
        <w:rPr>
          <w:rFonts w:ascii="Tahoma" w:eastAsia="Tahoma" w:hAnsi="Tahoma" w:cs="Tahoma"/>
        </w:rPr>
        <w:t>z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  <w:spacing w:val="1"/>
        </w:rPr>
        <w:t>h</w:t>
      </w:r>
      <w:r w:rsidRPr="00293046">
        <w:rPr>
          <w:rFonts w:ascii="Tahoma" w:eastAsia="Tahoma" w:hAnsi="Tahoma" w:cs="Tahoma"/>
        </w:rPr>
        <w:t>o</w:t>
      </w:r>
      <w:r w:rsidRPr="00293046">
        <w:rPr>
          <w:rFonts w:ascii="Tahoma" w:eastAsia="Tahoma" w:hAnsi="Tahoma" w:cs="Tahoma"/>
          <w:spacing w:val="-2"/>
        </w:rPr>
        <w:t>w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iu</w:t>
      </w:r>
      <w:r w:rsidRPr="00293046">
        <w:rPr>
          <w:rFonts w:ascii="Tahoma" w:eastAsia="Tahoma" w:hAnsi="Tahoma" w:cs="Tahoma"/>
          <w:spacing w:val="40"/>
        </w:rPr>
        <w:t xml:space="preserve"> </w:t>
      </w:r>
      <w:r w:rsidRPr="00293046">
        <w:rPr>
          <w:rFonts w:ascii="Tahoma" w:eastAsia="Tahoma" w:hAnsi="Tahoma" w:cs="Tahoma"/>
        </w:rPr>
        <w:t>w</w:t>
      </w:r>
      <w:r w:rsidRPr="00293046">
        <w:rPr>
          <w:rFonts w:ascii="Tahoma" w:eastAsia="Tahoma" w:hAnsi="Tahoma" w:cs="Tahoma"/>
          <w:spacing w:val="47"/>
        </w:rPr>
        <w:t xml:space="preserve"> </w:t>
      </w:r>
      <w:r w:rsidRPr="007026A9">
        <w:rPr>
          <w:rFonts w:ascii="Tahoma" w:eastAsia="Tahoma" w:hAnsi="Tahoma" w:cs="Tahoma"/>
          <w:spacing w:val="1"/>
        </w:rPr>
        <w:t>poufności</w:t>
      </w:r>
      <w:r w:rsidR="00293046" w:rsidRPr="007026A9">
        <w:rPr>
          <w:rFonts w:ascii="Tahoma" w:eastAsia="Tahoma" w:hAnsi="Tahoma" w:cs="Tahoma"/>
          <w:spacing w:val="1"/>
        </w:rPr>
        <w:t xml:space="preserve"> </w:t>
      </w:r>
      <w:r w:rsidRPr="00293046">
        <w:rPr>
          <w:rFonts w:ascii="Tahoma" w:eastAsia="Tahoma" w:hAnsi="Tahoma" w:cs="Tahoma"/>
        </w:rPr>
        <w:t>d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3"/>
        </w:rPr>
        <w:t>n</w:t>
      </w:r>
      <w:r w:rsidRPr="00293046">
        <w:rPr>
          <w:rFonts w:ascii="Tahoma" w:eastAsia="Tahoma" w:hAnsi="Tahoma" w:cs="Tahoma"/>
          <w:spacing w:val="-1"/>
        </w:rPr>
        <w:t>yc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5"/>
        </w:rPr>
        <w:t xml:space="preserve"> </w:t>
      </w:r>
      <w:r w:rsidRPr="00293046">
        <w:rPr>
          <w:rFonts w:ascii="Tahoma" w:eastAsia="Tahoma" w:hAnsi="Tahoma" w:cs="Tahoma"/>
        </w:rPr>
        <w:t>osobo</w:t>
      </w:r>
      <w:r w:rsidRPr="00293046">
        <w:rPr>
          <w:rFonts w:ascii="Tahoma" w:eastAsia="Tahoma" w:hAnsi="Tahoma" w:cs="Tahoma"/>
          <w:spacing w:val="3"/>
        </w:rPr>
        <w:t>w</w:t>
      </w:r>
      <w:r w:rsidRPr="00293046">
        <w:rPr>
          <w:rFonts w:ascii="Tahoma" w:eastAsia="Tahoma" w:hAnsi="Tahoma" w:cs="Tahoma"/>
          <w:spacing w:val="-1"/>
        </w:rPr>
        <w:t>yc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10"/>
        </w:rPr>
        <w:t xml:space="preserve"> </w:t>
      </w:r>
      <w:r w:rsidRPr="00293046">
        <w:rPr>
          <w:rFonts w:ascii="Tahoma" w:eastAsia="Tahoma" w:hAnsi="Tahoma" w:cs="Tahoma"/>
        </w:rPr>
        <w:t>pr</w:t>
      </w:r>
      <w:r w:rsidRPr="00293046">
        <w:rPr>
          <w:rFonts w:ascii="Tahoma" w:eastAsia="Tahoma" w:hAnsi="Tahoma" w:cs="Tahoma"/>
          <w:spacing w:val="1"/>
        </w:rPr>
        <w:t>ze</w:t>
      </w:r>
      <w:r w:rsidRPr="00293046">
        <w:rPr>
          <w:rFonts w:ascii="Tahoma" w:eastAsia="Tahoma" w:hAnsi="Tahoma" w:cs="Tahoma"/>
        </w:rPr>
        <w:t>z</w:t>
      </w:r>
      <w:r w:rsidRPr="00293046">
        <w:rPr>
          <w:rFonts w:ascii="Tahoma" w:eastAsia="Tahoma" w:hAnsi="Tahoma" w:cs="Tahoma"/>
          <w:spacing w:val="-5"/>
        </w:rPr>
        <w:t xml:space="preserve"> </w:t>
      </w:r>
      <w:r w:rsidRPr="00293046">
        <w:rPr>
          <w:rFonts w:ascii="Tahoma" w:eastAsia="Tahoma" w:hAnsi="Tahoma" w:cs="Tahoma"/>
        </w:rPr>
        <w:t>p</w:t>
      </w:r>
      <w:r w:rsidRPr="00293046">
        <w:rPr>
          <w:rFonts w:ascii="Tahoma" w:eastAsia="Tahoma" w:hAnsi="Tahoma" w:cs="Tahoma"/>
          <w:spacing w:val="-2"/>
        </w:rPr>
        <w:t>r</w:t>
      </w:r>
      <w:r w:rsidRPr="00293046">
        <w:rPr>
          <w:rFonts w:ascii="Tahoma" w:eastAsia="Tahoma" w:hAnsi="Tahoma" w:cs="Tahoma"/>
          <w:spacing w:val="1"/>
        </w:rPr>
        <w:t>a</w:t>
      </w:r>
      <w:r w:rsidRPr="00293046">
        <w:rPr>
          <w:rFonts w:ascii="Tahoma" w:eastAsia="Tahoma" w:hAnsi="Tahoma" w:cs="Tahoma"/>
          <w:spacing w:val="-1"/>
        </w:rPr>
        <w:t>c</w:t>
      </w:r>
      <w:r w:rsidRPr="00293046">
        <w:rPr>
          <w:rFonts w:ascii="Tahoma" w:eastAsia="Tahoma" w:hAnsi="Tahoma" w:cs="Tahoma"/>
        </w:rPr>
        <w:t>o</w:t>
      </w:r>
      <w:r w:rsidRPr="00293046">
        <w:rPr>
          <w:rFonts w:ascii="Tahoma" w:eastAsia="Tahoma" w:hAnsi="Tahoma" w:cs="Tahoma"/>
          <w:spacing w:val="1"/>
        </w:rPr>
        <w:t>w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1"/>
        </w:rPr>
        <w:t>k</w:t>
      </w:r>
      <w:r w:rsidRPr="00293046">
        <w:rPr>
          <w:rFonts w:ascii="Tahoma" w:eastAsia="Tahoma" w:hAnsi="Tahoma" w:cs="Tahoma"/>
        </w:rPr>
        <w:t>ów</w:t>
      </w:r>
      <w:r w:rsidRPr="00293046">
        <w:rPr>
          <w:rFonts w:ascii="Tahoma" w:eastAsia="Tahoma" w:hAnsi="Tahoma" w:cs="Tahoma"/>
          <w:spacing w:val="-11"/>
        </w:rPr>
        <w:t xml:space="preserve"> </w:t>
      </w:r>
      <w:r w:rsidRPr="00293046">
        <w:rPr>
          <w:rFonts w:ascii="Tahoma" w:eastAsia="Tahoma" w:hAnsi="Tahoma" w:cs="Tahoma"/>
          <w:spacing w:val="1"/>
        </w:rPr>
        <w:t>ma</w:t>
      </w:r>
      <w:r w:rsidRPr="00293046">
        <w:rPr>
          <w:rFonts w:ascii="Tahoma" w:eastAsia="Tahoma" w:hAnsi="Tahoma" w:cs="Tahoma"/>
          <w:spacing w:val="2"/>
        </w:rPr>
        <w:t>j</w:t>
      </w:r>
      <w:r w:rsidRPr="00293046">
        <w:rPr>
          <w:rFonts w:ascii="Tahoma" w:eastAsia="Tahoma" w:hAnsi="Tahoma" w:cs="Tahoma"/>
          <w:spacing w:val="1"/>
        </w:rPr>
        <w:t>ą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  <w:spacing w:val="-3"/>
        </w:rPr>
        <w:t>y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9"/>
        </w:rPr>
        <w:t xml:space="preserve"> </w:t>
      </w:r>
      <w:r w:rsidRPr="00293046">
        <w:rPr>
          <w:rFonts w:ascii="Tahoma" w:eastAsia="Tahoma" w:hAnsi="Tahoma" w:cs="Tahoma"/>
        </w:rPr>
        <w:t xml:space="preserve">do </w:t>
      </w:r>
      <w:r w:rsidRPr="00293046">
        <w:rPr>
          <w:rFonts w:ascii="Tahoma" w:eastAsia="Tahoma" w:hAnsi="Tahoma" w:cs="Tahoma"/>
          <w:spacing w:val="-1"/>
        </w:rPr>
        <w:t>n</w:t>
      </w:r>
      <w:r w:rsidRPr="00293046">
        <w:rPr>
          <w:rFonts w:ascii="Tahoma" w:eastAsia="Tahoma" w:hAnsi="Tahoma" w:cs="Tahoma"/>
        </w:rPr>
        <w:t>i</w:t>
      </w:r>
      <w:r w:rsidRPr="00293046">
        <w:rPr>
          <w:rFonts w:ascii="Tahoma" w:eastAsia="Tahoma" w:hAnsi="Tahoma" w:cs="Tahoma"/>
          <w:spacing w:val="2"/>
        </w:rPr>
        <w:t>c</w:t>
      </w:r>
      <w:r w:rsidRPr="00293046">
        <w:rPr>
          <w:rFonts w:ascii="Tahoma" w:eastAsia="Tahoma" w:hAnsi="Tahoma" w:cs="Tahoma"/>
        </w:rPr>
        <w:t>h</w:t>
      </w:r>
      <w:r w:rsidRPr="00293046">
        <w:rPr>
          <w:rFonts w:ascii="Tahoma" w:eastAsia="Tahoma" w:hAnsi="Tahoma" w:cs="Tahoma"/>
          <w:spacing w:val="-5"/>
        </w:rPr>
        <w:t xml:space="preserve"> </w:t>
      </w:r>
      <w:r w:rsidRPr="00293046">
        <w:rPr>
          <w:rFonts w:ascii="Tahoma" w:eastAsia="Tahoma" w:hAnsi="Tahoma" w:cs="Tahoma"/>
        </w:rPr>
        <w:t>dos</w:t>
      </w:r>
      <w:r w:rsidRPr="00293046">
        <w:rPr>
          <w:rFonts w:ascii="Tahoma" w:eastAsia="Tahoma" w:hAnsi="Tahoma" w:cs="Tahoma"/>
          <w:spacing w:val="1"/>
        </w:rPr>
        <w:t>tę</w:t>
      </w:r>
      <w:r w:rsidRPr="00293046">
        <w:rPr>
          <w:rFonts w:ascii="Tahoma" w:eastAsia="Tahoma" w:hAnsi="Tahoma" w:cs="Tahoma"/>
        </w:rPr>
        <w:t>p.</w:t>
      </w:r>
    </w:p>
    <w:p w14:paraId="1DCACF9F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7026A9">
        <w:rPr>
          <w:rFonts w:ascii="Tahoma" w:eastAsia="Tahoma" w:hAnsi="Tahoma" w:cs="Tahoma"/>
          <w:spacing w:val="-1"/>
        </w:rPr>
        <w:t>o</w:t>
      </w:r>
      <w:r w:rsidRPr="001A21E8">
        <w:rPr>
          <w:rFonts w:ascii="Tahoma" w:eastAsia="Tahoma" w:hAnsi="Tahoma" w:cs="Tahoma"/>
        </w:rPr>
        <w:t>:</w:t>
      </w:r>
    </w:p>
    <w:p w14:paraId="1E6A7AA9" w14:textId="23AD50BC" w:rsidR="009C5061" w:rsidRPr="009C5061" w:rsidRDefault="00280ADA" w:rsidP="000E6590">
      <w:pPr>
        <w:pStyle w:val="Akapitzlist"/>
        <w:numPr>
          <w:ilvl w:val="1"/>
          <w:numId w:val="26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2"/>
        </w:rPr>
        <w:t>d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  <w:spacing w:val="1"/>
        </w:rPr>
        <w:t>na</w:t>
      </w:r>
      <w:r w:rsidRPr="009C5061">
        <w:rPr>
          <w:rFonts w:ascii="Tahoma" w:eastAsia="Tahoma" w:hAnsi="Tahoma" w:cs="Tahoma"/>
        </w:rPr>
        <w:t>rusze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1"/>
        </w:rPr>
        <w:t>ta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</w:rPr>
        <w:t>osobo</w:t>
      </w:r>
      <w:r w:rsidRPr="009C5061">
        <w:rPr>
          <w:rFonts w:ascii="Tahoma" w:eastAsia="Tahoma" w:hAnsi="Tahoma" w:cs="Tahoma"/>
          <w:spacing w:val="3"/>
        </w:rPr>
        <w:t>w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11"/>
        </w:rPr>
        <w:t xml:space="preserve"> 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 o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ew</w:t>
      </w:r>
      <w:r w:rsidRPr="009C5061">
        <w:rPr>
          <w:rFonts w:ascii="Tahoma" w:eastAsia="Tahoma" w:hAnsi="Tahoma" w:cs="Tahoma"/>
          <w:spacing w:val="3"/>
        </w:rPr>
        <w:t>ł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ś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-12"/>
        </w:rPr>
        <w:t xml:space="preserve"> </w:t>
      </w:r>
      <w:r w:rsidRPr="009C5061">
        <w:rPr>
          <w:rFonts w:ascii="Tahoma" w:eastAsia="Tahoma" w:hAnsi="Tahoma" w:cs="Tahoma"/>
        </w:rPr>
        <w:t>użyciu</w:t>
      </w:r>
      <w:r w:rsidRPr="009C5061">
        <w:rPr>
          <w:rFonts w:ascii="Tahoma" w:eastAsia="Tahoma" w:hAnsi="Tahoma" w:cs="Tahoma"/>
          <w:w w:val="99"/>
        </w:rPr>
        <w:t>;</w:t>
      </w:r>
    </w:p>
    <w:p w14:paraId="76CD214A" w14:textId="75F06DB3" w:rsidR="00942F4E" w:rsidRPr="009C5061" w:rsidRDefault="00280ADA" w:rsidP="000E6590">
      <w:pPr>
        <w:pStyle w:val="Akapitzlist"/>
        <w:numPr>
          <w:ilvl w:val="1"/>
          <w:numId w:val="26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3"/>
        </w:rPr>
        <w:t xml:space="preserve"> 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  <w:spacing w:val="3"/>
        </w:rPr>
        <w:t>z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1"/>
        </w:rPr>
        <w:t>n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2"/>
        </w:rPr>
        <w:t>ś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 xml:space="preserve">h z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 xml:space="preserve">m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dzi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 w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</w:rPr>
        <w:t>sp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 do</w:t>
      </w:r>
      <w:r w:rsidRPr="009C5061">
        <w:rPr>
          <w:rFonts w:ascii="Tahoma" w:eastAsia="Tahoma" w:hAnsi="Tahoma" w:cs="Tahoma"/>
          <w:spacing w:val="-2"/>
        </w:rPr>
        <w:t>t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1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  <w:spacing w:val="-1"/>
        </w:rPr>
        <w:t>h</w:t>
      </w:r>
      <w:r w:rsidRPr="009C5061">
        <w:rPr>
          <w:rFonts w:ascii="Tahoma" w:eastAsia="Tahoma" w:hAnsi="Tahoma" w:cs="Tahoma"/>
        </w:rPr>
        <w:t>ro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y 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 osobo</w:t>
      </w:r>
      <w:r w:rsidRPr="009C5061">
        <w:rPr>
          <w:rFonts w:ascii="Tahoma" w:eastAsia="Tahoma" w:hAnsi="Tahoma" w:cs="Tahoma"/>
          <w:spacing w:val="3"/>
        </w:rPr>
        <w:t>w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1"/>
        </w:rPr>
        <w:t xml:space="preserve"> </w:t>
      </w:r>
      <w:r w:rsidRPr="009C5061">
        <w:rPr>
          <w:rFonts w:ascii="Tahoma" w:eastAsia="Tahoma" w:hAnsi="Tahoma" w:cs="Tahoma"/>
        </w:rPr>
        <w:t>pro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dzo</w:t>
      </w:r>
      <w:r w:rsidRPr="009C5061">
        <w:rPr>
          <w:rFonts w:ascii="Tahoma" w:eastAsia="Tahoma" w:hAnsi="Tahoma" w:cs="Tahoma"/>
          <w:spacing w:val="-1"/>
        </w:rPr>
        <w:t>nyc</w:t>
      </w:r>
      <w:r w:rsidRPr="009C5061">
        <w:rPr>
          <w:rFonts w:ascii="Tahoma" w:eastAsia="Tahoma" w:hAnsi="Tahoma" w:cs="Tahoma"/>
        </w:rPr>
        <w:t>h w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</w:rPr>
        <w:t>szcz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gól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</w:rPr>
        <w:t>ś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 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0"/>
        </w:rPr>
        <w:t xml:space="preserve"> </w:t>
      </w:r>
      <w:r w:rsidRPr="009C5061">
        <w:rPr>
          <w:rFonts w:ascii="Tahoma" w:eastAsia="Tahoma" w:hAnsi="Tahoma" w:cs="Tahoma"/>
          <w:spacing w:val="1"/>
        </w:rPr>
        <w:t>Ge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1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n</w:t>
      </w:r>
      <w:r w:rsidRPr="009C5061">
        <w:rPr>
          <w:rFonts w:ascii="Tahoma" w:eastAsia="Tahoma" w:hAnsi="Tahoma" w:cs="Tahoma"/>
        </w:rPr>
        <w:t>sp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tor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1"/>
        </w:rPr>
        <w:t xml:space="preserve"> </w:t>
      </w:r>
      <w:r w:rsidRPr="009C5061">
        <w:rPr>
          <w:rFonts w:ascii="Tahoma" w:eastAsia="Tahoma" w:hAnsi="Tahoma" w:cs="Tahoma"/>
          <w:spacing w:val="3"/>
        </w:rPr>
        <w:t>O</w:t>
      </w:r>
      <w:r w:rsidRPr="009C5061">
        <w:rPr>
          <w:rFonts w:ascii="Tahoma" w:eastAsia="Tahoma" w:hAnsi="Tahoma" w:cs="Tahoma"/>
          <w:spacing w:val="-1"/>
        </w:rPr>
        <w:t>ch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5"/>
        </w:rPr>
        <w:t xml:space="preserve"> </w:t>
      </w:r>
      <w:r w:rsidRPr="009C5061">
        <w:rPr>
          <w:rFonts w:ascii="Tahoma" w:eastAsia="Tahoma" w:hAnsi="Tahoma" w:cs="Tahoma"/>
          <w:spacing w:val="-1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nyc</w:t>
      </w:r>
      <w:r w:rsidRPr="009C5061">
        <w:rPr>
          <w:rFonts w:ascii="Tahoma" w:eastAsia="Tahoma" w:hAnsi="Tahoma" w:cs="Tahoma"/>
        </w:rPr>
        <w:t>h Osobo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  <w:spacing w:val="1"/>
        </w:rPr>
        <w:t>h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-11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rz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mi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ń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mi,</w:t>
      </w:r>
      <w:r w:rsidRPr="009C5061">
        <w:rPr>
          <w:rFonts w:ascii="Tahoma" w:eastAsia="Tahoma" w:hAnsi="Tahoma" w:cs="Tahoma"/>
          <w:spacing w:val="-13"/>
        </w:rPr>
        <w:t xml:space="preserve"> </w:t>
      </w:r>
      <w:r w:rsidRPr="009C5061">
        <w:rPr>
          <w:rFonts w:ascii="Tahoma" w:eastAsia="Tahoma" w:hAnsi="Tahoma" w:cs="Tahoma"/>
        </w:rPr>
        <w:t>pol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</w:rPr>
        <w:t>ą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 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m.</w:t>
      </w:r>
    </w:p>
    <w:p w14:paraId="36831330" w14:textId="77777777" w:rsidR="00942F4E" w:rsidRPr="006D3477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D3477">
        <w:rPr>
          <w:rFonts w:ascii="Tahoma" w:eastAsia="Tahoma" w:hAnsi="Tahoma" w:cs="Tahoma"/>
        </w:rPr>
        <w:t>B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f</w:t>
      </w:r>
      <w:r w:rsidRPr="006D3477">
        <w:rPr>
          <w:rFonts w:ascii="Tahoma" w:eastAsia="Tahoma" w:hAnsi="Tahoma" w:cs="Tahoma"/>
          <w:spacing w:val="2"/>
        </w:rPr>
        <w:t>i</w:t>
      </w:r>
      <w:r w:rsidRPr="006D3477">
        <w:rPr>
          <w:rFonts w:ascii="Tahoma" w:eastAsia="Tahoma" w:hAnsi="Tahoma" w:cs="Tahoma"/>
          <w:spacing w:val="-1"/>
        </w:rPr>
        <w:t>cj</w:t>
      </w:r>
      <w:r w:rsidRPr="006D3477">
        <w:rPr>
          <w:rFonts w:ascii="Tahoma" w:eastAsia="Tahoma" w:hAnsi="Tahoma" w:cs="Tahoma"/>
          <w:spacing w:val="3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t zobo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</w:rPr>
        <w:t>zu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</w:rPr>
        <w:t>e</w:t>
      </w:r>
      <w:r w:rsidRPr="006D3477">
        <w:rPr>
          <w:rFonts w:ascii="Tahoma" w:eastAsia="Tahoma" w:hAnsi="Tahoma" w:cs="Tahoma"/>
          <w:spacing w:val="4"/>
        </w:rPr>
        <w:t xml:space="preserve"> </w:t>
      </w:r>
      <w:r w:rsidRPr="006D3477">
        <w:rPr>
          <w:rFonts w:ascii="Tahoma" w:eastAsia="Tahoma" w:hAnsi="Tahoma" w:cs="Tahoma"/>
        </w:rPr>
        <w:t>się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</w:rPr>
        <w:t>do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  <w:spacing w:val="-1"/>
        </w:rPr>
        <w:t>u</w:t>
      </w:r>
      <w:r w:rsidRPr="006D3477">
        <w:rPr>
          <w:rFonts w:ascii="Tahoma" w:eastAsia="Tahoma" w:hAnsi="Tahoma" w:cs="Tahoma"/>
        </w:rPr>
        <w:t>dz</w:t>
      </w:r>
      <w:r w:rsidRPr="006D3477">
        <w:rPr>
          <w:rFonts w:ascii="Tahoma" w:eastAsia="Tahoma" w:hAnsi="Tahoma" w:cs="Tahoma"/>
          <w:spacing w:val="4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l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4"/>
        </w:rPr>
        <w:t xml:space="preserve"> </w:t>
      </w:r>
      <w:r w:rsidRPr="006D3477">
        <w:rPr>
          <w:rFonts w:ascii="Tahoma" w:eastAsia="Tahoma" w:hAnsi="Tahoma" w:cs="Tahoma"/>
          <w:spacing w:val="2"/>
        </w:rPr>
        <w:t>I</w:t>
      </w:r>
      <w:r w:rsidRPr="006D3477">
        <w:rPr>
          <w:rFonts w:ascii="Tahoma" w:eastAsia="Tahoma" w:hAnsi="Tahoma" w:cs="Tahoma"/>
          <w:spacing w:val="-1"/>
        </w:rPr>
        <w:t>Z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12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żde</w:t>
      </w:r>
      <w:r w:rsidRPr="006D3477">
        <w:rPr>
          <w:rFonts w:ascii="Tahoma" w:eastAsia="Tahoma" w:hAnsi="Tahoma" w:cs="Tahoma"/>
          <w:spacing w:val="7"/>
        </w:rPr>
        <w:t xml:space="preserve"> 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j</w:t>
      </w:r>
      <w:r w:rsidRPr="006D3477">
        <w:rPr>
          <w:rFonts w:ascii="Tahoma" w:eastAsia="Tahoma" w:hAnsi="Tahoma" w:cs="Tahoma"/>
          <w:spacing w:val="9"/>
        </w:rPr>
        <w:t xml:space="preserve"> </w:t>
      </w:r>
      <w:r w:rsidRPr="006D3477">
        <w:rPr>
          <w:rFonts w:ascii="Tahoma" w:eastAsia="Tahoma" w:hAnsi="Tahoma" w:cs="Tahoma"/>
        </w:rPr>
        <w:t>ż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</w:rPr>
        <w:t>d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7"/>
        </w:rPr>
        <w:t xml:space="preserve"> 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n</w:t>
      </w:r>
      <w:r w:rsidRPr="006D3477">
        <w:rPr>
          <w:rFonts w:ascii="Tahoma" w:eastAsia="Tahoma" w:hAnsi="Tahoma" w:cs="Tahoma"/>
          <w:spacing w:val="-3"/>
        </w:rPr>
        <w:t>f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</w:rPr>
        <w:t>r</w:t>
      </w:r>
      <w:r w:rsidRPr="006D3477">
        <w:rPr>
          <w:rFonts w:ascii="Tahoma" w:eastAsia="Tahoma" w:hAnsi="Tahoma" w:cs="Tahoma"/>
          <w:spacing w:val="1"/>
        </w:rPr>
        <w:t>ma</w:t>
      </w:r>
      <w:r w:rsidRPr="006D3477">
        <w:rPr>
          <w:rFonts w:ascii="Tahoma" w:eastAsia="Tahoma" w:hAnsi="Tahoma" w:cs="Tahoma"/>
          <w:spacing w:val="-1"/>
        </w:rPr>
        <w:t>cj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3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10"/>
        </w:rPr>
        <w:t xml:space="preserve"> </w:t>
      </w:r>
      <w:r w:rsidRPr="006D3477">
        <w:rPr>
          <w:rFonts w:ascii="Tahoma" w:eastAsia="Tahoma" w:hAnsi="Tahoma" w:cs="Tahoma"/>
        </w:rPr>
        <w:t>t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m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t pr</w:t>
      </w:r>
      <w:r w:rsidRPr="006D3477">
        <w:rPr>
          <w:rFonts w:ascii="Tahoma" w:eastAsia="Tahoma" w:hAnsi="Tahoma" w:cs="Tahoma"/>
          <w:spacing w:val="1"/>
        </w:rPr>
        <w:t>ze</w:t>
      </w:r>
      <w:r w:rsidRPr="006D3477">
        <w:rPr>
          <w:rFonts w:ascii="Tahoma" w:eastAsia="Tahoma" w:hAnsi="Tahoma" w:cs="Tahoma"/>
        </w:rPr>
        <w:t>t</w:t>
      </w:r>
      <w:r w:rsidRPr="006D3477">
        <w:rPr>
          <w:rFonts w:ascii="Tahoma" w:eastAsia="Tahoma" w:hAnsi="Tahoma" w:cs="Tahoma"/>
          <w:spacing w:val="-1"/>
        </w:rPr>
        <w:t>w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rz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31"/>
        </w:rPr>
        <w:t xml:space="preserve"> </w:t>
      </w:r>
      <w:r w:rsidRPr="006D3477">
        <w:rPr>
          <w:rFonts w:ascii="Tahoma" w:eastAsia="Tahoma" w:hAnsi="Tahoma" w:cs="Tahoma"/>
        </w:rPr>
        <w:t>d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3"/>
        </w:rPr>
        <w:t>ny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36"/>
        </w:rPr>
        <w:t xml:space="preserve"> 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</w:rPr>
        <w:t>s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</w:rPr>
        <w:t>bo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  <w:spacing w:val="-3"/>
        </w:rPr>
        <w:t>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1"/>
        </w:rPr>
        <w:t>h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35"/>
        </w:rPr>
        <w:t xml:space="preserve"> 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41"/>
        </w:rPr>
        <w:t xml:space="preserve"> 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</w:rPr>
        <w:t>t</w:t>
      </w:r>
      <w:r w:rsidRPr="006D3477">
        <w:rPr>
          <w:rFonts w:ascii="Tahoma" w:eastAsia="Tahoma" w:hAnsi="Tahoma" w:cs="Tahoma"/>
          <w:spacing w:val="2"/>
        </w:rPr>
        <w:t>ó</w:t>
      </w:r>
      <w:r w:rsidRPr="006D3477">
        <w:rPr>
          <w:rFonts w:ascii="Tahoma" w:eastAsia="Tahoma" w:hAnsi="Tahoma" w:cs="Tahoma"/>
        </w:rPr>
        <w:t>ry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38"/>
        </w:rPr>
        <w:t xml:space="preserve"> </w:t>
      </w:r>
      <w:r w:rsidRPr="006D3477">
        <w:rPr>
          <w:rFonts w:ascii="Tahoma" w:eastAsia="Tahoma" w:hAnsi="Tahoma" w:cs="Tahoma"/>
        </w:rPr>
        <w:t>mo</w:t>
      </w:r>
      <w:r w:rsidRPr="006D3477">
        <w:rPr>
          <w:rFonts w:ascii="Tahoma" w:eastAsia="Tahoma" w:hAnsi="Tahoma" w:cs="Tahoma"/>
          <w:spacing w:val="-2"/>
        </w:rPr>
        <w:t>w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41"/>
        </w:rPr>
        <w:t xml:space="preserve"> </w:t>
      </w:r>
      <w:r w:rsidRPr="006D3477">
        <w:rPr>
          <w:rFonts w:ascii="Tahoma" w:eastAsia="Tahoma" w:hAnsi="Tahoma" w:cs="Tahoma"/>
        </w:rPr>
        <w:t>w</w:t>
      </w:r>
      <w:r w:rsidRPr="006D3477">
        <w:rPr>
          <w:rFonts w:ascii="Tahoma" w:eastAsia="Tahoma" w:hAnsi="Tahoma" w:cs="Tahoma"/>
          <w:spacing w:val="42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ej</w:t>
      </w:r>
      <w:r w:rsidRPr="006D3477">
        <w:rPr>
          <w:rFonts w:ascii="Tahoma" w:eastAsia="Tahoma" w:hAnsi="Tahoma" w:cs="Tahoma"/>
        </w:rPr>
        <w:t>szym</w:t>
      </w:r>
      <w:r w:rsidRPr="006D3477">
        <w:rPr>
          <w:rFonts w:ascii="Tahoma" w:eastAsia="Tahoma" w:hAnsi="Tahoma" w:cs="Tahoma"/>
          <w:spacing w:val="34"/>
        </w:rPr>
        <w:t xml:space="preserve"> </w:t>
      </w:r>
      <w:r w:rsidRPr="006D3477">
        <w:rPr>
          <w:rFonts w:ascii="Tahoma" w:eastAsia="Tahoma" w:hAnsi="Tahoma" w:cs="Tahoma"/>
        </w:rPr>
        <w:t>p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2"/>
        </w:rPr>
        <w:t>r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g</w:t>
      </w:r>
      <w:r w:rsidRPr="006D3477">
        <w:rPr>
          <w:rFonts w:ascii="Tahoma" w:eastAsia="Tahoma" w:hAnsi="Tahoma" w:cs="Tahoma"/>
          <w:spacing w:val="-2"/>
        </w:rPr>
        <w:t>r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f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,</w:t>
      </w:r>
      <w:r w:rsidRPr="006D3477">
        <w:rPr>
          <w:rFonts w:ascii="Tahoma" w:eastAsia="Tahoma" w:hAnsi="Tahoma" w:cs="Tahoma"/>
          <w:spacing w:val="33"/>
        </w:rPr>
        <w:t xml:space="preserve"> </w:t>
      </w:r>
      <w:r w:rsidRPr="006D3477">
        <w:rPr>
          <w:rFonts w:ascii="Tahoma" w:eastAsia="Tahoma" w:hAnsi="Tahoma" w:cs="Tahoma"/>
        </w:rPr>
        <w:t>a</w:t>
      </w:r>
      <w:r w:rsidRPr="006D3477">
        <w:rPr>
          <w:rFonts w:ascii="Tahoma" w:eastAsia="Tahoma" w:hAnsi="Tahoma" w:cs="Tahoma"/>
          <w:spacing w:val="45"/>
        </w:rPr>
        <w:t xml:space="preserve"> </w:t>
      </w:r>
      <w:r w:rsidRPr="006D3477">
        <w:rPr>
          <w:rFonts w:ascii="Tahoma" w:eastAsia="Tahoma" w:hAnsi="Tahoma" w:cs="Tahoma"/>
        </w:rPr>
        <w:t>w</w:t>
      </w:r>
      <w:r w:rsidRPr="006D3477">
        <w:rPr>
          <w:rFonts w:ascii="Tahoma" w:eastAsia="Tahoma" w:hAnsi="Tahoma" w:cs="Tahoma"/>
          <w:spacing w:val="42"/>
        </w:rPr>
        <w:t xml:space="preserve"> </w:t>
      </w:r>
      <w:r w:rsidRPr="006D3477">
        <w:rPr>
          <w:rFonts w:ascii="Tahoma" w:eastAsia="Tahoma" w:hAnsi="Tahoma" w:cs="Tahoma"/>
        </w:rPr>
        <w:t>szcz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gól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2"/>
        </w:rPr>
        <w:t>ś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i</w:t>
      </w:r>
      <w:r w:rsidR="006D3477" w:rsidRPr="006D3477">
        <w:rPr>
          <w:rFonts w:ascii="Tahoma" w:eastAsia="Tahoma" w:hAnsi="Tahoma" w:cs="Tahoma"/>
        </w:rPr>
        <w:t xml:space="preserve">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z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</w:rPr>
        <w:t>ło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zne</w:t>
      </w:r>
      <w:r w:rsidRPr="006D3477">
        <w:rPr>
          <w:rFonts w:ascii="Tahoma" w:eastAsia="Tahoma" w:hAnsi="Tahoma" w:cs="Tahoma"/>
          <w:spacing w:val="3"/>
        </w:rPr>
        <w:t>g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59"/>
        </w:rPr>
        <w:t xml:space="preserve"> </w:t>
      </w:r>
      <w:r w:rsidRPr="006D3477">
        <w:rPr>
          <w:rFonts w:ascii="Tahoma" w:eastAsia="Tahoma" w:hAnsi="Tahoma" w:cs="Tahoma"/>
        </w:rPr>
        <w:t>pr</w:t>
      </w:r>
      <w:r w:rsidRPr="006D3477">
        <w:rPr>
          <w:rFonts w:ascii="Tahoma" w:eastAsia="Tahoma" w:hAnsi="Tahoma" w:cs="Tahoma"/>
          <w:spacing w:val="1"/>
        </w:rPr>
        <w:t>ze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zy</w:t>
      </w:r>
      <w:r w:rsidRPr="006D3477">
        <w:rPr>
          <w:rFonts w:ascii="Tahoma" w:eastAsia="Tahoma" w:hAnsi="Tahoma" w:cs="Tahoma"/>
          <w:spacing w:val="-2"/>
        </w:rPr>
        <w:t>w</w:t>
      </w:r>
      <w:r w:rsidRPr="006D3477">
        <w:rPr>
          <w:rFonts w:ascii="Tahoma" w:eastAsia="Tahoma" w:hAnsi="Tahoma" w:cs="Tahoma"/>
          <w:spacing w:val="3"/>
        </w:rPr>
        <w:t>a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60"/>
        </w:rPr>
        <w:t xml:space="preserve"> 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n</w:t>
      </w:r>
      <w:r w:rsidRPr="006D3477">
        <w:rPr>
          <w:rFonts w:ascii="Tahoma" w:eastAsia="Tahoma" w:hAnsi="Tahoma" w:cs="Tahoma"/>
          <w:spacing w:val="-3"/>
        </w:rPr>
        <w:t>f</w:t>
      </w:r>
      <w:r w:rsidRPr="006D3477">
        <w:rPr>
          <w:rFonts w:ascii="Tahoma" w:eastAsia="Tahoma" w:hAnsi="Tahoma" w:cs="Tahoma"/>
        </w:rPr>
        <w:t>or</w:t>
      </w:r>
      <w:r w:rsidRPr="006D3477">
        <w:rPr>
          <w:rFonts w:ascii="Tahoma" w:eastAsia="Tahoma" w:hAnsi="Tahoma" w:cs="Tahoma"/>
          <w:spacing w:val="1"/>
        </w:rPr>
        <w:t>ma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</w:rPr>
        <w:t xml:space="preserve">i o 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żd</w:t>
      </w:r>
      <w:r w:rsidRPr="006D3477">
        <w:rPr>
          <w:rFonts w:ascii="Tahoma" w:eastAsia="Tahoma" w:hAnsi="Tahoma" w:cs="Tahoma"/>
          <w:spacing w:val="-1"/>
        </w:rPr>
        <w:t>y</w:t>
      </w:r>
      <w:r w:rsidRPr="006D3477">
        <w:rPr>
          <w:rFonts w:ascii="Tahoma" w:eastAsia="Tahoma" w:hAnsi="Tahoma" w:cs="Tahoma"/>
        </w:rPr>
        <w:t>m pr</w:t>
      </w:r>
      <w:r w:rsidRPr="006D3477">
        <w:rPr>
          <w:rFonts w:ascii="Tahoma" w:eastAsia="Tahoma" w:hAnsi="Tahoma" w:cs="Tahoma"/>
          <w:spacing w:val="1"/>
        </w:rPr>
        <w:t>z</w:t>
      </w:r>
      <w:r w:rsidRPr="006D3477">
        <w:rPr>
          <w:rFonts w:ascii="Tahoma" w:eastAsia="Tahoma" w:hAnsi="Tahoma" w:cs="Tahoma"/>
          <w:spacing w:val="-1"/>
        </w:rPr>
        <w:t>y</w:t>
      </w:r>
      <w:r w:rsidRPr="006D3477">
        <w:rPr>
          <w:rFonts w:ascii="Tahoma" w:eastAsia="Tahoma" w:hAnsi="Tahoma" w:cs="Tahoma"/>
        </w:rPr>
        <w:t>p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 xml:space="preserve">dku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</w:rPr>
        <w:t>r</w:t>
      </w:r>
      <w:r w:rsidRPr="006D3477">
        <w:rPr>
          <w:rFonts w:ascii="Tahoma" w:eastAsia="Tahoma" w:hAnsi="Tahoma" w:cs="Tahoma"/>
          <w:spacing w:val="2"/>
        </w:rPr>
        <w:t>u</w:t>
      </w:r>
      <w:r w:rsidRPr="006D3477">
        <w:rPr>
          <w:rFonts w:ascii="Tahoma" w:eastAsia="Tahoma" w:hAnsi="Tahoma" w:cs="Tahoma"/>
        </w:rPr>
        <w:t>sz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ia</w:t>
      </w:r>
      <w:r w:rsidRPr="006D3477">
        <w:rPr>
          <w:rFonts w:ascii="Tahoma" w:eastAsia="Tahoma" w:hAnsi="Tahoma" w:cs="Tahoma"/>
          <w:spacing w:val="1"/>
        </w:rPr>
        <w:t xml:space="preserve"> </w:t>
      </w:r>
      <w:r w:rsidRPr="006D3477">
        <w:rPr>
          <w:rFonts w:ascii="Tahoma" w:eastAsia="Tahoma" w:hAnsi="Tahoma" w:cs="Tahoma"/>
        </w:rPr>
        <w:t>pr</w:t>
      </w:r>
      <w:r w:rsidRPr="006D3477">
        <w:rPr>
          <w:rFonts w:ascii="Tahoma" w:eastAsia="Tahoma" w:hAnsi="Tahoma" w:cs="Tahoma"/>
          <w:spacing w:val="1"/>
        </w:rPr>
        <w:t>ze</w:t>
      </w:r>
      <w:r w:rsidRPr="006D3477">
        <w:rPr>
          <w:rFonts w:ascii="Tahoma" w:eastAsia="Tahoma" w:hAnsi="Tahoma" w:cs="Tahoma"/>
        </w:rPr>
        <w:t xml:space="preserve">z 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 xml:space="preserve">go i </w:t>
      </w:r>
      <w:r w:rsidRPr="006D3477">
        <w:rPr>
          <w:rFonts w:ascii="Tahoma" w:eastAsia="Tahoma" w:hAnsi="Tahoma" w:cs="Tahoma"/>
          <w:spacing w:val="-1"/>
        </w:rPr>
        <w:t>j</w:t>
      </w:r>
      <w:r w:rsidRPr="006D3477">
        <w:rPr>
          <w:rFonts w:ascii="Tahoma" w:eastAsia="Tahoma" w:hAnsi="Tahoma" w:cs="Tahoma"/>
          <w:spacing w:val="1"/>
        </w:rPr>
        <w:t>e</w:t>
      </w:r>
      <w:r w:rsidRPr="006D3477">
        <w:rPr>
          <w:rFonts w:ascii="Tahoma" w:eastAsia="Tahoma" w:hAnsi="Tahoma" w:cs="Tahoma"/>
        </w:rPr>
        <w:t>go</w:t>
      </w:r>
      <w:r w:rsidR="006D3477">
        <w:rPr>
          <w:rFonts w:ascii="Tahoma" w:eastAsia="Tahoma" w:hAnsi="Tahoma" w:cs="Tahoma"/>
        </w:rPr>
        <w:t xml:space="preserve"> </w:t>
      </w:r>
      <w:r w:rsidRPr="006D3477">
        <w:rPr>
          <w:rFonts w:ascii="Tahoma" w:eastAsia="Tahoma" w:hAnsi="Tahoma" w:cs="Tahoma"/>
        </w:rPr>
        <w:t>p</w:t>
      </w:r>
      <w:r w:rsidRPr="006D3477">
        <w:rPr>
          <w:rFonts w:ascii="Tahoma" w:eastAsia="Tahoma" w:hAnsi="Tahoma" w:cs="Tahoma"/>
          <w:spacing w:val="-2"/>
        </w:rPr>
        <w:t>r</w:t>
      </w:r>
      <w:r w:rsidRPr="006D3477">
        <w:rPr>
          <w:rFonts w:ascii="Tahoma" w:eastAsia="Tahoma" w:hAnsi="Tahoma" w:cs="Tahoma"/>
          <w:spacing w:val="1"/>
        </w:rPr>
        <w:t>a</w:t>
      </w:r>
      <w:r w:rsidRPr="006D3477">
        <w:rPr>
          <w:rFonts w:ascii="Tahoma" w:eastAsia="Tahoma" w:hAnsi="Tahoma" w:cs="Tahoma"/>
          <w:spacing w:val="-1"/>
        </w:rPr>
        <w:t>c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-1"/>
        </w:rPr>
        <w:t>k</w:t>
      </w:r>
      <w:r w:rsidRPr="006D3477">
        <w:rPr>
          <w:rFonts w:ascii="Tahoma" w:eastAsia="Tahoma" w:hAnsi="Tahoma" w:cs="Tahoma"/>
        </w:rPr>
        <w:t>ów</w:t>
      </w:r>
      <w:r w:rsidRPr="006D3477">
        <w:rPr>
          <w:rFonts w:ascii="Tahoma" w:eastAsia="Tahoma" w:hAnsi="Tahoma" w:cs="Tahoma"/>
          <w:spacing w:val="-11"/>
        </w:rPr>
        <w:t xml:space="preserve"> 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2"/>
        </w:rPr>
        <w:t>b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1"/>
        </w:rPr>
        <w:t>w</w:t>
      </w:r>
      <w:r w:rsidRPr="006D3477">
        <w:rPr>
          <w:rFonts w:ascii="Tahoma" w:eastAsia="Tahoma" w:hAnsi="Tahoma" w:cs="Tahoma"/>
        </w:rPr>
        <w:t>i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</w:rPr>
        <w:t>zk</w:t>
      </w:r>
      <w:r w:rsidRPr="006D3477">
        <w:rPr>
          <w:rFonts w:ascii="Tahoma" w:eastAsia="Tahoma" w:hAnsi="Tahoma" w:cs="Tahoma"/>
          <w:spacing w:val="-1"/>
        </w:rPr>
        <w:t>ó</w:t>
      </w:r>
      <w:r w:rsidRPr="006D3477">
        <w:rPr>
          <w:rFonts w:ascii="Tahoma" w:eastAsia="Tahoma" w:hAnsi="Tahoma" w:cs="Tahoma"/>
        </w:rPr>
        <w:t>w</w:t>
      </w:r>
      <w:r w:rsidRPr="006D3477">
        <w:rPr>
          <w:rFonts w:ascii="Tahoma" w:eastAsia="Tahoma" w:hAnsi="Tahoma" w:cs="Tahoma"/>
          <w:spacing w:val="-10"/>
        </w:rPr>
        <w:t xml:space="preserve"> </w:t>
      </w:r>
      <w:r w:rsidRPr="006D3477">
        <w:rPr>
          <w:rFonts w:ascii="Tahoma" w:eastAsia="Tahoma" w:hAnsi="Tahoma" w:cs="Tahoma"/>
          <w:spacing w:val="3"/>
        </w:rPr>
        <w:t>d</w:t>
      </w:r>
      <w:r w:rsidRPr="006D3477">
        <w:rPr>
          <w:rFonts w:ascii="Tahoma" w:eastAsia="Tahoma" w:hAnsi="Tahoma" w:cs="Tahoma"/>
          <w:spacing w:val="2"/>
        </w:rPr>
        <w:t>o</w:t>
      </w:r>
      <w:r w:rsidRPr="006D3477">
        <w:rPr>
          <w:rFonts w:ascii="Tahoma" w:eastAsia="Tahoma" w:hAnsi="Tahoma" w:cs="Tahoma"/>
          <w:spacing w:val="-2"/>
        </w:rPr>
        <w:t>t</w:t>
      </w:r>
      <w:r w:rsidRPr="006D3477">
        <w:rPr>
          <w:rFonts w:ascii="Tahoma" w:eastAsia="Tahoma" w:hAnsi="Tahoma" w:cs="Tahoma"/>
          <w:spacing w:val="-1"/>
        </w:rPr>
        <w:t>yc</w:t>
      </w:r>
      <w:r w:rsidRPr="006D3477">
        <w:rPr>
          <w:rFonts w:ascii="Tahoma" w:eastAsia="Tahoma" w:hAnsi="Tahoma" w:cs="Tahoma"/>
        </w:rPr>
        <w:t>z</w:t>
      </w:r>
      <w:r w:rsidRPr="006D3477">
        <w:rPr>
          <w:rFonts w:ascii="Tahoma" w:eastAsia="Tahoma" w:hAnsi="Tahoma" w:cs="Tahoma"/>
          <w:spacing w:val="1"/>
        </w:rPr>
        <w:t>ą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3"/>
        </w:rPr>
        <w:t>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-12"/>
        </w:rPr>
        <w:t xml:space="preserve"> </w:t>
      </w:r>
      <w:r w:rsidRPr="006D3477">
        <w:rPr>
          <w:rFonts w:ascii="Tahoma" w:eastAsia="Tahoma" w:hAnsi="Tahoma" w:cs="Tahoma"/>
        </w:rPr>
        <w:t>o</w:t>
      </w:r>
      <w:r w:rsidRPr="006D3477">
        <w:rPr>
          <w:rFonts w:ascii="Tahoma" w:eastAsia="Tahoma" w:hAnsi="Tahoma" w:cs="Tahoma"/>
          <w:spacing w:val="1"/>
        </w:rPr>
        <w:t>c</w:t>
      </w:r>
      <w:r w:rsidRPr="006D3477">
        <w:rPr>
          <w:rFonts w:ascii="Tahoma" w:eastAsia="Tahoma" w:hAnsi="Tahoma" w:cs="Tahoma"/>
          <w:spacing w:val="-1"/>
        </w:rPr>
        <w:t>h</w:t>
      </w:r>
      <w:r w:rsidRPr="006D3477">
        <w:rPr>
          <w:rFonts w:ascii="Tahoma" w:eastAsia="Tahoma" w:hAnsi="Tahoma" w:cs="Tahoma"/>
        </w:rPr>
        <w:t>ro</w:t>
      </w:r>
      <w:r w:rsidRPr="006D3477">
        <w:rPr>
          <w:rFonts w:ascii="Tahoma" w:eastAsia="Tahoma" w:hAnsi="Tahoma" w:cs="Tahoma"/>
          <w:spacing w:val="-1"/>
        </w:rPr>
        <w:t>n</w:t>
      </w:r>
      <w:r w:rsidRPr="006D3477">
        <w:rPr>
          <w:rFonts w:ascii="Tahoma" w:eastAsia="Tahoma" w:hAnsi="Tahoma" w:cs="Tahoma"/>
        </w:rPr>
        <w:t>y</w:t>
      </w:r>
      <w:r w:rsidRPr="006D3477">
        <w:rPr>
          <w:rFonts w:ascii="Tahoma" w:eastAsia="Tahoma" w:hAnsi="Tahoma" w:cs="Tahoma"/>
          <w:spacing w:val="-8"/>
        </w:rPr>
        <w:t xml:space="preserve"> </w:t>
      </w:r>
      <w:r w:rsidRPr="006D3477">
        <w:rPr>
          <w:rFonts w:ascii="Tahoma" w:eastAsia="Tahoma" w:hAnsi="Tahoma" w:cs="Tahoma"/>
        </w:rPr>
        <w:t>d</w:t>
      </w:r>
      <w:r w:rsidRPr="006D3477">
        <w:rPr>
          <w:rFonts w:ascii="Tahoma" w:eastAsia="Tahoma" w:hAnsi="Tahoma" w:cs="Tahoma"/>
          <w:spacing w:val="4"/>
        </w:rPr>
        <w:t>a</w:t>
      </w:r>
      <w:r w:rsidRPr="006D3477">
        <w:rPr>
          <w:rFonts w:ascii="Tahoma" w:eastAsia="Tahoma" w:hAnsi="Tahoma" w:cs="Tahoma"/>
          <w:spacing w:val="-3"/>
        </w:rPr>
        <w:t>n</w:t>
      </w:r>
      <w:r w:rsidRPr="006D3477">
        <w:rPr>
          <w:rFonts w:ascii="Tahoma" w:eastAsia="Tahoma" w:hAnsi="Tahoma" w:cs="Tahoma"/>
          <w:spacing w:val="-1"/>
        </w:rPr>
        <w:t>yc</w:t>
      </w:r>
      <w:r w:rsidRPr="006D3477">
        <w:rPr>
          <w:rFonts w:ascii="Tahoma" w:eastAsia="Tahoma" w:hAnsi="Tahoma" w:cs="Tahoma"/>
        </w:rPr>
        <w:t>h</w:t>
      </w:r>
      <w:r w:rsidRPr="006D3477">
        <w:rPr>
          <w:rFonts w:ascii="Tahoma" w:eastAsia="Tahoma" w:hAnsi="Tahoma" w:cs="Tahoma"/>
          <w:spacing w:val="-5"/>
        </w:rPr>
        <w:t xml:space="preserve"> </w:t>
      </w:r>
      <w:r w:rsidRPr="006D3477">
        <w:rPr>
          <w:rFonts w:ascii="Tahoma" w:eastAsia="Tahoma" w:hAnsi="Tahoma" w:cs="Tahoma"/>
        </w:rPr>
        <w:t>osobo</w:t>
      </w:r>
      <w:r w:rsidRPr="006D3477">
        <w:rPr>
          <w:rFonts w:ascii="Tahoma" w:eastAsia="Tahoma" w:hAnsi="Tahoma" w:cs="Tahoma"/>
          <w:spacing w:val="3"/>
        </w:rPr>
        <w:t>w</w:t>
      </w:r>
      <w:r w:rsidRPr="006D3477">
        <w:rPr>
          <w:rFonts w:ascii="Tahoma" w:eastAsia="Tahoma" w:hAnsi="Tahoma" w:cs="Tahoma"/>
          <w:spacing w:val="-3"/>
        </w:rPr>
        <w:t>y</w:t>
      </w:r>
      <w:r w:rsidRPr="006D3477">
        <w:rPr>
          <w:rFonts w:ascii="Tahoma" w:eastAsia="Tahoma" w:hAnsi="Tahoma" w:cs="Tahoma"/>
          <w:spacing w:val="2"/>
        </w:rPr>
        <w:t>c</w:t>
      </w:r>
      <w:r w:rsidRPr="006D3477">
        <w:rPr>
          <w:rFonts w:ascii="Tahoma" w:eastAsia="Tahoma" w:hAnsi="Tahoma" w:cs="Tahoma"/>
          <w:spacing w:val="-1"/>
        </w:rPr>
        <w:t>h</w:t>
      </w:r>
      <w:r w:rsidRPr="006D3477">
        <w:rPr>
          <w:rFonts w:ascii="Tahoma" w:eastAsia="Tahoma" w:hAnsi="Tahoma" w:cs="Tahoma"/>
        </w:rPr>
        <w:t>.</w:t>
      </w:r>
    </w:p>
    <w:p w14:paraId="5D83E34A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om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ią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, w 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,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ob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9"/>
        </w:rPr>
        <w:t>t</w:t>
      </w:r>
      <w:r w:rsidRPr="001A21E8">
        <w:rPr>
          <w:rFonts w:ascii="Tahoma" w:eastAsia="Tahoma" w:hAnsi="Tahoma" w:cs="Tahoma"/>
        </w:rPr>
        <w:t>roli,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g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 xml:space="preserve">ą </w:t>
      </w:r>
      <w:r w:rsidR="00CA7347" w:rsidRPr="001A21E8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dnia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24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2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m,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="00774874" w:rsidRPr="001A21E8">
        <w:rPr>
          <w:rFonts w:ascii="Tahoma" w:eastAsia="Tahoma" w:hAnsi="Tahoma" w:cs="Tahoma"/>
          <w:spacing w:val="1"/>
        </w:rPr>
        <w:t>D</w:t>
      </w:r>
      <w:r w:rsidR="003E4377" w:rsidRPr="001A21E8">
        <w:rPr>
          <w:rFonts w:ascii="Tahoma" w:eastAsia="Tahoma" w:hAnsi="Tahoma" w:cs="Tahoma"/>
          <w:spacing w:val="1"/>
        </w:rPr>
        <w:t>ecyzją</w:t>
      </w:r>
      <w:r w:rsidR="003E4377"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;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rze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wa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być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o</w:t>
      </w:r>
      <w:r w:rsidRPr="001A21E8">
        <w:rPr>
          <w:rFonts w:ascii="Tahoma" w:eastAsia="Tahoma" w:hAnsi="Tahoma" w:cs="Tahoma"/>
        </w:rPr>
        <w:t>lo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mu</w:t>
      </w:r>
      <w:r w:rsidRPr="001A21E8">
        <w:rPr>
          <w:rFonts w:ascii="Tahoma" w:eastAsia="Tahoma" w:hAnsi="Tahoma" w:cs="Tahoma"/>
          <w:spacing w:val="-16"/>
        </w:rPr>
        <w:t xml:space="preserve"> </w:t>
      </w:r>
      <w:r w:rsidRPr="001A21E8">
        <w:rPr>
          <w:rFonts w:ascii="Tahoma" w:eastAsia="Tahoma" w:hAnsi="Tahoma" w:cs="Tahoma"/>
        </w:rPr>
        <w:t>co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poczę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</w:t>
      </w:r>
      <w:r w:rsidRPr="001A21E8">
        <w:rPr>
          <w:rFonts w:ascii="Tahoma" w:eastAsia="Tahoma" w:hAnsi="Tahoma" w:cs="Tahoma"/>
          <w:spacing w:val="7"/>
        </w:rPr>
        <w:t>i</w:t>
      </w:r>
      <w:r w:rsidRPr="001A21E8">
        <w:rPr>
          <w:rFonts w:ascii="Tahoma" w:eastAsia="Tahoma" w:hAnsi="Tahoma" w:cs="Tahoma"/>
        </w:rPr>
        <w:t>.</w:t>
      </w:r>
    </w:p>
    <w:p w14:paraId="27B37955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4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rusze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ń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9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rpnia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9</w:t>
      </w:r>
      <w:r w:rsidRPr="001A21E8">
        <w:rPr>
          <w:rFonts w:ascii="Tahoma" w:eastAsia="Tahoma" w:hAnsi="Tahoma" w:cs="Tahoma"/>
          <w:spacing w:val="1"/>
        </w:rPr>
        <w:t>9</w:t>
      </w:r>
      <w:r w:rsidRPr="001A21E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26"/>
        </w:rPr>
        <w:t>r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2"/>
        </w:rPr>
        <w:t>oc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dz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10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 o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6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3E437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, 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 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iotom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nią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żn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li,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celu,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.</w:t>
      </w:r>
    </w:p>
    <w:p w14:paraId="2B42777D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rzy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ią</w:t>
      </w:r>
      <w:r w:rsidRPr="001A21E8">
        <w:rPr>
          <w:rFonts w:ascii="Tahoma" w:eastAsia="Tahoma" w:hAnsi="Tahoma" w:cs="Tahoma"/>
          <w:spacing w:val="3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żnio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4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 w szcz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gól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o:</w:t>
      </w:r>
    </w:p>
    <w:p w14:paraId="558A14D6" w14:textId="77777777" w:rsidR="009C5061" w:rsidRDefault="00280ADA" w:rsidP="000E6590">
      <w:pPr>
        <w:pStyle w:val="Akapitzlist"/>
        <w:numPr>
          <w:ilvl w:val="1"/>
          <w:numId w:val="26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</w:rPr>
        <w:t>pu, w godzi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3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 p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y B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, za 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3"/>
        </w:rPr>
        <w:t>a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 imi</w:t>
      </w:r>
      <w:r w:rsidRPr="009C5061">
        <w:rPr>
          <w:rFonts w:ascii="Tahoma" w:eastAsia="Tahoma" w:hAnsi="Tahoma" w:cs="Tahoma"/>
          <w:spacing w:val="1"/>
        </w:rPr>
        <w:t>en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 xml:space="preserve">go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3"/>
        </w:rPr>
        <w:t>ż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,</w:t>
      </w:r>
      <w:r w:rsidR="00C24D7D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szcz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, w</w:t>
      </w:r>
      <w:r w:rsidRPr="009C5061">
        <w:rPr>
          <w:rFonts w:ascii="Tahoma" w:eastAsia="Tahoma" w:hAnsi="Tahoma" w:cs="Tahoma"/>
          <w:spacing w:val="16"/>
        </w:rPr>
        <w:t xml:space="preserve"> 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tór</w:t>
      </w:r>
      <w:r w:rsidRPr="009C5061">
        <w:rPr>
          <w:rFonts w:ascii="Tahoma" w:eastAsia="Tahoma" w:hAnsi="Tahoma" w:cs="Tahoma"/>
          <w:spacing w:val="2"/>
        </w:rPr>
        <w:t>y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8"/>
        </w:rPr>
        <w:t xml:space="preserve"> 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</w:rPr>
        <w:t>zl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lizo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1"/>
        </w:rPr>
        <w:t xml:space="preserve"> </w:t>
      </w:r>
      <w:r w:rsidRPr="009C5061">
        <w:rPr>
          <w:rFonts w:ascii="Tahoma" w:eastAsia="Tahoma" w:hAnsi="Tahoma" w:cs="Tahoma"/>
        </w:rPr>
        <w:t>zbiór</w:t>
      </w:r>
      <w:r w:rsidRPr="009C5061">
        <w:rPr>
          <w:rFonts w:ascii="Tahoma" w:eastAsia="Tahoma" w:hAnsi="Tahoma" w:cs="Tahoma"/>
          <w:spacing w:val="12"/>
        </w:rPr>
        <w:t xml:space="preserve"> 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rzo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1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14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rz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</w:t>
      </w:r>
      <w:r w:rsidRPr="009C5061">
        <w:rPr>
          <w:rFonts w:ascii="Tahoma" w:eastAsia="Tahoma" w:hAnsi="Tahoma" w:cs="Tahoma"/>
          <w:spacing w:val="2"/>
        </w:rPr>
        <w:t xml:space="preserve"> 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 osobo</w:t>
      </w:r>
      <w:r w:rsidRPr="009C5061">
        <w:rPr>
          <w:rFonts w:ascii="Tahoma" w:eastAsia="Tahoma" w:hAnsi="Tahoma" w:cs="Tahoma"/>
          <w:spacing w:val="3"/>
        </w:rPr>
        <w:t>w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1"/>
        </w:rPr>
        <w:t>h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3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2"/>
        </w:rPr>
        <w:t>cz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, w</w:t>
      </w:r>
      <w:r w:rsidRPr="009C5061">
        <w:rPr>
          <w:rFonts w:ascii="Tahoma" w:eastAsia="Tahoma" w:hAnsi="Tahoma" w:cs="Tahoma"/>
          <w:spacing w:val="14"/>
        </w:rPr>
        <w:t xml:space="preserve"> 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tór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8"/>
        </w:rPr>
        <w:t xml:space="preserve"> </w:t>
      </w:r>
      <w:r w:rsidRPr="009C5061">
        <w:rPr>
          <w:rFonts w:ascii="Tahoma" w:eastAsia="Tahoma" w:hAnsi="Tahoma" w:cs="Tahoma"/>
        </w:rPr>
        <w:t>są</w:t>
      </w:r>
      <w:r w:rsidRPr="009C5061">
        <w:rPr>
          <w:rFonts w:ascii="Tahoma" w:eastAsia="Tahoma" w:hAnsi="Tahoma" w:cs="Tahoma"/>
          <w:spacing w:val="13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  <w:spacing w:val="3"/>
        </w:rPr>
        <w:t>t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rz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2"/>
        </w:rPr>
        <w:t xml:space="preserve"> 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rzo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4"/>
        </w:rPr>
        <w:t xml:space="preserve"> 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13"/>
        </w:rPr>
        <w:t xml:space="preserve"> </w:t>
      </w:r>
      <w:r w:rsidRPr="009C5061">
        <w:rPr>
          <w:rFonts w:ascii="Tahoma" w:eastAsia="Tahoma" w:hAnsi="Tahoma" w:cs="Tahoma"/>
        </w:rPr>
        <w:t>osobowe</w:t>
      </w:r>
      <w:r w:rsidRPr="009C5061">
        <w:rPr>
          <w:rFonts w:ascii="Tahoma" w:eastAsia="Tahoma" w:hAnsi="Tahoma" w:cs="Tahoma"/>
          <w:spacing w:val="6"/>
        </w:rPr>
        <w:t xml:space="preserve"> </w:t>
      </w:r>
      <w:r w:rsidRPr="009C5061">
        <w:rPr>
          <w:rFonts w:ascii="Tahoma" w:eastAsia="Tahoma" w:hAnsi="Tahoma" w:cs="Tahoma"/>
        </w:rPr>
        <w:t>poza zbior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7"/>
        </w:rPr>
        <w:t xml:space="preserve"> 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7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obo</w:t>
      </w:r>
      <w:r w:rsidRPr="009C5061">
        <w:rPr>
          <w:rFonts w:ascii="Tahoma" w:eastAsia="Tahoma" w:hAnsi="Tahoma" w:cs="Tahoma"/>
          <w:spacing w:val="3"/>
        </w:rPr>
        <w:t>w</w:t>
      </w:r>
      <w:r w:rsidRPr="009C5061">
        <w:rPr>
          <w:rFonts w:ascii="Tahoma" w:eastAsia="Tahoma" w:hAnsi="Tahoma" w:cs="Tahoma"/>
          <w:spacing w:val="-1"/>
        </w:rPr>
        <w:t>ych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5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4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pro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 xml:space="preserve">ia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zb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4"/>
        </w:rPr>
        <w:t xml:space="preserve"> 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ń</w:t>
      </w:r>
      <w:r w:rsidRPr="009C5061">
        <w:rPr>
          <w:rFonts w:ascii="Tahoma" w:eastAsia="Tahoma" w:hAnsi="Tahoma" w:cs="Tahoma"/>
          <w:spacing w:val="7"/>
        </w:rPr>
        <w:t xml:space="preserve"> </w:t>
      </w:r>
      <w:r w:rsidRPr="009C5061">
        <w:rPr>
          <w:rFonts w:ascii="Tahoma" w:eastAsia="Tahoma" w:hAnsi="Tahoma" w:cs="Tahoma"/>
          <w:spacing w:val="2"/>
        </w:rPr>
        <w:t>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2"/>
        </w:rPr>
        <w:t xml:space="preserve"> 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2"/>
        </w:rPr>
        <w:t>y</w:t>
      </w:r>
      <w:r w:rsidRPr="009C5061">
        <w:rPr>
          <w:rFonts w:ascii="Tahoma" w:eastAsia="Tahoma" w:hAnsi="Tahoma" w:cs="Tahoma"/>
          <w:spacing w:val="-1"/>
        </w:rPr>
        <w:t>nn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</w:rPr>
        <w:t>ś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 xml:space="preserve">i </w:t>
      </w:r>
      <w:r w:rsidRPr="009C5061">
        <w:rPr>
          <w:rFonts w:ascii="Tahoma" w:eastAsia="Tahoma" w:hAnsi="Tahoma" w:cs="Tahoma"/>
          <w:spacing w:val="-3"/>
        </w:rPr>
        <w:t>k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tro</w:t>
      </w:r>
      <w:r w:rsidRPr="009C5061">
        <w:rPr>
          <w:rFonts w:ascii="Tahoma" w:eastAsia="Tahoma" w:hAnsi="Tahoma" w:cs="Tahoma"/>
          <w:spacing w:val="2"/>
        </w:rPr>
        <w:t>l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 xml:space="preserve">h w 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 xml:space="preserve">lu </w:t>
      </w:r>
      <w:r w:rsidRPr="009C5061">
        <w:rPr>
          <w:rFonts w:ascii="Tahoma" w:eastAsia="Tahoma" w:hAnsi="Tahoma" w:cs="Tahoma"/>
          <w:spacing w:val="2"/>
        </w:rPr>
        <w:t>oc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</w:rPr>
        <w:t>y zgod</w:t>
      </w:r>
      <w:r w:rsidRPr="009C5061">
        <w:rPr>
          <w:rFonts w:ascii="Tahoma" w:eastAsia="Tahoma" w:hAnsi="Tahoma" w:cs="Tahoma"/>
          <w:spacing w:val="2"/>
        </w:rPr>
        <w:t>n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40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rz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 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h o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obo</w:t>
      </w:r>
      <w:r w:rsidRPr="009C5061">
        <w:rPr>
          <w:rFonts w:ascii="Tahoma" w:eastAsia="Tahoma" w:hAnsi="Tahoma" w:cs="Tahoma"/>
          <w:spacing w:val="3"/>
        </w:rPr>
        <w:t>w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 xml:space="preserve">h z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awą</w:t>
      </w:r>
      <w:r w:rsidRPr="009C5061">
        <w:rPr>
          <w:rFonts w:ascii="Tahoma" w:eastAsia="Tahoma" w:hAnsi="Tahoma" w:cs="Tahoma"/>
        </w:rPr>
        <w:t>, roz</w:t>
      </w:r>
      <w:r w:rsidRPr="009C5061">
        <w:rPr>
          <w:rFonts w:ascii="Tahoma" w:eastAsia="Tahoma" w:hAnsi="Tahoma" w:cs="Tahoma"/>
          <w:spacing w:val="1"/>
        </w:rPr>
        <w:t>p</w:t>
      </w:r>
      <w:r w:rsidRPr="009C5061">
        <w:rPr>
          <w:rFonts w:ascii="Tahoma" w:eastAsia="Tahoma" w:hAnsi="Tahoma" w:cs="Tahoma"/>
        </w:rPr>
        <w:t>orz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dz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-15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4"/>
        </w:rPr>
        <w:t xml:space="preserve"> </w:t>
      </w:r>
      <w:r w:rsidRPr="009C5061">
        <w:rPr>
          <w:rFonts w:ascii="Tahoma" w:eastAsia="Tahoma" w:hAnsi="Tahoma" w:cs="Tahoma"/>
        </w:rPr>
        <w:t>ni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</w:rPr>
        <w:t>szą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="00774874" w:rsidRPr="009C5061">
        <w:rPr>
          <w:rFonts w:ascii="Tahoma" w:eastAsia="Tahoma" w:hAnsi="Tahoma" w:cs="Tahoma"/>
          <w:spacing w:val="-1"/>
        </w:rPr>
        <w:t>D</w:t>
      </w:r>
      <w:r w:rsidR="003E4377" w:rsidRPr="009C5061">
        <w:rPr>
          <w:rFonts w:ascii="Tahoma" w:eastAsia="Tahoma" w:hAnsi="Tahoma" w:cs="Tahoma"/>
          <w:spacing w:val="-1"/>
        </w:rPr>
        <w:t>ecyzj</w:t>
      </w:r>
      <w:r w:rsidR="003E4377"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;</w:t>
      </w:r>
    </w:p>
    <w:p w14:paraId="787CE683" w14:textId="77777777" w:rsidR="009C5061" w:rsidRPr="009C5061" w:rsidRDefault="00280ADA" w:rsidP="000E6590">
      <w:pPr>
        <w:pStyle w:val="Akapitzlist"/>
        <w:numPr>
          <w:ilvl w:val="1"/>
          <w:numId w:val="26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ż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 z</w:t>
      </w:r>
      <w:r w:rsidRPr="009C5061">
        <w:rPr>
          <w:rFonts w:ascii="Tahoma" w:eastAsia="Tahoma" w:hAnsi="Tahoma" w:cs="Tahoma"/>
          <w:spacing w:val="1"/>
        </w:rPr>
        <w:t>ł</w:t>
      </w:r>
      <w:r w:rsidRPr="009C5061">
        <w:rPr>
          <w:rFonts w:ascii="Tahoma" w:eastAsia="Tahoma" w:hAnsi="Tahoma" w:cs="Tahoma"/>
        </w:rPr>
        <w:t>oż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 pis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 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7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-1"/>
        </w:rPr>
        <w:t>nyc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2"/>
        </w:rPr>
        <w:t xml:space="preserve"> </w:t>
      </w:r>
      <w:r w:rsidRPr="009C5061">
        <w:rPr>
          <w:rFonts w:ascii="Tahoma" w:eastAsia="Tahoma" w:hAnsi="Tahoma" w:cs="Tahoma"/>
          <w:spacing w:val="1"/>
        </w:rPr>
        <w:t>wy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ś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ń o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 xml:space="preserve">z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zy</w:t>
      </w:r>
      <w:r w:rsidRPr="009C5061">
        <w:rPr>
          <w:rFonts w:ascii="Tahoma" w:eastAsia="Tahoma" w:hAnsi="Tahoma" w:cs="Tahoma"/>
          <w:spacing w:val="-2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 xml:space="preserve">ć </w:t>
      </w:r>
      <w:r w:rsidR="006D3477"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</w:rPr>
        <w:t xml:space="preserve"> 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pro</w:t>
      </w:r>
      <w:r w:rsidRPr="009C5061">
        <w:rPr>
          <w:rFonts w:ascii="Tahoma" w:eastAsia="Tahoma" w:hAnsi="Tahoma" w:cs="Tahoma"/>
          <w:spacing w:val="-1"/>
        </w:rPr>
        <w:t>wa</w:t>
      </w:r>
      <w:r w:rsidRPr="009C5061">
        <w:rPr>
          <w:rFonts w:ascii="Tahoma" w:eastAsia="Tahoma" w:hAnsi="Tahoma" w:cs="Tahoma"/>
        </w:rPr>
        <w:t>dz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58"/>
        </w:rPr>
        <w:t xml:space="preserve"> </w:t>
      </w:r>
      <w:r w:rsidRPr="009C5061">
        <w:rPr>
          <w:rFonts w:ascii="Tahoma" w:eastAsia="Tahoma" w:hAnsi="Tahoma" w:cs="Tahoma"/>
        </w:rPr>
        <w:t>roz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y</w:t>
      </w:r>
      <w:r w:rsidR="006D3477" w:rsidRPr="009C5061">
        <w:rPr>
          <w:rFonts w:ascii="Tahoma" w:eastAsia="Tahoma" w:hAnsi="Tahoma" w:cs="Tahoma"/>
        </w:rPr>
        <w:br/>
      </w:r>
      <w:r w:rsidRPr="009C5061">
        <w:rPr>
          <w:rFonts w:ascii="Tahoma" w:eastAsia="Tahoma" w:hAnsi="Tahoma" w:cs="Tahoma"/>
          <w:position w:val="-1"/>
        </w:rPr>
        <w:t>z</w:t>
      </w:r>
      <w:r w:rsidRPr="009C5061">
        <w:rPr>
          <w:rFonts w:ascii="Tahoma" w:eastAsia="Tahoma" w:hAnsi="Tahoma" w:cs="Tahoma"/>
          <w:spacing w:val="-1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p</w:t>
      </w:r>
      <w:r w:rsidRPr="009C5061">
        <w:rPr>
          <w:rFonts w:ascii="Tahoma" w:eastAsia="Tahoma" w:hAnsi="Tahoma" w:cs="Tahoma"/>
          <w:spacing w:val="-2"/>
          <w:position w:val="-1"/>
        </w:rPr>
        <w:t>r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1"/>
          <w:position w:val="-1"/>
        </w:rPr>
        <w:t>c</w:t>
      </w:r>
      <w:r w:rsidRPr="009C5061">
        <w:rPr>
          <w:rFonts w:ascii="Tahoma" w:eastAsia="Tahoma" w:hAnsi="Tahoma" w:cs="Tahoma"/>
          <w:position w:val="-1"/>
        </w:rPr>
        <w:t>o</w:t>
      </w:r>
      <w:r w:rsidRPr="009C5061">
        <w:rPr>
          <w:rFonts w:ascii="Tahoma" w:eastAsia="Tahoma" w:hAnsi="Tahoma" w:cs="Tahoma"/>
          <w:spacing w:val="1"/>
          <w:position w:val="-1"/>
        </w:rPr>
        <w:t>w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i</w:t>
      </w:r>
      <w:r w:rsidRPr="009C5061">
        <w:rPr>
          <w:rFonts w:ascii="Tahoma" w:eastAsia="Tahoma" w:hAnsi="Tahoma" w:cs="Tahoma"/>
          <w:spacing w:val="-1"/>
          <w:position w:val="-1"/>
        </w:rPr>
        <w:t>k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position w:val="-1"/>
        </w:rPr>
        <w:t>mi</w:t>
      </w:r>
      <w:r w:rsidRPr="009C5061">
        <w:rPr>
          <w:rFonts w:ascii="Tahoma" w:eastAsia="Tahoma" w:hAnsi="Tahoma" w:cs="Tahoma"/>
          <w:spacing w:val="-12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w</w:t>
      </w:r>
      <w:r w:rsidRPr="009C5061">
        <w:rPr>
          <w:rFonts w:ascii="Tahoma" w:eastAsia="Tahoma" w:hAnsi="Tahoma" w:cs="Tahoma"/>
          <w:spacing w:val="1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z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1"/>
          <w:position w:val="-1"/>
        </w:rPr>
        <w:t>k</w:t>
      </w:r>
      <w:r w:rsidRPr="009C5061">
        <w:rPr>
          <w:rFonts w:ascii="Tahoma" w:eastAsia="Tahoma" w:hAnsi="Tahoma" w:cs="Tahoma"/>
          <w:position w:val="-1"/>
        </w:rPr>
        <w:t>r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position w:val="-1"/>
        </w:rPr>
        <w:t>sie</w:t>
      </w:r>
      <w:r w:rsidRPr="009C5061">
        <w:rPr>
          <w:rFonts w:ascii="Tahoma" w:eastAsia="Tahoma" w:hAnsi="Tahoma" w:cs="Tahoma"/>
          <w:spacing w:val="-4"/>
          <w:position w:val="-1"/>
        </w:rPr>
        <w:t xml:space="preserve"> 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i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position w:val="-1"/>
        </w:rPr>
        <w:t>zb</w:t>
      </w:r>
      <w:r w:rsidRPr="009C5061">
        <w:rPr>
          <w:rFonts w:ascii="Tahoma" w:eastAsia="Tahoma" w:hAnsi="Tahoma" w:cs="Tahoma"/>
          <w:spacing w:val="1"/>
          <w:position w:val="-1"/>
        </w:rPr>
        <w:t>ę</w:t>
      </w:r>
      <w:r w:rsidRPr="009C5061">
        <w:rPr>
          <w:rFonts w:ascii="Tahoma" w:eastAsia="Tahoma" w:hAnsi="Tahoma" w:cs="Tahoma"/>
          <w:position w:val="-1"/>
        </w:rPr>
        <w:t>dn</w:t>
      </w:r>
      <w:r w:rsidRPr="009C5061">
        <w:rPr>
          <w:rFonts w:ascii="Tahoma" w:eastAsia="Tahoma" w:hAnsi="Tahoma" w:cs="Tahoma"/>
          <w:spacing w:val="-1"/>
          <w:position w:val="-1"/>
        </w:rPr>
        <w:t>y</w:t>
      </w:r>
      <w:r w:rsidRPr="009C5061">
        <w:rPr>
          <w:rFonts w:ascii="Tahoma" w:eastAsia="Tahoma" w:hAnsi="Tahoma" w:cs="Tahoma"/>
          <w:position w:val="-1"/>
        </w:rPr>
        <w:t>m</w:t>
      </w:r>
      <w:r w:rsidRPr="009C5061">
        <w:rPr>
          <w:rFonts w:ascii="Tahoma" w:eastAsia="Tahoma" w:hAnsi="Tahoma" w:cs="Tahoma"/>
          <w:spacing w:val="-11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 xml:space="preserve">do </w:t>
      </w:r>
      <w:r w:rsidRPr="009C5061">
        <w:rPr>
          <w:rFonts w:ascii="Tahoma" w:eastAsia="Tahoma" w:hAnsi="Tahoma" w:cs="Tahoma"/>
          <w:spacing w:val="-1"/>
          <w:position w:val="-1"/>
        </w:rPr>
        <w:t>u</w:t>
      </w:r>
      <w:r w:rsidRPr="009C5061">
        <w:rPr>
          <w:rFonts w:ascii="Tahoma" w:eastAsia="Tahoma" w:hAnsi="Tahoma" w:cs="Tahoma"/>
          <w:position w:val="-1"/>
        </w:rPr>
        <w:t>st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position w:val="-1"/>
        </w:rPr>
        <w:t>l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ia</w:t>
      </w:r>
      <w:r w:rsidRPr="009C5061">
        <w:rPr>
          <w:rFonts w:ascii="Tahoma" w:eastAsia="Tahoma" w:hAnsi="Tahoma" w:cs="Tahoma"/>
          <w:spacing w:val="-7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s</w:t>
      </w:r>
      <w:r w:rsidRPr="009C5061">
        <w:rPr>
          <w:rFonts w:ascii="Tahoma" w:eastAsia="Tahoma" w:hAnsi="Tahoma" w:cs="Tahoma"/>
          <w:spacing w:val="3"/>
          <w:position w:val="-1"/>
        </w:rPr>
        <w:t>t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u</w:t>
      </w:r>
      <w:r w:rsidRPr="009C5061">
        <w:rPr>
          <w:rFonts w:ascii="Tahoma" w:eastAsia="Tahoma" w:hAnsi="Tahoma" w:cs="Tahoma"/>
          <w:spacing w:val="-6"/>
          <w:position w:val="-1"/>
        </w:rPr>
        <w:t xml:space="preserve"> </w:t>
      </w:r>
      <w:r w:rsidRPr="009C5061">
        <w:rPr>
          <w:rFonts w:ascii="Tahoma" w:eastAsia="Tahoma" w:hAnsi="Tahoma" w:cs="Tahoma"/>
          <w:spacing w:val="-3"/>
          <w:position w:val="-1"/>
        </w:rPr>
        <w:t>f</w:t>
      </w:r>
      <w:r w:rsidRPr="009C5061">
        <w:rPr>
          <w:rFonts w:ascii="Tahoma" w:eastAsia="Tahoma" w:hAnsi="Tahoma" w:cs="Tahoma"/>
          <w:spacing w:val="1"/>
          <w:position w:val="-1"/>
        </w:rPr>
        <w:t>ak</w:t>
      </w:r>
      <w:r w:rsidRPr="009C5061">
        <w:rPr>
          <w:rFonts w:ascii="Tahoma" w:eastAsia="Tahoma" w:hAnsi="Tahoma" w:cs="Tahoma"/>
          <w:spacing w:val="-2"/>
          <w:position w:val="-1"/>
        </w:rPr>
        <w:t>t</w:t>
      </w:r>
      <w:r w:rsidRPr="009C5061">
        <w:rPr>
          <w:rFonts w:ascii="Tahoma" w:eastAsia="Tahoma" w:hAnsi="Tahoma" w:cs="Tahoma"/>
          <w:spacing w:val="-1"/>
          <w:position w:val="-1"/>
        </w:rPr>
        <w:t>yc</w:t>
      </w:r>
      <w:r w:rsidRPr="009C5061">
        <w:rPr>
          <w:rFonts w:ascii="Tahoma" w:eastAsia="Tahoma" w:hAnsi="Tahoma" w:cs="Tahoma"/>
          <w:position w:val="-1"/>
        </w:rPr>
        <w:t>zne</w:t>
      </w:r>
      <w:r w:rsidRPr="009C5061">
        <w:rPr>
          <w:rFonts w:ascii="Tahoma" w:eastAsia="Tahoma" w:hAnsi="Tahoma" w:cs="Tahoma"/>
          <w:spacing w:val="3"/>
          <w:position w:val="-1"/>
        </w:rPr>
        <w:t>g</w:t>
      </w:r>
      <w:r w:rsidRPr="009C5061">
        <w:rPr>
          <w:rFonts w:ascii="Tahoma" w:eastAsia="Tahoma" w:hAnsi="Tahoma" w:cs="Tahoma"/>
          <w:position w:val="-1"/>
        </w:rPr>
        <w:t>o;</w:t>
      </w:r>
    </w:p>
    <w:p w14:paraId="34C24AD2" w14:textId="77777777" w:rsidR="009C5061" w:rsidRPr="009C5061" w:rsidRDefault="00280ADA" w:rsidP="000E6590">
      <w:pPr>
        <w:pStyle w:val="Akapitzlist"/>
        <w:numPr>
          <w:ilvl w:val="1"/>
          <w:numId w:val="26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gl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 xml:space="preserve">du do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 d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ku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tów i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 xml:space="preserve">h </w:t>
      </w:r>
      <w:r w:rsidRPr="009C5061">
        <w:rPr>
          <w:rFonts w:ascii="Tahoma" w:eastAsia="Tahoma" w:hAnsi="Tahoma" w:cs="Tahoma"/>
          <w:spacing w:val="2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h m</w:t>
      </w:r>
      <w:r w:rsidRPr="009C5061">
        <w:rPr>
          <w:rFonts w:ascii="Tahoma" w:eastAsia="Tahoma" w:hAnsi="Tahoma" w:cs="Tahoma"/>
          <w:spacing w:val="3"/>
        </w:rPr>
        <w:t>a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 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zpoś</w:t>
      </w:r>
      <w:r w:rsidRPr="009C5061">
        <w:rPr>
          <w:rFonts w:ascii="Tahoma" w:eastAsia="Tahoma" w:hAnsi="Tahoma" w:cs="Tahoma"/>
          <w:spacing w:val="2"/>
        </w:rPr>
        <w:t>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dni z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k</w:t>
      </w:r>
      <w:r w:rsidR="006D3477" w:rsidRPr="009C5061">
        <w:rPr>
          <w:rFonts w:ascii="Tahoma" w:eastAsia="Tahoma" w:hAnsi="Tahoma" w:cs="Tahoma"/>
        </w:rPr>
        <w:br/>
      </w:r>
      <w:r w:rsidRPr="009C5061">
        <w:rPr>
          <w:rFonts w:ascii="Tahoma" w:eastAsia="Tahoma" w:hAnsi="Tahoma" w:cs="Tahoma"/>
          <w:position w:val="-1"/>
        </w:rPr>
        <w:t>z</w:t>
      </w:r>
      <w:r w:rsidRPr="009C5061">
        <w:rPr>
          <w:rFonts w:ascii="Tahoma" w:eastAsia="Tahoma" w:hAnsi="Tahoma" w:cs="Tahoma"/>
          <w:spacing w:val="-1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pr</w:t>
      </w:r>
      <w:r w:rsidRPr="009C5061">
        <w:rPr>
          <w:rFonts w:ascii="Tahoma" w:eastAsia="Tahoma" w:hAnsi="Tahoma" w:cs="Tahoma"/>
          <w:spacing w:val="1"/>
          <w:position w:val="-1"/>
        </w:rPr>
        <w:t>ze</w:t>
      </w:r>
      <w:r w:rsidRPr="009C5061">
        <w:rPr>
          <w:rFonts w:ascii="Tahoma" w:eastAsia="Tahoma" w:hAnsi="Tahoma" w:cs="Tahoma"/>
          <w:position w:val="-1"/>
        </w:rPr>
        <w:t>d</w:t>
      </w:r>
      <w:r w:rsidRPr="009C5061">
        <w:rPr>
          <w:rFonts w:ascii="Tahoma" w:eastAsia="Tahoma" w:hAnsi="Tahoma" w:cs="Tahoma"/>
          <w:spacing w:val="1"/>
          <w:position w:val="-1"/>
        </w:rPr>
        <w:t>m</w:t>
      </w:r>
      <w:r w:rsidRPr="009C5061">
        <w:rPr>
          <w:rFonts w:ascii="Tahoma" w:eastAsia="Tahoma" w:hAnsi="Tahoma" w:cs="Tahoma"/>
          <w:position w:val="-1"/>
        </w:rPr>
        <w:t>iot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position w:val="-1"/>
        </w:rPr>
        <w:t>m</w:t>
      </w:r>
      <w:r w:rsidRPr="009C5061">
        <w:rPr>
          <w:rFonts w:ascii="Tahoma" w:eastAsia="Tahoma" w:hAnsi="Tahoma" w:cs="Tahoma"/>
          <w:spacing w:val="-11"/>
          <w:position w:val="-1"/>
        </w:rPr>
        <w:t xml:space="preserve"> </w:t>
      </w:r>
      <w:r w:rsidRPr="009C5061">
        <w:rPr>
          <w:rFonts w:ascii="Tahoma" w:eastAsia="Tahoma" w:hAnsi="Tahoma" w:cs="Tahoma"/>
          <w:spacing w:val="-3"/>
          <w:position w:val="-1"/>
        </w:rPr>
        <w:t>k</w:t>
      </w:r>
      <w:r w:rsidRPr="009C5061">
        <w:rPr>
          <w:rFonts w:ascii="Tahoma" w:eastAsia="Tahoma" w:hAnsi="Tahoma" w:cs="Tahoma"/>
          <w:position w:val="-1"/>
        </w:rPr>
        <w:t>o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troli</w:t>
      </w:r>
      <w:r w:rsidRPr="009C5061">
        <w:rPr>
          <w:rFonts w:ascii="Tahoma" w:eastAsia="Tahoma" w:hAnsi="Tahoma" w:cs="Tahoma"/>
          <w:spacing w:val="-2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o</w:t>
      </w:r>
      <w:r w:rsidRPr="009C5061">
        <w:rPr>
          <w:rFonts w:ascii="Tahoma" w:eastAsia="Tahoma" w:hAnsi="Tahoma" w:cs="Tahoma"/>
          <w:spacing w:val="-2"/>
          <w:position w:val="-1"/>
        </w:rPr>
        <w:t>r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position w:val="-1"/>
        </w:rPr>
        <w:t>z</w:t>
      </w:r>
      <w:r w:rsidRPr="009C5061">
        <w:rPr>
          <w:rFonts w:ascii="Tahoma" w:eastAsia="Tahoma" w:hAnsi="Tahoma" w:cs="Tahoma"/>
          <w:spacing w:val="-4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sporz</w:t>
      </w:r>
      <w:r w:rsidRPr="009C5061">
        <w:rPr>
          <w:rFonts w:ascii="Tahoma" w:eastAsia="Tahoma" w:hAnsi="Tahoma" w:cs="Tahoma"/>
          <w:spacing w:val="1"/>
          <w:position w:val="-1"/>
        </w:rPr>
        <w:t>ą</w:t>
      </w:r>
      <w:r w:rsidRPr="009C5061">
        <w:rPr>
          <w:rFonts w:ascii="Tahoma" w:eastAsia="Tahoma" w:hAnsi="Tahoma" w:cs="Tahoma"/>
          <w:position w:val="-1"/>
        </w:rPr>
        <w:t>dz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ia</w:t>
      </w:r>
      <w:r w:rsidRPr="009C5061">
        <w:rPr>
          <w:rFonts w:ascii="Tahoma" w:eastAsia="Tahoma" w:hAnsi="Tahoma" w:cs="Tahoma"/>
          <w:spacing w:val="-10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i</w:t>
      </w:r>
      <w:r w:rsidRPr="009C5061">
        <w:rPr>
          <w:rFonts w:ascii="Tahoma" w:eastAsia="Tahoma" w:hAnsi="Tahoma" w:cs="Tahoma"/>
          <w:spacing w:val="-1"/>
          <w:position w:val="-1"/>
        </w:rPr>
        <w:t>c</w:t>
      </w:r>
      <w:r w:rsidRPr="009C5061">
        <w:rPr>
          <w:rFonts w:ascii="Tahoma" w:eastAsia="Tahoma" w:hAnsi="Tahoma" w:cs="Tahoma"/>
          <w:position w:val="-1"/>
        </w:rPr>
        <w:t>h</w:t>
      </w:r>
      <w:r w:rsidRPr="009C5061">
        <w:rPr>
          <w:rFonts w:ascii="Tahoma" w:eastAsia="Tahoma" w:hAnsi="Tahoma" w:cs="Tahoma"/>
          <w:spacing w:val="-1"/>
          <w:position w:val="-1"/>
        </w:rPr>
        <w:t xml:space="preserve"> k</w:t>
      </w:r>
      <w:r w:rsidRPr="009C5061">
        <w:rPr>
          <w:rFonts w:ascii="Tahoma" w:eastAsia="Tahoma" w:hAnsi="Tahoma" w:cs="Tahoma"/>
          <w:position w:val="-1"/>
        </w:rPr>
        <w:t>opii;</w:t>
      </w:r>
    </w:p>
    <w:p w14:paraId="4D3C4270" w14:textId="1CBD2A64" w:rsidR="00942F4E" w:rsidRPr="009C5061" w:rsidRDefault="00280ADA" w:rsidP="000E6590">
      <w:pPr>
        <w:pStyle w:val="Akapitzlist"/>
        <w:numPr>
          <w:ilvl w:val="1"/>
          <w:numId w:val="26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pro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 ogl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</w:rPr>
        <w:t xml:space="preserve">dzin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rz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dz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ń</w:t>
      </w:r>
      <w:r w:rsidRPr="009C5061">
        <w:rPr>
          <w:rFonts w:ascii="Tahoma" w:eastAsia="Tahoma" w:hAnsi="Tahoma" w:cs="Tahoma"/>
        </w:rPr>
        <w:t xml:space="preserve">, </w:t>
      </w:r>
      <w:r w:rsidRPr="009C5061">
        <w:rPr>
          <w:rFonts w:ascii="Tahoma" w:eastAsia="Tahoma" w:hAnsi="Tahoma" w:cs="Tahoma"/>
          <w:spacing w:val="1"/>
        </w:rPr>
        <w:t>n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ów</w:t>
      </w:r>
      <w:r w:rsidRPr="009C5061">
        <w:rPr>
          <w:rFonts w:ascii="Tahoma" w:eastAsia="Tahoma" w:hAnsi="Tahoma" w:cs="Tahoma"/>
          <w:spacing w:val="39"/>
        </w:rPr>
        <w:t xml:space="preserve"> </w:t>
      </w:r>
      <w:r w:rsidRPr="009C5061">
        <w:rPr>
          <w:rFonts w:ascii="Tahoma" w:eastAsia="Tahoma" w:hAnsi="Tahoma" w:cs="Tahoma"/>
        </w:rPr>
        <w:t>or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z s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mu</w:t>
      </w:r>
      <w:r w:rsidRPr="009C5061">
        <w:rPr>
          <w:rFonts w:ascii="Tahoma" w:eastAsia="Tahoma" w:hAnsi="Tahoma" w:cs="Tahoma"/>
          <w:spacing w:val="37"/>
        </w:rPr>
        <w:t xml:space="preserve"> 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nf</w:t>
      </w:r>
      <w:r w:rsidRPr="009C5061">
        <w:rPr>
          <w:rFonts w:ascii="Tahoma" w:eastAsia="Tahoma" w:hAnsi="Tahoma" w:cs="Tahoma"/>
        </w:rPr>
        <w:t>or</w:t>
      </w:r>
      <w:r w:rsidRPr="009C5061">
        <w:rPr>
          <w:rFonts w:ascii="Tahoma" w:eastAsia="Tahoma" w:hAnsi="Tahoma" w:cs="Tahoma"/>
          <w:spacing w:val="1"/>
        </w:rPr>
        <w:t>ma</w:t>
      </w:r>
      <w:r w:rsidRPr="009C5061">
        <w:rPr>
          <w:rFonts w:ascii="Tahoma" w:eastAsia="Tahoma" w:hAnsi="Tahoma" w:cs="Tahoma"/>
          <w:spacing w:val="-2"/>
        </w:rPr>
        <w:t>t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2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go służ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go</w:t>
      </w:r>
      <w:r w:rsidR="00E03F00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do</w:t>
      </w:r>
      <w:r w:rsidRPr="009C5061">
        <w:rPr>
          <w:rFonts w:ascii="Tahoma" w:eastAsia="Tahoma" w:hAnsi="Tahoma" w:cs="Tahoma"/>
          <w:spacing w:val="-2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prz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position w:val="-1"/>
        </w:rPr>
        <w:t>t</w:t>
      </w:r>
      <w:r w:rsidRPr="009C5061">
        <w:rPr>
          <w:rFonts w:ascii="Tahoma" w:eastAsia="Tahoma" w:hAnsi="Tahoma" w:cs="Tahoma"/>
          <w:spacing w:val="-1"/>
          <w:position w:val="-1"/>
        </w:rPr>
        <w:t>w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position w:val="-1"/>
        </w:rPr>
        <w:t>rz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ia</w:t>
      </w:r>
      <w:r w:rsidRPr="009C5061">
        <w:rPr>
          <w:rFonts w:ascii="Tahoma" w:eastAsia="Tahoma" w:hAnsi="Tahoma" w:cs="Tahoma"/>
          <w:spacing w:val="-11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d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3"/>
          <w:position w:val="-1"/>
        </w:rPr>
        <w:t>n</w:t>
      </w:r>
      <w:r w:rsidRPr="009C5061">
        <w:rPr>
          <w:rFonts w:ascii="Tahoma" w:eastAsia="Tahoma" w:hAnsi="Tahoma" w:cs="Tahoma"/>
          <w:spacing w:val="-1"/>
          <w:position w:val="-1"/>
        </w:rPr>
        <w:t>yc</w:t>
      </w:r>
      <w:r w:rsidRPr="009C5061">
        <w:rPr>
          <w:rFonts w:ascii="Tahoma" w:eastAsia="Tahoma" w:hAnsi="Tahoma" w:cs="Tahoma"/>
          <w:position w:val="-1"/>
        </w:rPr>
        <w:t>h</w:t>
      </w:r>
      <w:r w:rsidRPr="009C5061">
        <w:rPr>
          <w:rFonts w:ascii="Tahoma" w:eastAsia="Tahoma" w:hAnsi="Tahoma" w:cs="Tahoma"/>
          <w:spacing w:val="-5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osobo</w:t>
      </w:r>
      <w:r w:rsidRPr="009C5061">
        <w:rPr>
          <w:rFonts w:ascii="Tahoma" w:eastAsia="Tahoma" w:hAnsi="Tahoma" w:cs="Tahoma"/>
          <w:spacing w:val="3"/>
          <w:position w:val="-1"/>
        </w:rPr>
        <w:t>w</w:t>
      </w:r>
      <w:r w:rsidRPr="009C5061">
        <w:rPr>
          <w:rFonts w:ascii="Tahoma" w:eastAsia="Tahoma" w:hAnsi="Tahoma" w:cs="Tahoma"/>
          <w:spacing w:val="-3"/>
          <w:position w:val="-1"/>
        </w:rPr>
        <w:t>y</w:t>
      </w:r>
      <w:r w:rsidRPr="009C5061">
        <w:rPr>
          <w:rFonts w:ascii="Tahoma" w:eastAsia="Tahoma" w:hAnsi="Tahoma" w:cs="Tahoma"/>
          <w:spacing w:val="2"/>
          <w:position w:val="-1"/>
        </w:rPr>
        <w:t>c</w:t>
      </w:r>
      <w:r w:rsidRPr="009C5061">
        <w:rPr>
          <w:rFonts w:ascii="Tahoma" w:eastAsia="Tahoma" w:hAnsi="Tahoma" w:cs="Tahoma"/>
          <w:spacing w:val="-1"/>
          <w:position w:val="-1"/>
        </w:rPr>
        <w:t>h</w:t>
      </w:r>
      <w:r w:rsidRPr="009C5061">
        <w:rPr>
          <w:rFonts w:ascii="Tahoma" w:eastAsia="Tahoma" w:hAnsi="Tahoma" w:cs="Tahoma"/>
          <w:position w:val="-1"/>
        </w:rPr>
        <w:t>.</w:t>
      </w:r>
    </w:p>
    <w:p w14:paraId="1BCD9D6E" w14:textId="77777777" w:rsidR="00942F4E" w:rsidRPr="001A21E8" w:rsidRDefault="00280ADA" w:rsidP="000E6590">
      <w:pPr>
        <w:pStyle w:val="Akapitzlist"/>
        <w:numPr>
          <w:ilvl w:val="0"/>
          <w:numId w:val="26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i </w:t>
      </w:r>
      <w:r w:rsidRPr="006875E5">
        <w:rPr>
          <w:rFonts w:ascii="Tahoma" w:eastAsia="Tahoma" w:hAnsi="Tahoma" w:cs="Tahoma"/>
        </w:rPr>
        <w:t>zabezpieczenia</w:t>
      </w:r>
      <w:r w:rsidR="006D3477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osobo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osobu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238FBA9B" w14:textId="0F87A4CA" w:rsidR="009C5061" w:rsidRDefault="009C5061">
      <w:pPr>
        <w:rPr>
          <w:rFonts w:ascii="Tahoma" w:eastAsia="Tahoma" w:hAnsi="Tahoma" w:cs="Tahoma"/>
          <w:b/>
        </w:rPr>
      </w:pPr>
    </w:p>
    <w:p w14:paraId="0C0E0705" w14:textId="77777777" w:rsidR="009C5061" w:rsidRDefault="009C5061">
      <w:pPr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br w:type="page"/>
      </w:r>
    </w:p>
    <w:p w14:paraId="0DDA1490" w14:textId="61C98C08" w:rsidR="00942F4E" w:rsidRPr="001A21E8" w:rsidRDefault="00280ADA" w:rsidP="006070F7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-1"/>
        </w:rPr>
        <w:t>b</w:t>
      </w:r>
      <w:r w:rsidRPr="001A21E8">
        <w:rPr>
          <w:rFonts w:ascii="Tahoma" w:eastAsia="Tahoma" w:hAnsi="Tahoma" w:cs="Tahoma"/>
          <w:b/>
        </w:rPr>
        <w:t>o</w:t>
      </w:r>
      <w:r w:rsidRPr="001A21E8">
        <w:rPr>
          <w:rFonts w:ascii="Tahoma" w:eastAsia="Tahoma" w:hAnsi="Tahoma" w:cs="Tahoma"/>
          <w:b/>
          <w:spacing w:val="2"/>
        </w:rPr>
        <w:t>w</w:t>
      </w:r>
      <w:r w:rsidRPr="001A21E8">
        <w:rPr>
          <w:rFonts w:ascii="Tahoma" w:eastAsia="Tahoma" w:hAnsi="Tahoma" w:cs="Tahoma"/>
          <w:b/>
        </w:rPr>
        <w:t>ią</w:t>
      </w: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ki</w:t>
      </w:r>
      <w:r w:rsidRPr="001A21E8">
        <w:rPr>
          <w:rFonts w:ascii="Tahoma" w:eastAsia="Tahoma" w:hAnsi="Tahoma" w:cs="Tahoma"/>
          <w:b/>
          <w:spacing w:val="-11"/>
        </w:rPr>
        <w:t xml:space="preserve"> </w:t>
      </w:r>
      <w:r w:rsidRPr="000B4DBB">
        <w:rPr>
          <w:rFonts w:ascii="Tahoma" w:eastAsia="Tahoma" w:hAnsi="Tahoma" w:cs="Tahoma"/>
          <w:b/>
        </w:rPr>
        <w:t>informacyjne</w:t>
      </w:r>
    </w:p>
    <w:p w14:paraId="025384AD" w14:textId="3EE17096" w:rsidR="00942F4E" w:rsidRPr="007026A9" w:rsidRDefault="00280ADA" w:rsidP="006070F7">
      <w:pPr>
        <w:tabs>
          <w:tab w:val="left" w:pos="4820"/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</w:t>
      </w:r>
      <w:r w:rsidR="00A25626">
        <w:rPr>
          <w:rFonts w:ascii="Tahoma" w:eastAsia="Tahoma" w:hAnsi="Tahoma" w:cs="Tahoma"/>
        </w:rPr>
        <w:t>29</w:t>
      </w:r>
      <w:r w:rsidRPr="007026A9">
        <w:rPr>
          <w:rFonts w:ascii="Tahoma" w:eastAsia="Tahoma" w:hAnsi="Tahoma" w:cs="Tahoma"/>
        </w:rPr>
        <w:t>.</w:t>
      </w:r>
    </w:p>
    <w:p w14:paraId="59158257" w14:textId="7A8A0D1A" w:rsidR="002C046D" w:rsidRPr="001A21E8" w:rsidRDefault="002C046D" w:rsidP="000E6590">
      <w:pPr>
        <w:pStyle w:val="Akapitzlist"/>
        <w:numPr>
          <w:ilvl w:val="0"/>
          <w:numId w:val="27"/>
        </w:numPr>
        <w:tabs>
          <w:tab w:val="clear" w:pos="360"/>
          <w:tab w:val="num" w:pos="426"/>
          <w:tab w:val="left" w:pos="9072"/>
        </w:tabs>
        <w:spacing w:before="240"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hAnsi="Tahoma" w:cs="Tahoma"/>
        </w:rPr>
        <w:t xml:space="preserve">Beneficjent jest zobowiązany do wypełniania obowiązków informacyjnych i promocyjnych zgodnie </w:t>
      </w:r>
      <w:r w:rsidR="00E85B65" w:rsidRPr="001A21E8">
        <w:rPr>
          <w:rFonts w:ascii="Tahoma" w:hAnsi="Tahoma" w:cs="Tahoma"/>
        </w:rPr>
        <w:br/>
      </w:r>
      <w:r w:rsidRPr="001A21E8">
        <w:rPr>
          <w:rFonts w:ascii="Tahoma" w:hAnsi="Tahoma" w:cs="Tahoma"/>
        </w:rPr>
        <w:t xml:space="preserve">z zapisami Rozporządzenia Parlamentu Europejskiego i Rady (UE) nr 1303/2013 z dnia 17 grudnia 2013r., </w:t>
      </w:r>
      <w:r w:rsidR="006304CE">
        <w:rPr>
          <w:rFonts w:ascii="Tahoma" w:hAnsi="Tahoma" w:cs="Tahoma"/>
        </w:rPr>
        <w:t xml:space="preserve">(Dz. U. UE L 2013 Nr 347 poz. 320) </w:t>
      </w:r>
      <w:r w:rsidRPr="001A21E8">
        <w:rPr>
          <w:rFonts w:ascii="Tahoma" w:hAnsi="Tahoma" w:cs="Tahoma"/>
        </w:rPr>
        <w:t>Rozporządzenia Wykonawczego Komisji (UE) nr 821/2014 z dnia 28 lipca 2014r</w:t>
      </w:r>
      <w:r w:rsidR="003B0998">
        <w:rPr>
          <w:rFonts w:ascii="Tahoma" w:hAnsi="Tahoma" w:cs="Tahoma"/>
        </w:rPr>
        <w:t xml:space="preserve">. (Dz. U. </w:t>
      </w:r>
      <w:r w:rsidR="00630E06">
        <w:rPr>
          <w:rFonts w:ascii="Tahoma" w:hAnsi="Tahoma" w:cs="Tahoma"/>
        </w:rPr>
        <w:t>U</w:t>
      </w:r>
      <w:r w:rsidR="003B0998">
        <w:rPr>
          <w:rFonts w:ascii="Tahoma" w:hAnsi="Tahoma" w:cs="Tahoma"/>
        </w:rPr>
        <w:t>E</w:t>
      </w:r>
      <w:r w:rsidR="00630E06">
        <w:rPr>
          <w:rFonts w:ascii="Tahoma" w:hAnsi="Tahoma" w:cs="Tahoma"/>
        </w:rPr>
        <w:t xml:space="preserve"> </w:t>
      </w:r>
      <w:r w:rsidR="003B0998">
        <w:rPr>
          <w:rFonts w:ascii="Tahoma" w:hAnsi="Tahoma" w:cs="Tahoma"/>
        </w:rPr>
        <w:t>L 2014 Nr 223 poz. 7</w:t>
      </w:r>
      <w:r w:rsidRPr="001A21E8">
        <w:rPr>
          <w:rFonts w:ascii="Tahoma" w:hAnsi="Tahoma" w:cs="Tahoma"/>
        </w:rPr>
        <w:t xml:space="preserve"> Rozporządzenia Delegowanego Komisji (UE) nr 480/2014</w:t>
      </w:r>
      <w:r w:rsidR="00630E06">
        <w:rPr>
          <w:rFonts w:ascii="Tahoma" w:hAnsi="Tahoma" w:cs="Tahoma"/>
        </w:rPr>
        <w:t xml:space="preserve"> z 3 marca 2014 r.</w:t>
      </w:r>
      <w:r w:rsidR="003B0998">
        <w:rPr>
          <w:rFonts w:ascii="Tahoma" w:hAnsi="Tahoma" w:cs="Tahoma"/>
        </w:rPr>
        <w:t xml:space="preserve"> (Dz. U. U EL 2014 Nr 138 poz. 5</w:t>
      </w:r>
      <w:r w:rsidRPr="001A21E8">
        <w:rPr>
          <w:rFonts w:ascii="Tahoma" w:hAnsi="Tahoma" w:cs="Tahoma"/>
        </w:rPr>
        <w:t xml:space="preserve"> Rozporządzenia Parlamentu Europejskiego i Rady (UE) nr 1304/2013</w:t>
      </w:r>
      <w:r w:rsidR="00630E06">
        <w:rPr>
          <w:rFonts w:ascii="Tahoma" w:hAnsi="Tahoma" w:cs="Tahoma"/>
        </w:rPr>
        <w:t xml:space="preserve"> z dnia 17 grudnia 2013 r. (Dz. U. UE L 2013 Nr 347 poz. 470)</w:t>
      </w:r>
      <w:r w:rsidR="00344631" w:rsidRPr="001A21E8">
        <w:rPr>
          <w:rFonts w:ascii="Tahoma" w:hAnsi="Tahoma" w:cs="Tahoma"/>
        </w:rPr>
        <w:t xml:space="preserve"> oraz zgodnie z instrukcjami i wskazówkami zawartymi w załączniku nr 4 do </w:t>
      </w:r>
      <w:r w:rsidR="00774874" w:rsidRPr="001A21E8">
        <w:rPr>
          <w:rFonts w:ascii="Tahoma" w:hAnsi="Tahoma" w:cs="Tahoma"/>
        </w:rPr>
        <w:t>D</w:t>
      </w:r>
      <w:r w:rsidR="003E4377" w:rsidRPr="001A21E8">
        <w:rPr>
          <w:rFonts w:ascii="Tahoma" w:hAnsi="Tahoma" w:cs="Tahoma"/>
        </w:rPr>
        <w:t>ecyzji</w:t>
      </w:r>
      <w:r w:rsidR="00344631" w:rsidRPr="001A21E8">
        <w:rPr>
          <w:rFonts w:ascii="Tahoma" w:hAnsi="Tahoma" w:cs="Tahoma"/>
        </w:rPr>
        <w:t>.</w:t>
      </w:r>
    </w:p>
    <w:p w14:paraId="293624DE" w14:textId="77777777" w:rsidR="002C046D" w:rsidRPr="001A21E8" w:rsidRDefault="002C046D" w:rsidP="000E6590">
      <w:pPr>
        <w:pStyle w:val="Akapitzlist"/>
        <w:numPr>
          <w:ilvl w:val="0"/>
          <w:numId w:val="27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hAnsi="Tahoma" w:cs="Tahoma"/>
        </w:rPr>
        <w:t>Beneficjent jest zobowiązany w szczególności do:</w:t>
      </w:r>
    </w:p>
    <w:p w14:paraId="1D311A4A" w14:textId="309DCCD4" w:rsidR="002C046D" w:rsidRPr="001A21E8" w:rsidRDefault="002C046D" w:rsidP="000E6590">
      <w:pPr>
        <w:pStyle w:val="Akapitzlist"/>
        <w:numPr>
          <w:ilvl w:val="1"/>
          <w:numId w:val="27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Oznaczania znakiem Unii Europejskiej,</w:t>
      </w:r>
      <w:r w:rsidR="003D7EE7">
        <w:rPr>
          <w:rFonts w:ascii="Tahoma" w:eastAsia="Tahoma" w:hAnsi="Tahoma" w:cs="Tahoma"/>
        </w:rPr>
        <w:t xml:space="preserve"> barwami RP,</w:t>
      </w:r>
      <w:r w:rsidRPr="001A21E8">
        <w:rPr>
          <w:rFonts w:ascii="Tahoma" w:eastAsia="Tahoma" w:hAnsi="Tahoma" w:cs="Tahoma"/>
        </w:rPr>
        <w:t xml:space="preserve"> znakiem Funduszy Europejskich i herbem województwa:</w:t>
      </w:r>
    </w:p>
    <w:p w14:paraId="7FCA40DA" w14:textId="77777777" w:rsidR="002C046D" w:rsidRPr="001A21E8" w:rsidRDefault="002C046D" w:rsidP="000E6590">
      <w:pPr>
        <w:pStyle w:val="Akapitzlist"/>
        <w:numPr>
          <w:ilvl w:val="2"/>
          <w:numId w:val="27"/>
        </w:numPr>
        <w:tabs>
          <w:tab w:val="clear" w:pos="680"/>
          <w:tab w:val="num" w:pos="1276"/>
          <w:tab w:val="left" w:pos="9072"/>
        </w:tabs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Wszystkich prowadzonych działań informacyjnych i promocyjnych dotyczących projektu,</w:t>
      </w:r>
    </w:p>
    <w:p w14:paraId="0D26DF56" w14:textId="77777777" w:rsidR="002C046D" w:rsidRPr="001A21E8" w:rsidRDefault="002C046D" w:rsidP="000E6590">
      <w:pPr>
        <w:pStyle w:val="Akapitzlist"/>
        <w:numPr>
          <w:ilvl w:val="2"/>
          <w:numId w:val="27"/>
        </w:numPr>
        <w:tabs>
          <w:tab w:val="clear" w:pos="680"/>
          <w:tab w:val="num" w:pos="1276"/>
          <w:tab w:val="left" w:pos="9072"/>
        </w:tabs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Wszystkich dokumentów związanych z realizacją projektu podawanych do wiadomości publicznej,</w:t>
      </w:r>
    </w:p>
    <w:p w14:paraId="2752AEB3" w14:textId="77777777" w:rsidR="002C046D" w:rsidRPr="001A21E8" w:rsidRDefault="002C046D" w:rsidP="000E6590">
      <w:pPr>
        <w:pStyle w:val="Akapitzlist"/>
        <w:numPr>
          <w:ilvl w:val="2"/>
          <w:numId w:val="27"/>
        </w:numPr>
        <w:tabs>
          <w:tab w:val="clear" w:pos="680"/>
          <w:tab w:val="left" w:pos="9072"/>
        </w:tabs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Wszystkich dokumentów i materiałów dla osób i podmio</w:t>
      </w:r>
      <w:r w:rsidR="005F2C6A">
        <w:rPr>
          <w:rFonts w:ascii="Tahoma" w:eastAsia="Tahoma" w:hAnsi="Tahoma" w:cs="Tahoma"/>
        </w:rPr>
        <w:t>tów uczestniczących w projekcie;</w:t>
      </w:r>
    </w:p>
    <w:p w14:paraId="2A04D54E" w14:textId="77777777" w:rsidR="00344631" w:rsidRPr="001A21E8" w:rsidRDefault="002C046D" w:rsidP="000E6590">
      <w:pPr>
        <w:pStyle w:val="Akapitzlist"/>
        <w:numPr>
          <w:ilvl w:val="1"/>
          <w:numId w:val="27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Umieszczania przynajmniej jednego plakatu o minimalnym formacie A3 lub odpowiednio tablicy informacyjnej i</w:t>
      </w:r>
      <w:r w:rsidR="00344631" w:rsidRPr="001A21E8">
        <w:rPr>
          <w:rFonts w:ascii="Tahoma" w:eastAsia="Tahoma" w:hAnsi="Tahoma" w:cs="Tahoma"/>
        </w:rPr>
        <w:t>/lub pamiątkowe</w:t>
      </w:r>
      <w:r w:rsidR="005F2C6A">
        <w:rPr>
          <w:rFonts w:ascii="Tahoma" w:eastAsia="Tahoma" w:hAnsi="Tahoma" w:cs="Tahoma"/>
        </w:rPr>
        <w:t>j w miejscu realizacji projektu;</w:t>
      </w:r>
    </w:p>
    <w:p w14:paraId="1677E7BB" w14:textId="77777777" w:rsidR="00344631" w:rsidRPr="001A21E8" w:rsidRDefault="00344631" w:rsidP="000E6590">
      <w:pPr>
        <w:pStyle w:val="Akapitzlist"/>
        <w:numPr>
          <w:ilvl w:val="1"/>
          <w:numId w:val="27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Umieszczania opisu projektu na stronie internetowej, w przypadku posiadania strony internetowej</w:t>
      </w:r>
      <w:r w:rsidR="005F2C6A">
        <w:rPr>
          <w:rFonts w:ascii="Tahoma" w:eastAsia="Tahoma" w:hAnsi="Tahoma" w:cs="Tahoma"/>
        </w:rPr>
        <w:t>;</w:t>
      </w:r>
    </w:p>
    <w:p w14:paraId="1101B4F9" w14:textId="77777777" w:rsidR="00344631" w:rsidRPr="001A21E8" w:rsidRDefault="00344631" w:rsidP="000E6590">
      <w:pPr>
        <w:pStyle w:val="Akapitzlist"/>
        <w:numPr>
          <w:ilvl w:val="1"/>
          <w:numId w:val="27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Przekazywania osobom i podmiotom uczestniczącym w projekcie informacji, że projekt uzyskał dofinansowanie przynajmniej w f</w:t>
      </w:r>
      <w:r w:rsidR="005F2C6A">
        <w:rPr>
          <w:rFonts w:ascii="Tahoma" w:eastAsia="Tahoma" w:hAnsi="Tahoma" w:cs="Tahoma"/>
        </w:rPr>
        <w:t>ormie odpowiedniego oznakowania;</w:t>
      </w:r>
    </w:p>
    <w:p w14:paraId="0988653D" w14:textId="77777777" w:rsidR="002C046D" w:rsidRPr="001A21E8" w:rsidRDefault="00344631" w:rsidP="000E6590">
      <w:pPr>
        <w:pStyle w:val="Akapitzlist"/>
        <w:numPr>
          <w:ilvl w:val="1"/>
          <w:numId w:val="27"/>
        </w:numPr>
        <w:tabs>
          <w:tab w:val="clear" w:pos="680"/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Dokumentowania działań informacyjnych i promocyjnych prowadzonych w ramach projektu.</w:t>
      </w:r>
    </w:p>
    <w:p w14:paraId="50A09227" w14:textId="77777777" w:rsidR="00942F4E" w:rsidRPr="001A21E8" w:rsidRDefault="00280ADA" w:rsidP="000E6590">
      <w:pPr>
        <w:pStyle w:val="Akapitzlist"/>
        <w:numPr>
          <w:ilvl w:val="0"/>
          <w:numId w:val="27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ost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pnia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</w:rPr>
        <w:t>ogo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3B13B677" w14:textId="77777777" w:rsidR="00176B4A" w:rsidRPr="001A21E8" w:rsidRDefault="00280ADA" w:rsidP="000E6590">
      <w:pPr>
        <w:pStyle w:val="Akapitzlist"/>
        <w:numPr>
          <w:ilvl w:val="0"/>
          <w:numId w:val="27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t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dos</w:t>
      </w:r>
      <w:r w:rsidRPr="001A21E8">
        <w:rPr>
          <w:rFonts w:ascii="Tahoma" w:eastAsia="Tahoma" w:hAnsi="Tahoma" w:cs="Tahoma"/>
          <w:spacing w:val="1"/>
        </w:rPr>
        <w:t>tę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by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n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 xml:space="preserve">i </w:t>
      </w:r>
      <w:r w:rsidRPr="001A21E8">
        <w:rPr>
          <w:rFonts w:ascii="Tahoma" w:eastAsia="Tahoma" w:hAnsi="Tahoma" w:cs="Tahoma"/>
          <w:spacing w:val="-4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gio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mu 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cyjn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59"/>
        </w:rPr>
        <w:t xml:space="preserve"> </w:t>
      </w:r>
      <w:r w:rsidRPr="001A21E8">
        <w:rPr>
          <w:rFonts w:ascii="Tahoma" w:eastAsia="Tahoma" w:hAnsi="Tahoma" w:cs="Tahoma"/>
          <w:spacing w:val="-4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ew</w:t>
      </w:r>
      <w:r w:rsidRPr="001A21E8">
        <w:rPr>
          <w:rFonts w:ascii="Tahoma" w:eastAsia="Tahoma" w:hAnsi="Tahoma" w:cs="Tahoma"/>
        </w:rPr>
        <w:t>ódz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 xml:space="preserve">a </w:t>
      </w:r>
      <w:r w:rsidR="00B31A8D" w:rsidRPr="001A21E8">
        <w:rPr>
          <w:rFonts w:ascii="Tahoma" w:eastAsia="Tahoma" w:hAnsi="Tahoma" w:cs="Tahoma"/>
        </w:rPr>
        <w:t>Świętokrzyskiego na lata</w:t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1"/>
        </w:rPr>
        <w:t>2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5"/>
        </w:rPr>
        <w:t>4</w:t>
      </w:r>
      <w:r w:rsidRPr="001A21E8">
        <w:rPr>
          <w:rFonts w:ascii="Tahoma" w:eastAsia="Tahoma" w:hAnsi="Tahoma" w:cs="Tahoma"/>
          <w:spacing w:val="2"/>
        </w:rPr>
        <w:t>-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>2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6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z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F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Społ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="00176B4A" w:rsidRPr="001A21E8">
        <w:rPr>
          <w:rFonts w:ascii="Tahoma" w:eastAsia="Tahoma" w:hAnsi="Tahoma" w:cs="Tahoma"/>
        </w:rPr>
        <w:t xml:space="preserve"> wszystkie utwory informacyjno-promocyjne powstałe </w:t>
      </w:r>
      <w:r w:rsidR="00E03F00" w:rsidRPr="001A21E8">
        <w:rPr>
          <w:rFonts w:ascii="Tahoma" w:eastAsia="Tahoma" w:hAnsi="Tahoma" w:cs="Tahoma"/>
        </w:rPr>
        <w:br/>
      </w:r>
      <w:r w:rsidR="00176B4A" w:rsidRPr="001A21E8">
        <w:rPr>
          <w:rFonts w:ascii="Tahoma" w:eastAsia="Tahoma" w:hAnsi="Tahoma" w:cs="Tahoma"/>
        </w:rPr>
        <w:t>w trakcie realizacji projektu, w postaci między innymi: materiałów zdjęciowy</w:t>
      </w:r>
      <w:r w:rsidR="007D1F27" w:rsidRPr="001A21E8">
        <w:rPr>
          <w:rFonts w:ascii="Tahoma" w:eastAsia="Tahoma" w:hAnsi="Tahoma" w:cs="Tahoma"/>
        </w:rPr>
        <w:t xml:space="preserve">ch, materiałów audio wizualnych </w:t>
      </w:r>
      <w:r w:rsidR="00176B4A" w:rsidRPr="001A21E8">
        <w:rPr>
          <w:rFonts w:ascii="Tahoma" w:eastAsia="Tahoma" w:hAnsi="Tahoma" w:cs="Tahoma"/>
        </w:rPr>
        <w:t>i prezentacji dotyczących projektu oraz udziela nieodpłatnie licencji niewyłącznej, obejmującej prawo do korzystania z nich bezterminowo na terytorium Unii Europejskiej w zakresie następujących pól eksploatacji:</w:t>
      </w:r>
    </w:p>
    <w:p w14:paraId="7E4BB3F7" w14:textId="77777777" w:rsidR="001D036A" w:rsidRPr="001A21E8" w:rsidRDefault="00176B4A" w:rsidP="000E6590">
      <w:pPr>
        <w:pStyle w:val="Akapitzlist"/>
        <w:numPr>
          <w:ilvl w:val="0"/>
          <w:numId w:val="11"/>
        </w:numPr>
        <w:tabs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zakresie utrwalania i zwielokrotniania utworu – wytwarzanie określoną techniką egzemplarzy utworu</w:t>
      </w:r>
      <w:r w:rsidR="001D036A" w:rsidRPr="001A21E8">
        <w:rPr>
          <w:rFonts w:ascii="Tahoma" w:eastAsia="Tahoma" w:hAnsi="Tahoma" w:cs="Tahoma"/>
        </w:rPr>
        <w:t>, w tym techniką drukarską, reprograficzną, zapisu magn</w:t>
      </w:r>
      <w:r w:rsidR="003168C3" w:rsidRPr="001A21E8">
        <w:rPr>
          <w:rFonts w:ascii="Tahoma" w:eastAsia="Tahoma" w:hAnsi="Tahoma" w:cs="Tahoma"/>
        </w:rPr>
        <w:t>etycznego oraz techniką cyfrową;</w:t>
      </w:r>
    </w:p>
    <w:p w14:paraId="39440889" w14:textId="77777777" w:rsidR="001D036A" w:rsidRPr="001A21E8" w:rsidRDefault="001D036A" w:rsidP="000E6590">
      <w:pPr>
        <w:pStyle w:val="Akapitzlist"/>
        <w:numPr>
          <w:ilvl w:val="0"/>
          <w:numId w:val="11"/>
        </w:numPr>
        <w:tabs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zakresie obrotu oryginałem albo egzemplarzami, na których utwór utrwalono – wprowadzanie do obrotu, użyczenie lub n</w:t>
      </w:r>
      <w:r w:rsidR="003168C3" w:rsidRPr="001A21E8">
        <w:rPr>
          <w:rFonts w:ascii="Tahoma" w:eastAsia="Tahoma" w:hAnsi="Tahoma" w:cs="Tahoma"/>
        </w:rPr>
        <w:t>ajem oryginału albo egzemplarzy;</w:t>
      </w:r>
    </w:p>
    <w:p w14:paraId="020848B7" w14:textId="77777777" w:rsidR="003151BC" w:rsidRPr="001A21E8" w:rsidRDefault="001D036A" w:rsidP="000E6590">
      <w:pPr>
        <w:pStyle w:val="Akapitzlist"/>
        <w:numPr>
          <w:ilvl w:val="0"/>
          <w:numId w:val="11"/>
        </w:numPr>
        <w:tabs>
          <w:tab w:val="num" w:pos="851"/>
          <w:tab w:val="left" w:pos="9072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 zakresie rozpowszechniania utworu w sposób inny niż określony w pkt. 2 – publiczne wykonanie, wystawienie, wyświetlenie, odtworzenie oraz nadawanie i reemitowanie, a także publiczne udostępnianie utworu w taki sposób aby każdy mógł mieć do niego dostęp.</w:t>
      </w:r>
    </w:p>
    <w:p w14:paraId="12DA38E6" w14:textId="77777777" w:rsidR="00942F4E" w:rsidRPr="001A21E8" w:rsidRDefault="003151BC" w:rsidP="00EF4E15">
      <w:pPr>
        <w:tabs>
          <w:tab w:val="num" w:pos="851"/>
          <w:tab w:val="left" w:pos="9072"/>
        </w:tabs>
        <w:spacing w:line="276" w:lineRule="auto"/>
        <w:ind w:left="851" w:right="14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Działania informacyjne i promocyjne Beneficjenta zawierają dodatkowo informację: Projekt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realizowany w ramach Inicjatywy na rzecz zatrudnienia ludzi młodych.</w:t>
      </w:r>
      <w:r w:rsidRPr="001A21E8">
        <w:rPr>
          <w:rFonts w:eastAsia="Tahoma"/>
          <w:vertAlign w:val="superscript"/>
        </w:rPr>
        <w:footnoteReference w:id="72"/>
      </w:r>
    </w:p>
    <w:p w14:paraId="58C58DAC" w14:textId="77777777" w:rsidR="00942F4E" w:rsidRPr="001A21E8" w:rsidRDefault="00280ADA" w:rsidP="000E6590">
      <w:pPr>
        <w:pStyle w:val="Akapitzlist"/>
        <w:numPr>
          <w:ilvl w:val="0"/>
          <w:numId w:val="39"/>
        </w:numPr>
        <w:tabs>
          <w:tab w:val="clear" w:pos="839"/>
          <w:tab w:val="num" w:pos="426"/>
          <w:tab w:val="num" w:pos="709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Wszystkie działania informacyjne i promocyjne związane z realizowanym Projektem powinny zostać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udokumentowane (obligatoryjnie dokumentacja  fotograficzna). Dokumentacja ta powinna być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przechowywana razem z pozostałymi dokumentami projektowymi przez cały okres trwałości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zos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podd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ku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4"/>
        </w:rPr>
        <w:t>m</w:t>
      </w:r>
      <w:r w:rsidRPr="001A21E8">
        <w:rPr>
          <w:rFonts w:ascii="Tahoma" w:eastAsia="Tahoma" w:hAnsi="Tahoma" w:cs="Tahoma"/>
        </w:rPr>
        <w:t>oże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h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 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="00344631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lbo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</w:p>
    <w:p w14:paraId="2DD8E038" w14:textId="3C5CA6CB" w:rsidR="008E3C45" w:rsidRPr="001A21E8" w:rsidRDefault="00B5172B" w:rsidP="000E6590">
      <w:pPr>
        <w:pStyle w:val="Akapitzlist"/>
        <w:numPr>
          <w:ilvl w:val="0"/>
          <w:numId w:val="38"/>
        </w:num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Beneficjent zobowiązuje się do przedstawiania na wezwanie I</w:t>
      </w:r>
      <w:r w:rsidR="00653989"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</w:rPr>
        <w:t xml:space="preserve"> wszelkich informacji i wyjaśnień związanych z realizacją </w:t>
      </w:r>
      <w:r w:rsidR="008F29F6"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</w:rPr>
        <w:t>rojektu, w terminie określonym w wezwaniu</w:t>
      </w:r>
      <w:r w:rsidR="00653989" w:rsidRPr="001A21E8">
        <w:rPr>
          <w:rFonts w:ascii="Tahoma" w:eastAsia="Tahoma" w:hAnsi="Tahoma" w:cs="Tahoma"/>
        </w:rPr>
        <w:t>.</w:t>
      </w:r>
    </w:p>
    <w:p w14:paraId="741E8AEC" w14:textId="77777777" w:rsidR="00B5172B" w:rsidRPr="001A21E8" w:rsidRDefault="008E3C45" w:rsidP="000E6590">
      <w:pPr>
        <w:pStyle w:val="Akapitzlist"/>
        <w:numPr>
          <w:ilvl w:val="0"/>
          <w:numId w:val="38"/>
        </w:numPr>
        <w:tabs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Postanowienia ust.</w:t>
      </w:r>
      <w:r w:rsidR="00D24EB2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1-</w:t>
      </w:r>
      <w:r w:rsidR="009F15B4" w:rsidRPr="001A21E8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</w:rPr>
        <w:t xml:space="preserve"> stosuje się również do </w:t>
      </w:r>
      <w:r w:rsidR="005C440A"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</w:rPr>
        <w:t>artnerów.</w:t>
      </w:r>
      <w:r w:rsidRPr="001A21E8">
        <w:rPr>
          <w:rStyle w:val="Odwoanieprzypisudolnego"/>
          <w:rFonts w:ascii="Tahoma" w:eastAsia="Tahoma" w:hAnsi="Tahoma" w:cs="Tahoma"/>
        </w:rPr>
        <w:footnoteReference w:id="73"/>
      </w:r>
    </w:p>
    <w:p w14:paraId="52C483FB" w14:textId="77777777" w:rsidR="001B6FA4" w:rsidRPr="001A21E8" w:rsidRDefault="001B6FA4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</w:p>
    <w:p w14:paraId="580824F3" w14:textId="77777777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a</w:t>
      </w:r>
      <w:r w:rsidRPr="001A21E8">
        <w:rPr>
          <w:rFonts w:ascii="Tahoma" w:eastAsia="Tahoma" w:hAnsi="Tahoma" w:cs="Tahoma"/>
          <w:b/>
        </w:rPr>
        <w:t>wa</w:t>
      </w:r>
      <w:r w:rsidRPr="001A21E8">
        <w:rPr>
          <w:rFonts w:ascii="Tahoma" w:eastAsia="Tahoma" w:hAnsi="Tahoma" w:cs="Tahoma"/>
          <w:b/>
          <w:spacing w:val="-6"/>
        </w:rPr>
        <w:t xml:space="preserve"> </w:t>
      </w:r>
      <w:r w:rsidRPr="006875E5">
        <w:rPr>
          <w:rFonts w:ascii="Tahoma" w:eastAsia="Tahoma" w:hAnsi="Tahoma" w:cs="Tahoma"/>
          <w:b/>
        </w:rPr>
        <w:t>autorskie</w:t>
      </w:r>
    </w:p>
    <w:p w14:paraId="4B7E6647" w14:textId="1D258BD8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w w:val="99"/>
        </w:rPr>
        <w:t>.</w:t>
      </w:r>
    </w:p>
    <w:p w14:paraId="4B269021" w14:textId="77777777" w:rsidR="00942F4E" w:rsidRPr="001A21E8" w:rsidRDefault="00280ADA" w:rsidP="000E6590">
      <w:pPr>
        <w:pStyle w:val="Akapitzlist"/>
        <w:numPr>
          <w:ilvl w:val="0"/>
          <w:numId w:val="2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ę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rcia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z IZ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odr</w:t>
      </w:r>
      <w:r w:rsidRPr="001A21E8">
        <w:rPr>
          <w:rFonts w:ascii="Tahoma" w:eastAsia="Tahoma" w:hAnsi="Tahoma" w:cs="Tahoma"/>
          <w:spacing w:val="-1"/>
        </w:rPr>
        <w:t>ę</w:t>
      </w:r>
      <w:r w:rsidRPr="001A21E8">
        <w:rPr>
          <w:rFonts w:ascii="Tahoma" w:eastAsia="Tahoma" w:hAnsi="Tahoma" w:cs="Tahoma"/>
        </w:rPr>
        <w:t>bnej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umowy</w:t>
      </w:r>
      <w:r w:rsidR="003E4377"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tors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w 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 xml:space="preserve">do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ó</w:t>
      </w:r>
      <w:r w:rsidR="00BB32D5" w:rsidRPr="001A21E8">
        <w:rPr>
          <w:rFonts w:ascii="Tahoma" w:eastAsia="Tahoma" w:hAnsi="Tahoma" w:cs="Tahoma"/>
          <w:spacing w:val="4"/>
        </w:rPr>
        <w:t>w</w:t>
      </w:r>
      <w:r w:rsidR="00BB32D5" w:rsidRPr="001A21E8">
        <w:rPr>
          <w:rStyle w:val="Odwoanieprzypisudolnego"/>
          <w:rFonts w:ascii="Tahoma" w:eastAsia="Tahoma" w:hAnsi="Tahoma" w:cs="Tahoma"/>
          <w:spacing w:val="4"/>
        </w:rPr>
        <w:footnoteReference w:id="74"/>
      </w:r>
      <w:r w:rsidRPr="001A21E8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7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 ob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  <w:spacing w:val="3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 xml:space="preserve">e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dzi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6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5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lu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2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oró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="00BE11F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="008E0537">
        <w:rPr>
          <w:rFonts w:ascii="Tahoma" w:eastAsia="Tahoma" w:hAnsi="Tahoma" w:cs="Tahoma"/>
        </w:rPr>
        <w:t>powyżej</w:t>
      </w:r>
      <w:r w:rsidRPr="001A21E8">
        <w:rPr>
          <w:rFonts w:ascii="Tahoma" w:eastAsia="Tahoma" w:hAnsi="Tahoma" w:cs="Tahoma"/>
          <w:spacing w:val="4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44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4"/>
        </w:rPr>
        <w:t>i</w:t>
      </w:r>
      <w:r w:rsidRPr="001A21E8">
        <w:rPr>
          <w:rFonts w:ascii="Tahoma" w:eastAsia="Tahoma" w:hAnsi="Tahoma" w:cs="Tahoma"/>
        </w:rPr>
        <w:t>os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5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0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  <w:spacing w:val="-15"/>
        </w:rPr>
        <w:t>y</w:t>
      </w:r>
      <w:r w:rsidRPr="001A21E8">
        <w:rPr>
          <w:rFonts w:ascii="Tahoma" w:eastAsia="Tahoma" w:hAnsi="Tahoma" w:cs="Tahoma"/>
        </w:rPr>
        <w:t>,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 xml:space="preserve">w § </w:t>
      </w:r>
      <w:r w:rsidR="006434DE"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.</w:t>
      </w:r>
    </w:p>
    <w:p w14:paraId="21740FC4" w14:textId="77777777" w:rsidR="00942F4E" w:rsidRPr="001A21E8" w:rsidRDefault="00280ADA" w:rsidP="000E6590">
      <w:pPr>
        <w:pStyle w:val="Akapitzlist"/>
        <w:numPr>
          <w:ilvl w:val="0"/>
          <w:numId w:val="2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ń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"/>
        </w:rPr>
        <w:t xml:space="preserve"> 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rs</w:t>
      </w:r>
      <w:r w:rsidRPr="001A21E8">
        <w:rPr>
          <w:rFonts w:ascii="Tahoma" w:eastAsia="Tahoma" w:hAnsi="Tahoma" w:cs="Tahoma"/>
          <w:spacing w:val="1"/>
        </w:rPr>
        <w:t>tw</w:t>
      </w:r>
      <w:r w:rsidRPr="001A21E8">
        <w:rPr>
          <w:rFonts w:ascii="Tahoma" w:eastAsia="Tahoma" w:hAnsi="Tahoma" w:cs="Tahoma"/>
        </w:rPr>
        <w:t>ie</w:t>
      </w:r>
      <w:r w:rsidR="00497054" w:rsidRPr="001A21E8">
        <w:rPr>
          <w:rStyle w:val="Odwoanieprzypisudolnego"/>
          <w:rFonts w:ascii="Tahoma" w:eastAsia="Tahoma" w:hAnsi="Tahoma" w:cs="Tahoma"/>
        </w:rPr>
        <w:footnoteReference w:id="75"/>
      </w:r>
      <w:r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mów ob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 m.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. op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oru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 do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="007026A9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4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="00497054" w:rsidRPr="001A21E8">
        <w:rPr>
          <w:rStyle w:val="Odwoanieprzypisudolnego"/>
          <w:rFonts w:ascii="Tahoma" w:eastAsia="Tahoma" w:hAnsi="Tahoma" w:cs="Tahoma"/>
        </w:rPr>
        <w:footnoteReference w:id="76"/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tor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9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oru 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słu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ą 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i.</w:t>
      </w:r>
    </w:p>
    <w:p w14:paraId="7C8D9A81" w14:textId="77777777" w:rsidR="00942F4E" w:rsidRPr="001A21E8" w:rsidRDefault="00280ADA" w:rsidP="000E6590">
      <w:pPr>
        <w:pStyle w:val="Akapitzlist"/>
        <w:numPr>
          <w:ilvl w:val="0"/>
          <w:numId w:val="2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możli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za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-1"/>
        </w:rPr>
        <w:t>t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orzon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 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mi,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6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2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</w:t>
      </w:r>
      <w:r w:rsidRPr="001A21E8">
        <w:rPr>
          <w:rFonts w:ascii="Tahoma" w:eastAsia="Tahoma" w:hAnsi="Tahoma" w:cs="Tahoma"/>
          <w:spacing w:val="17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tors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dzie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4"/>
        </w:rPr>
        <w:t>ą</w:t>
      </w:r>
      <w:r w:rsidRPr="001A21E8">
        <w:rPr>
          <w:rFonts w:ascii="Tahoma" w:eastAsia="Tahoma" w:hAnsi="Tahoma" w:cs="Tahoma"/>
          <w:spacing w:val="-1"/>
        </w:rPr>
        <w:t>cyc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ie </w:t>
      </w:r>
      <w:r w:rsidRPr="001A21E8">
        <w:rPr>
          <w:rFonts w:ascii="Tahoma" w:eastAsia="Tahoma" w:hAnsi="Tahoma" w:cs="Tahoma"/>
          <w:spacing w:val="2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5F6D51EE" w14:textId="44729870" w:rsidR="005C440A" w:rsidRPr="0036160F" w:rsidRDefault="005C440A" w:rsidP="000E6590">
      <w:pPr>
        <w:pStyle w:val="Akapitzlist"/>
        <w:numPr>
          <w:ilvl w:val="0"/>
          <w:numId w:val="2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6160F">
        <w:rPr>
          <w:rFonts w:ascii="Tahoma" w:hAnsi="Tahoma" w:cs="Tahoma"/>
        </w:rPr>
        <w:t>Umowy, o których mowa w ust. 1 i 3, są sporządzane z poszanowaniem powszechnie obowiązujących przepisów prawa, w tym w szczególności ustawy z dnia 4 lutego 1994 r. o prawie autorskim i prawach pokrewnych (</w:t>
      </w:r>
      <w:r w:rsidR="00B25869">
        <w:rPr>
          <w:rFonts w:ascii="Tahoma" w:hAnsi="Tahoma" w:cs="Tahoma"/>
        </w:rPr>
        <w:t xml:space="preserve">tj. </w:t>
      </w:r>
      <w:r w:rsidRPr="0036160F">
        <w:rPr>
          <w:rFonts w:ascii="Tahoma" w:hAnsi="Tahoma" w:cs="Tahoma"/>
        </w:rPr>
        <w:t xml:space="preserve">Dz. U. z </w:t>
      </w:r>
      <w:r w:rsidR="00B25869" w:rsidRPr="0036160F">
        <w:rPr>
          <w:rFonts w:ascii="Tahoma" w:hAnsi="Tahoma" w:cs="Tahoma"/>
        </w:rPr>
        <w:t>20</w:t>
      </w:r>
      <w:r w:rsidR="00B25869">
        <w:rPr>
          <w:rFonts w:ascii="Tahoma" w:hAnsi="Tahoma" w:cs="Tahoma"/>
        </w:rPr>
        <w:t>1</w:t>
      </w:r>
      <w:r w:rsidR="0023181F">
        <w:rPr>
          <w:rFonts w:ascii="Tahoma" w:hAnsi="Tahoma" w:cs="Tahoma"/>
        </w:rPr>
        <w:t>7</w:t>
      </w:r>
      <w:r w:rsidR="00B25869" w:rsidRPr="0036160F">
        <w:rPr>
          <w:rFonts w:ascii="Tahoma" w:hAnsi="Tahoma" w:cs="Tahoma"/>
        </w:rPr>
        <w:t xml:space="preserve"> </w:t>
      </w:r>
      <w:r w:rsidRPr="0036160F">
        <w:rPr>
          <w:rFonts w:ascii="Tahoma" w:hAnsi="Tahoma" w:cs="Tahoma"/>
        </w:rPr>
        <w:t xml:space="preserve">r. </w:t>
      </w:r>
      <w:r w:rsidR="0023181F">
        <w:rPr>
          <w:rFonts w:ascii="Tahoma" w:hAnsi="Tahoma" w:cs="Tahoma"/>
        </w:rPr>
        <w:t>poz. 880 t</w:t>
      </w:r>
      <w:r w:rsidR="003B0998">
        <w:rPr>
          <w:rFonts w:ascii="Tahoma" w:hAnsi="Tahoma" w:cs="Tahoma"/>
        </w:rPr>
        <w:t xml:space="preserve"> </w:t>
      </w:r>
      <w:r w:rsidR="0023181F">
        <w:rPr>
          <w:rFonts w:ascii="Tahoma" w:hAnsi="Tahoma" w:cs="Tahoma"/>
        </w:rPr>
        <w:t>j.</w:t>
      </w:r>
      <w:r w:rsidR="003B0998">
        <w:rPr>
          <w:rFonts w:ascii="Tahoma" w:hAnsi="Tahoma" w:cs="Tahoma"/>
        </w:rPr>
        <w:t xml:space="preserve"> z </w:t>
      </w:r>
      <w:proofErr w:type="spellStart"/>
      <w:r w:rsidR="003B0998">
        <w:rPr>
          <w:rFonts w:ascii="Tahoma" w:hAnsi="Tahoma" w:cs="Tahoma"/>
        </w:rPr>
        <w:t>późn</w:t>
      </w:r>
      <w:proofErr w:type="spellEnd"/>
      <w:r w:rsidR="003B0998">
        <w:rPr>
          <w:rFonts w:ascii="Tahoma" w:hAnsi="Tahoma" w:cs="Tahoma"/>
        </w:rPr>
        <w:t>. zm.</w:t>
      </w:r>
      <w:r w:rsidRPr="0036160F">
        <w:rPr>
          <w:rFonts w:ascii="Tahoma" w:hAnsi="Tahoma" w:cs="Tahoma"/>
        </w:rPr>
        <w:t>).</w:t>
      </w:r>
    </w:p>
    <w:p w14:paraId="7FECF617" w14:textId="77777777" w:rsidR="005C440A" w:rsidRPr="001A21E8" w:rsidRDefault="005C440A" w:rsidP="000E6590">
      <w:pPr>
        <w:pStyle w:val="Akapitzlist"/>
        <w:numPr>
          <w:ilvl w:val="0"/>
          <w:numId w:val="28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6160F">
        <w:rPr>
          <w:rFonts w:ascii="Tahoma" w:eastAsia="Tahoma" w:hAnsi="Tahoma" w:cs="Tahoma"/>
        </w:rPr>
        <w:t>Postanowienia ust. 1-4 dotyczą również Partnerów</w:t>
      </w:r>
      <w:r w:rsidRPr="001A21E8">
        <w:rPr>
          <w:rFonts w:ascii="Tahoma" w:eastAsia="Tahoma" w:hAnsi="Tahoma" w:cs="Tahoma"/>
        </w:rPr>
        <w:t>.</w:t>
      </w:r>
      <w:r w:rsidRPr="001A21E8">
        <w:rPr>
          <w:rStyle w:val="Odwoanieprzypisudolnego"/>
          <w:rFonts w:ascii="Tahoma" w:eastAsia="Tahoma" w:hAnsi="Tahoma" w:cs="Tahoma"/>
        </w:rPr>
        <w:footnoteReference w:id="77"/>
      </w:r>
    </w:p>
    <w:p w14:paraId="40A9E05E" w14:textId="77777777" w:rsidR="005F2C6A" w:rsidRDefault="005F2C6A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</w:p>
    <w:p w14:paraId="5011547C" w14:textId="77777777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Z</w:t>
      </w:r>
      <w:r w:rsidRPr="001A21E8">
        <w:rPr>
          <w:rFonts w:ascii="Tahoma" w:eastAsia="Tahoma" w:hAnsi="Tahoma" w:cs="Tahoma"/>
          <w:b/>
        </w:rPr>
        <w:t>miany</w:t>
      </w:r>
      <w:r w:rsidRPr="001A21E8">
        <w:rPr>
          <w:rFonts w:ascii="Tahoma" w:eastAsia="Tahoma" w:hAnsi="Tahoma" w:cs="Tahoma"/>
          <w:b/>
          <w:spacing w:val="-7"/>
        </w:rPr>
        <w:t xml:space="preserve"> </w:t>
      </w:r>
      <w:r w:rsidRPr="001A21E8">
        <w:rPr>
          <w:rFonts w:ascii="Tahoma" w:eastAsia="Tahoma" w:hAnsi="Tahoma" w:cs="Tahoma"/>
          <w:b/>
        </w:rPr>
        <w:t>w</w:t>
      </w:r>
      <w:r w:rsidRPr="001A21E8">
        <w:rPr>
          <w:rFonts w:ascii="Tahoma" w:eastAsia="Tahoma" w:hAnsi="Tahoma" w:cs="Tahoma"/>
          <w:b/>
          <w:spacing w:val="-1"/>
        </w:rPr>
        <w:t xml:space="preserve"> </w:t>
      </w:r>
      <w:r w:rsidRPr="006875E5">
        <w:rPr>
          <w:rFonts w:ascii="Tahoma" w:eastAsia="Tahoma" w:hAnsi="Tahoma" w:cs="Tahoma"/>
          <w:b/>
        </w:rPr>
        <w:t>Projekcie</w:t>
      </w:r>
    </w:p>
    <w:p w14:paraId="43E2E6D3" w14:textId="7B4ED8A6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w w:val="99"/>
        </w:rPr>
        <w:t>.</w:t>
      </w:r>
    </w:p>
    <w:p w14:paraId="72BDF4F5" w14:textId="079E396F" w:rsidR="00942F4E" w:rsidRPr="001A21E8" w:rsidRDefault="00280ADA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3"/>
        </w:rPr>
        <w:t>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37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6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35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ru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0"/>
        </w:rPr>
        <w:t xml:space="preserve"> </w:t>
      </w:r>
      <w:r w:rsidRPr="001A21E8">
        <w:rPr>
          <w:rFonts w:ascii="Tahoma" w:eastAsia="Tahoma" w:hAnsi="Tahoma" w:cs="Tahoma"/>
        </w:rPr>
        <w:t>zgłosz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="00C24D7D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później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</w:rPr>
        <w:t>pl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4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4"/>
        </w:rPr>
        <w:t>a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ń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 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 pro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 xml:space="preserve"> 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b/>
        </w:rPr>
        <w:t>t</w:t>
      </w:r>
      <w:r w:rsidRPr="001A21E8">
        <w:rPr>
          <w:rFonts w:ascii="Tahoma" w:eastAsia="Tahoma" w:hAnsi="Tahoma" w:cs="Tahoma"/>
          <w:b/>
          <w:spacing w:val="1"/>
        </w:rPr>
        <w:t>e</w:t>
      </w:r>
      <w:r w:rsidRPr="001A21E8">
        <w:rPr>
          <w:rFonts w:ascii="Tahoma" w:eastAsia="Tahoma" w:hAnsi="Tahoma" w:cs="Tahoma"/>
          <w:b/>
        </w:rPr>
        <w:t>r</w:t>
      </w:r>
      <w:r w:rsidRPr="001A21E8">
        <w:rPr>
          <w:rFonts w:ascii="Tahoma" w:eastAsia="Tahoma" w:hAnsi="Tahoma" w:cs="Tahoma"/>
          <w:b/>
          <w:spacing w:val="1"/>
        </w:rPr>
        <w:t>m</w:t>
      </w:r>
      <w:r w:rsidRPr="001A21E8">
        <w:rPr>
          <w:rFonts w:ascii="Tahoma" w:eastAsia="Tahoma" w:hAnsi="Tahoma" w:cs="Tahoma"/>
          <w:b/>
        </w:rPr>
        <w:t>i</w:t>
      </w:r>
      <w:r w:rsidRPr="001A21E8">
        <w:rPr>
          <w:rFonts w:ascii="Tahoma" w:eastAsia="Tahoma" w:hAnsi="Tahoma" w:cs="Tahoma"/>
          <w:b/>
          <w:spacing w:val="-1"/>
        </w:rPr>
        <w:t>n</w:t>
      </w:r>
      <w:r w:rsidRPr="001A21E8">
        <w:rPr>
          <w:rFonts w:ascii="Tahoma" w:eastAsia="Tahoma" w:hAnsi="Tahoma" w:cs="Tahoma"/>
          <w:b/>
        </w:rPr>
        <w:t>ie</w:t>
      </w:r>
      <w:r w:rsidRPr="001A21E8">
        <w:rPr>
          <w:rFonts w:ascii="Tahoma" w:eastAsia="Tahoma" w:hAnsi="Tahoma" w:cs="Tahoma"/>
          <w:b/>
          <w:spacing w:val="-4"/>
        </w:rPr>
        <w:t xml:space="preserve"> </w:t>
      </w:r>
      <w:r w:rsidRPr="001A21E8">
        <w:rPr>
          <w:rFonts w:ascii="Tahoma" w:eastAsia="Tahoma" w:hAnsi="Tahoma" w:cs="Tahoma"/>
          <w:b/>
          <w:spacing w:val="1"/>
        </w:rPr>
        <w:t>1</w:t>
      </w:r>
      <w:r w:rsidRPr="001A21E8">
        <w:rPr>
          <w:rFonts w:ascii="Tahoma" w:eastAsia="Tahoma" w:hAnsi="Tahoma" w:cs="Tahoma"/>
          <w:b/>
        </w:rPr>
        <w:t>5</w:t>
      </w:r>
      <w:r w:rsidRPr="001A21E8">
        <w:rPr>
          <w:rFonts w:ascii="Tahoma" w:eastAsia="Tahoma" w:hAnsi="Tahoma" w:cs="Tahoma"/>
          <w:b/>
          <w:spacing w:val="-1"/>
        </w:rPr>
        <w:t xml:space="preserve"> </w:t>
      </w:r>
      <w:r w:rsidRPr="001A21E8">
        <w:rPr>
          <w:rFonts w:ascii="Tahoma" w:eastAsia="Tahoma" w:hAnsi="Tahoma" w:cs="Tahoma"/>
          <w:b/>
        </w:rPr>
        <w:t>d</w:t>
      </w:r>
      <w:r w:rsidRPr="001A21E8">
        <w:rPr>
          <w:rFonts w:ascii="Tahoma" w:eastAsia="Tahoma" w:hAnsi="Tahoma" w:cs="Tahoma"/>
          <w:b/>
          <w:spacing w:val="2"/>
        </w:rPr>
        <w:t>n</w:t>
      </w:r>
      <w:r w:rsidRPr="001A21E8">
        <w:rPr>
          <w:rFonts w:ascii="Tahoma" w:eastAsia="Tahoma" w:hAnsi="Tahoma" w:cs="Tahoma"/>
          <w:b/>
        </w:rPr>
        <w:t>i roboc</w:t>
      </w:r>
      <w:r w:rsidRPr="001A21E8">
        <w:rPr>
          <w:rFonts w:ascii="Tahoma" w:eastAsia="Tahoma" w:hAnsi="Tahoma" w:cs="Tahoma"/>
          <w:b/>
          <w:spacing w:val="2"/>
        </w:rPr>
        <w:t>z</w:t>
      </w:r>
      <w:r w:rsidRPr="001A21E8">
        <w:rPr>
          <w:rFonts w:ascii="Tahoma" w:eastAsia="Tahoma" w:hAnsi="Tahoma" w:cs="Tahoma"/>
          <w:b/>
          <w:spacing w:val="-3"/>
        </w:rPr>
        <w:t>y</w:t>
      </w:r>
      <w:r w:rsidRPr="001A21E8">
        <w:rPr>
          <w:rFonts w:ascii="Tahoma" w:eastAsia="Tahoma" w:hAnsi="Tahoma" w:cs="Tahoma"/>
          <w:b/>
          <w:spacing w:val="-1"/>
        </w:rPr>
        <w:t>c</w:t>
      </w:r>
      <w:r w:rsidRPr="001A21E8">
        <w:rPr>
          <w:rFonts w:ascii="Tahoma" w:eastAsia="Tahoma" w:hAnsi="Tahoma" w:cs="Tahoma"/>
          <w:b/>
          <w:spacing w:val="1"/>
        </w:rPr>
        <w:t>h</w:t>
      </w:r>
      <w:r w:rsidRPr="001A21E8">
        <w:rPr>
          <w:rFonts w:ascii="Tahoma" w:eastAsia="Tahoma" w:hAnsi="Tahoma" w:cs="Tahoma"/>
        </w:rPr>
        <w:t>, 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 xml:space="preserve">m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. Ak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ta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7026A9">
        <w:rPr>
          <w:rFonts w:ascii="Tahoma" w:eastAsia="Tahoma" w:hAnsi="Tahoma" w:cs="Tahoma"/>
          <w:spacing w:val="5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pi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szym,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F359C2">
        <w:rPr>
          <w:rFonts w:ascii="Tahoma" w:eastAsia="Tahoma" w:hAnsi="Tahoma" w:cs="Tahoma"/>
          <w:spacing w:val="-3"/>
        </w:rPr>
        <w:t xml:space="preserve">zmiany 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>.</w:t>
      </w:r>
    </w:p>
    <w:p w14:paraId="7C6B3FB4" w14:textId="77777777" w:rsidR="00942F4E" w:rsidRPr="001A21E8" w:rsidRDefault="00280ADA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2"/>
        </w:rPr>
        <w:t>do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  <w:spacing w:val="1"/>
        </w:rPr>
        <w:t>wa</w:t>
      </w:r>
      <w:r w:rsidRPr="001A21E8">
        <w:rPr>
          <w:rFonts w:ascii="Tahoma" w:eastAsia="Tahoma" w:hAnsi="Tahoma" w:cs="Tahoma"/>
        </w:rPr>
        <w:t>ć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budż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4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tu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6F57FB" w:rsidRPr="001A21E8">
        <w:rPr>
          <w:rFonts w:ascii="Tahoma" w:eastAsia="Tahoma" w:hAnsi="Tahoma" w:cs="Tahoma"/>
          <w:spacing w:val="3"/>
        </w:rPr>
        <w:t>o sumie kontrolnej: ………………………………</w:t>
      </w:r>
      <w:r w:rsidR="006F57FB" w:rsidRPr="001A21E8">
        <w:rPr>
          <w:rStyle w:val="Odwoanieprzypisudolnego"/>
          <w:rFonts w:ascii="Tahoma" w:eastAsia="Tahoma" w:hAnsi="Tahoma" w:cs="Tahoma"/>
          <w:spacing w:val="3"/>
        </w:rPr>
        <w:footnoteReference w:id="78"/>
      </w:r>
      <w:r w:rsidR="006F57FB"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Pr="001A21E8">
        <w:rPr>
          <w:rFonts w:ascii="Tahoma" w:eastAsia="Tahoma" w:hAnsi="Tahoma" w:cs="Tahoma"/>
          <w:spacing w:val="-1"/>
        </w:rPr>
        <w:t>0</w:t>
      </w:r>
      <w:r w:rsidRPr="001A21E8">
        <w:rPr>
          <w:rFonts w:ascii="Tahoma" w:eastAsia="Tahoma" w:hAnsi="Tahoma" w:cs="Tahoma"/>
        </w:rPr>
        <w:t xml:space="preserve">% 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iu do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="007026A9">
        <w:rPr>
          <w:rFonts w:ascii="Tahoma" w:eastAsia="Tahoma" w:hAnsi="Tahoma" w:cs="Tahoma"/>
          <w:spacing w:val="4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są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śro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stos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-2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go 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ios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zno</w:t>
      </w:r>
      <w:r w:rsidRPr="001A21E8">
        <w:rPr>
          <w:rFonts w:ascii="Tahoma" w:eastAsia="Tahoma" w:hAnsi="Tahoma" w:cs="Tahoma"/>
          <w:spacing w:val="-1"/>
        </w:rPr>
        <w:t>śc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mogu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tór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="007026A9">
        <w:rPr>
          <w:rFonts w:ascii="Tahoma" w:eastAsia="Tahoma" w:hAnsi="Tahoma" w:cs="Tahoma"/>
          <w:spacing w:val="14"/>
        </w:rPr>
        <w:br/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t.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5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="006B7AEF">
        <w:rPr>
          <w:rFonts w:ascii="Tahoma" w:eastAsia="Tahoma" w:hAnsi="Tahoma" w:cs="Tahoma"/>
        </w:rPr>
        <w:t>powyżej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m</w:t>
      </w:r>
      <w:r w:rsidRPr="001A21E8">
        <w:rPr>
          <w:rFonts w:ascii="Tahoma" w:eastAsia="Tahoma" w:hAnsi="Tahoma" w:cs="Tahoma"/>
        </w:rPr>
        <w:t>og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:</w:t>
      </w:r>
    </w:p>
    <w:p w14:paraId="3977E164" w14:textId="1FBC1200" w:rsidR="00942F4E" w:rsidRDefault="00280ADA" w:rsidP="000E6590">
      <w:pPr>
        <w:pStyle w:val="Akapitzlist"/>
        <w:numPr>
          <w:ilvl w:val="1"/>
          <w:numId w:val="38"/>
        </w:numPr>
        <w:tabs>
          <w:tab w:val="clear" w:pos="72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zn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ów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1"/>
        </w:rPr>
        <w:t>t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5"/>
        </w:rPr>
        <w:t>ą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ros</w:t>
      </w:r>
      <w:r w:rsidRPr="009C5061">
        <w:rPr>
          <w:rFonts w:ascii="Tahoma" w:eastAsia="Tahoma" w:hAnsi="Tahoma" w:cs="Tahoma"/>
          <w:spacing w:val="1"/>
        </w:rPr>
        <w:t>s</w:t>
      </w:r>
      <w:r w:rsidRPr="009C5061">
        <w:rPr>
          <w:rFonts w:ascii="Tahoma" w:eastAsia="Tahoma" w:hAnsi="Tahoma" w:cs="Tahoma"/>
        </w:rPr>
        <w:t>-</w:t>
      </w:r>
      <w:proofErr w:type="spellStart"/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nc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gu</w:t>
      </w:r>
      <w:proofErr w:type="spellEnd"/>
      <w:r w:rsidRPr="009C5061">
        <w:rPr>
          <w:rFonts w:ascii="Tahoma" w:eastAsia="Tahoma" w:hAnsi="Tahoma" w:cs="Tahoma"/>
          <w:spacing w:val="-14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6"/>
        </w:rPr>
        <w:t xml:space="preserve"> </w:t>
      </w:r>
      <w:r w:rsidRPr="009C5061">
        <w:rPr>
          <w:rFonts w:ascii="Tahoma" w:eastAsia="Tahoma" w:hAnsi="Tahoma" w:cs="Tahoma"/>
          <w:spacing w:val="3"/>
        </w:rPr>
        <w:t>p</w:t>
      </w:r>
      <w:r w:rsidRPr="009C5061">
        <w:rPr>
          <w:rFonts w:ascii="Tahoma" w:eastAsia="Tahoma" w:hAnsi="Tahoma" w:cs="Tahoma"/>
        </w:rPr>
        <w:t>ro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1"/>
        </w:rPr>
        <w:t>u</w:t>
      </w:r>
      <w:r w:rsidRPr="009C5061">
        <w:rPr>
          <w:rFonts w:ascii="Tahoma" w:eastAsia="Tahoma" w:hAnsi="Tahoma" w:cs="Tahoma"/>
        </w:rPr>
        <w:t>;</w:t>
      </w:r>
    </w:p>
    <w:p w14:paraId="470E7CB0" w14:textId="5307BCFD" w:rsidR="00942F4E" w:rsidRDefault="00280ADA" w:rsidP="000E6590">
      <w:pPr>
        <w:pStyle w:val="Akapitzlist"/>
        <w:numPr>
          <w:ilvl w:val="1"/>
          <w:numId w:val="38"/>
        </w:numPr>
        <w:tabs>
          <w:tab w:val="clear" w:pos="72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zn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ów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od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12"/>
        </w:rPr>
        <w:t xml:space="preserve"> 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</w:rPr>
        <w:t>ę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ku</w:t>
      </w:r>
      <w:r w:rsidRPr="009C5061">
        <w:rPr>
          <w:rFonts w:ascii="Tahoma" w:eastAsia="Tahoma" w:hAnsi="Tahoma" w:cs="Tahoma"/>
          <w:spacing w:val="2"/>
        </w:rPr>
        <w:t>p</w:t>
      </w:r>
      <w:r w:rsidRPr="009C5061">
        <w:rPr>
          <w:rFonts w:ascii="Tahoma" w:eastAsia="Tahoma" w:hAnsi="Tahoma" w:cs="Tahoma"/>
        </w:rPr>
        <w:t>u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</w:rPr>
        <w:t>środków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  <w:spacing w:val="1"/>
        </w:rPr>
        <w:t>t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3"/>
        </w:rPr>
        <w:t>ł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1"/>
        </w:rPr>
        <w:t>h</w:t>
      </w:r>
      <w:r w:rsidRPr="009C5061">
        <w:rPr>
          <w:rFonts w:ascii="Tahoma" w:eastAsia="Tahoma" w:hAnsi="Tahoma" w:cs="Tahoma"/>
        </w:rPr>
        <w:t>;</w:t>
      </w:r>
    </w:p>
    <w:p w14:paraId="11D25118" w14:textId="7AC5236B" w:rsidR="00942F4E" w:rsidRDefault="00280ADA" w:rsidP="000E6590">
      <w:pPr>
        <w:pStyle w:val="Akapitzlist"/>
        <w:numPr>
          <w:ilvl w:val="1"/>
          <w:numId w:val="38"/>
        </w:numPr>
        <w:tabs>
          <w:tab w:val="clear" w:pos="72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zn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ów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</w:rPr>
        <w:t>szo</w:t>
      </w:r>
      <w:r w:rsidRPr="009C5061">
        <w:rPr>
          <w:rFonts w:ascii="Tahoma" w:eastAsia="Tahoma" w:hAnsi="Tahoma" w:cs="Tahoma"/>
          <w:spacing w:val="-1"/>
        </w:rPr>
        <w:t>nyc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2"/>
        </w:rPr>
        <w:t>p</w:t>
      </w:r>
      <w:r w:rsidRPr="009C5061">
        <w:rPr>
          <w:rFonts w:ascii="Tahoma" w:eastAsia="Tahoma" w:hAnsi="Tahoma" w:cs="Tahoma"/>
        </w:rPr>
        <w:t>oza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  <w:spacing w:val="1"/>
        </w:rPr>
        <w:t>te</w:t>
      </w:r>
      <w:r w:rsidRPr="009C5061">
        <w:rPr>
          <w:rFonts w:ascii="Tahoma" w:eastAsia="Tahoma" w:hAnsi="Tahoma" w:cs="Tahoma"/>
        </w:rPr>
        <w:t>rytorium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</w:rPr>
        <w:t>u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;</w:t>
      </w:r>
    </w:p>
    <w:p w14:paraId="529B651A" w14:textId="77777777" w:rsidR="009C5061" w:rsidRDefault="00280ADA" w:rsidP="000E6590">
      <w:pPr>
        <w:pStyle w:val="Akapitzlist"/>
        <w:numPr>
          <w:ilvl w:val="1"/>
          <w:numId w:val="38"/>
        </w:numPr>
        <w:tabs>
          <w:tab w:val="clear" w:pos="72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zn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ów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1"/>
        </w:rPr>
        <w:t>t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</w:rPr>
        <w:t>zl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3"/>
        </w:rPr>
        <w:t>ł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gi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  <w:spacing w:val="1"/>
        </w:rPr>
        <w:t>me</w:t>
      </w:r>
      <w:r w:rsidRPr="009C5061">
        <w:rPr>
          <w:rFonts w:ascii="Tahoma" w:eastAsia="Tahoma" w:hAnsi="Tahoma" w:cs="Tahoma"/>
        </w:rPr>
        <w:t>ryto</w:t>
      </w:r>
      <w:r w:rsidRPr="009C5061">
        <w:rPr>
          <w:rFonts w:ascii="Tahoma" w:eastAsia="Tahoma" w:hAnsi="Tahoma" w:cs="Tahoma"/>
          <w:spacing w:val="2"/>
        </w:rPr>
        <w:t>r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zn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1"/>
        </w:rPr>
        <w:t>j</w:t>
      </w:r>
      <w:r w:rsidRPr="009C5061">
        <w:rPr>
          <w:rFonts w:ascii="Tahoma" w:eastAsia="Tahoma" w:hAnsi="Tahoma" w:cs="Tahoma"/>
        </w:rPr>
        <w:t>;</w:t>
      </w:r>
    </w:p>
    <w:p w14:paraId="55C852CF" w14:textId="77777777" w:rsidR="009C5061" w:rsidRPr="009C5061" w:rsidRDefault="00280ADA" w:rsidP="000E6590">
      <w:pPr>
        <w:pStyle w:val="Akapitzlist"/>
        <w:numPr>
          <w:ilvl w:val="1"/>
          <w:numId w:val="38"/>
        </w:numPr>
        <w:tabs>
          <w:tab w:val="clear" w:pos="72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1"/>
        </w:rPr>
        <w:t>ł</w:t>
      </w:r>
      <w:r w:rsidRPr="009C5061">
        <w:rPr>
          <w:rFonts w:ascii="Tahoma" w:eastAsia="Tahoma" w:hAnsi="Tahoma" w:cs="Tahoma"/>
          <w:spacing w:val="-1"/>
        </w:rPr>
        <w:t>yw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15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a</w:t>
      </w:r>
      <w:r w:rsidRPr="009C5061">
        <w:rPr>
          <w:rFonts w:ascii="Tahoma" w:eastAsia="Tahoma" w:hAnsi="Tahoma" w:cs="Tahoma"/>
          <w:spacing w:val="20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ość</w:t>
      </w:r>
      <w:r w:rsidRPr="009C5061">
        <w:rPr>
          <w:rFonts w:ascii="Tahoma" w:eastAsia="Tahoma" w:hAnsi="Tahoma" w:cs="Tahoma"/>
          <w:spacing w:val="15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1"/>
        </w:rPr>
        <w:t xml:space="preserve"> </w:t>
      </w:r>
      <w:r w:rsidRPr="009C5061">
        <w:rPr>
          <w:rFonts w:ascii="Tahoma" w:eastAsia="Tahoma" w:hAnsi="Tahoma" w:cs="Tahoma"/>
          <w:spacing w:val="2"/>
        </w:rPr>
        <w:t>pr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zna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14"/>
        </w:rPr>
        <w:t xml:space="preserve"> </w:t>
      </w:r>
      <w:r w:rsidRPr="009C5061">
        <w:rPr>
          <w:rFonts w:ascii="Tahoma" w:eastAsia="Tahoma" w:hAnsi="Tahoma" w:cs="Tahoma"/>
        </w:rPr>
        <w:t>po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16"/>
        </w:rPr>
        <w:t xml:space="preserve"> </w:t>
      </w:r>
      <w:r w:rsidRPr="009C5061">
        <w:rPr>
          <w:rFonts w:ascii="Tahoma" w:eastAsia="Tahoma" w:hAnsi="Tahoma" w:cs="Tahoma"/>
        </w:rPr>
        <w:t>publ</w:t>
      </w:r>
      <w:r w:rsidRPr="009C5061">
        <w:rPr>
          <w:rFonts w:ascii="Tahoma" w:eastAsia="Tahoma" w:hAnsi="Tahoma" w:cs="Tahoma"/>
          <w:spacing w:val="2"/>
        </w:rPr>
        <w:t>ic</w:t>
      </w:r>
      <w:r w:rsidRPr="009C5061">
        <w:rPr>
          <w:rFonts w:ascii="Tahoma" w:eastAsia="Tahoma" w:hAnsi="Tahoma" w:cs="Tahoma"/>
        </w:rPr>
        <w:t>znej</w:t>
      </w:r>
      <w:r w:rsidRPr="009C5061">
        <w:rPr>
          <w:rFonts w:ascii="Tahoma" w:eastAsia="Tahoma" w:hAnsi="Tahoma" w:cs="Tahoma"/>
          <w:spacing w:val="13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/</w:t>
      </w:r>
      <w:r w:rsidRPr="009C5061">
        <w:rPr>
          <w:rFonts w:ascii="Tahoma" w:eastAsia="Tahoma" w:hAnsi="Tahoma" w:cs="Tahoma"/>
          <w:spacing w:val="2"/>
        </w:rPr>
        <w:t>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8"/>
        </w:rPr>
        <w:t xml:space="preserve"> </w:t>
      </w:r>
      <w:r w:rsidRPr="009C5061">
        <w:rPr>
          <w:rFonts w:ascii="Tahoma" w:eastAsia="Tahoma" w:hAnsi="Tahoma" w:cs="Tahoma"/>
          <w:spacing w:val="2"/>
        </w:rPr>
        <w:t>p</w:t>
      </w:r>
      <w:r w:rsidRPr="009C5061">
        <w:rPr>
          <w:rFonts w:ascii="Tahoma" w:eastAsia="Tahoma" w:hAnsi="Tahoma" w:cs="Tahoma"/>
        </w:rPr>
        <w:t>omo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14"/>
        </w:rPr>
        <w:t xml:space="preserve"> </w:t>
      </w:r>
      <w:r w:rsidRPr="009C5061">
        <w:rPr>
          <w:rFonts w:ascii="Tahoma" w:eastAsia="Tahoma" w:hAnsi="Tahoma" w:cs="Tahoma"/>
        </w:rPr>
        <w:t>de</w:t>
      </w:r>
      <w:r w:rsidRPr="009C5061">
        <w:rPr>
          <w:rFonts w:ascii="Tahoma" w:eastAsia="Tahoma" w:hAnsi="Tahoma" w:cs="Tahoma"/>
          <w:spacing w:val="23"/>
        </w:rPr>
        <w:t xml:space="preserve"> </w:t>
      </w:r>
      <w:proofErr w:type="spellStart"/>
      <w:r w:rsidRPr="009C5061">
        <w:rPr>
          <w:rFonts w:ascii="Tahoma" w:eastAsia="Tahoma" w:hAnsi="Tahoma" w:cs="Tahoma"/>
        </w:rPr>
        <w:t>mi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</w:rPr>
        <w:t>mis</w:t>
      </w:r>
      <w:proofErr w:type="spellEnd"/>
      <w:r w:rsidRPr="009C5061">
        <w:rPr>
          <w:rFonts w:ascii="Tahoma" w:eastAsia="Tahoma" w:hAnsi="Tahoma" w:cs="Tahoma"/>
          <w:spacing w:val="17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3"/>
        </w:rPr>
        <w:t>z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j</w:t>
      </w:r>
      <w:r w:rsidR="006875E5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B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f</w:t>
      </w:r>
      <w:r w:rsidRPr="009C5061">
        <w:rPr>
          <w:rFonts w:ascii="Tahoma" w:eastAsia="Tahoma" w:hAnsi="Tahoma" w:cs="Tahoma"/>
          <w:spacing w:val="2"/>
          <w:position w:val="-1"/>
        </w:rPr>
        <w:t>i</w:t>
      </w:r>
      <w:r w:rsidRPr="009C5061">
        <w:rPr>
          <w:rFonts w:ascii="Tahoma" w:eastAsia="Tahoma" w:hAnsi="Tahoma" w:cs="Tahoma"/>
          <w:spacing w:val="-1"/>
          <w:position w:val="-1"/>
        </w:rPr>
        <w:t>c</w:t>
      </w:r>
      <w:r w:rsidRPr="009C5061">
        <w:rPr>
          <w:rFonts w:ascii="Tahoma" w:eastAsia="Tahoma" w:hAnsi="Tahoma" w:cs="Tahoma"/>
          <w:position w:val="-1"/>
        </w:rPr>
        <w:t>j</w:t>
      </w:r>
      <w:r w:rsidRPr="009C5061">
        <w:rPr>
          <w:rFonts w:ascii="Tahoma" w:eastAsia="Tahoma" w:hAnsi="Tahoma" w:cs="Tahoma"/>
          <w:spacing w:val="3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to</w:t>
      </w:r>
      <w:r w:rsidRPr="009C5061">
        <w:rPr>
          <w:rFonts w:ascii="Tahoma" w:eastAsia="Tahoma" w:hAnsi="Tahoma" w:cs="Tahoma"/>
          <w:spacing w:val="1"/>
          <w:position w:val="-1"/>
        </w:rPr>
        <w:t>w</w:t>
      </w:r>
      <w:r w:rsidRPr="009C5061">
        <w:rPr>
          <w:rFonts w:ascii="Tahoma" w:eastAsia="Tahoma" w:hAnsi="Tahoma" w:cs="Tahoma"/>
          <w:position w:val="-1"/>
        </w:rPr>
        <w:t>i</w:t>
      </w:r>
      <w:r w:rsidRPr="009C5061">
        <w:rPr>
          <w:rFonts w:ascii="Tahoma" w:eastAsia="Tahoma" w:hAnsi="Tahoma" w:cs="Tahoma"/>
          <w:spacing w:val="-13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 xml:space="preserve">w </w:t>
      </w:r>
      <w:r w:rsidRPr="009C5061">
        <w:rPr>
          <w:rFonts w:ascii="Tahoma" w:eastAsia="Tahoma" w:hAnsi="Tahoma" w:cs="Tahoma"/>
          <w:spacing w:val="-2"/>
          <w:position w:val="-1"/>
        </w:rPr>
        <w:t>r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position w:val="-1"/>
        </w:rPr>
        <w:t>m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spacing w:val="-1"/>
          <w:position w:val="-1"/>
        </w:rPr>
        <w:t>c</w:t>
      </w:r>
      <w:r w:rsidRPr="009C5061">
        <w:rPr>
          <w:rFonts w:ascii="Tahoma" w:eastAsia="Tahoma" w:hAnsi="Tahoma" w:cs="Tahoma"/>
          <w:position w:val="-1"/>
        </w:rPr>
        <w:t>h</w:t>
      </w:r>
      <w:r w:rsidRPr="009C5061">
        <w:rPr>
          <w:rFonts w:ascii="Tahoma" w:eastAsia="Tahoma" w:hAnsi="Tahoma" w:cs="Tahoma"/>
          <w:spacing w:val="-8"/>
          <w:position w:val="-1"/>
        </w:rPr>
        <w:t xml:space="preserve"> </w:t>
      </w:r>
      <w:r w:rsidRPr="009C5061">
        <w:rPr>
          <w:rFonts w:ascii="Tahoma" w:eastAsia="Tahoma" w:hAnsi="Tahoma" w:cs="Tahoma"/>
          <w:spacing w:val="3"/>
          <w:position w:val="-1"/>
        </w:rPr>
        <w:t>p</w:t>
      </w:r>
      <w:r w:rsidRPr="009C5061">
        <w:rPr>
          <w:rFonts w:ascii="Tahoma" w:eastAsia="Tahoma" w:hAnsi="Tahoma" w:cs="Tahoma"/>
          <w:position w:val="-1"/>
        </w:rPr>
        <w:t>ro</w:t>
      </w:r>
      <w:r w:rsidRPr="009C5061">
        <w:rPr>
          <w:rFonts w:ascii="Tahoma" w:eastAsia="Tahoma" w:hAnsi="Tahoma" w:cs="Tahoma"/>
          <w:spacing w:val="-1"/>
          <w:position w:val="-1"/>
        </w:rPr>
        <w:t>j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k</w:t>
      </w:r>
      <w:r w:rsidRPr="009C5061">
        <w:rPr>
          <w:rFonts w:ascii="Tahoma" w:eastAsia="Tahoma" w:hAnsi="Tahoma" w:cs="Tahoma"/>
          <w:position w:val="-1"/>
        </w:rPr>
        <w:t>t</w:t>
      </w:r>
      <w:r w:rsidRPr="009C5061">
        <w:rPr>
          <w:rFonts w:ascii="Tahoma" w:eastAsia="Tahoma" w:hAnsi="Tahoma" w:cs="Tahoma"/>
          <w:spacing w:val="2"/>
          <w:position w:val="-1"/>
        </w:rPr>
        <w:t>u</w:t>
      </w:r>
      <w:r w:rsidR="00BB32D5" w:rsidRPr="009C5061">
        <w:rPr>
          <w:rFonts w:ascii="Tahoma" w:eastAsia="Tahoma" w:hAnsi="Tahoma" w:cs="Tahoma"/>
          <w:spacing w:val="2"/>
          <w:position w:val="-1"/>
        </w:rPr>
        <w:t>;</w:t>
      </w:r>
      <w:r w:rsidR="00BB32D5" w:rsidRPr="001A21E8">
        <w:rPr>
          <w:rStyle w:val="Odwoanieprzypisudolnego"/>
          <w:rFonts w:ascii="Tahoma" w:eastAsia="Tahoma" w:hAnsi="Tahoma" w:cs="Tahoma"/>
          <w:spacing w:val="2"/>
          <w:position w:val="-1"/>
        </w:rPr>
        <w:footnoteReference w:id="79"/>
      </w:r>
    </w:p>
    <w:p w14:paraId="3ED45F1B" w14:textId="011DAD2A" w:rsidR="00942F4E" w:rsidRPr="009C5061" w:rsidRDefault="00280ADA" w:rsidP="000E6590">
      <w:pPr>
        <w:pStyle w:val="Akapitzlist"/>
        <w:numPr>
          <w:ilvl w:val="1"/>
          <w:numId w:val="38"/>
        </w:numPr>
        <w:tabs>
          <w:tab w:val="clear" w:pos="72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-2"/>
        </w:rPr>
        <w:t>t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2"/>
        </w:rPr>
        <w:t>y</w:t>
      </w:r>
      <w:r w:rsidRPr="009C5061">
        <w:rPr>
          <w:rFonts w:ascii="Tahoma" w:eastAsia="Tahoma" w:hAnsi="Tahoma" w:cs="Tahoma"/>
        </w:rPr>
        <w:t>ć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osz</w:t>
      </w:r>
      <w:r w:rsidRPr="009C5061">
        <w:rPr>
          <w:rFonts w:ascii="Tahoma" w:eastAsia="Tahoma" w:hAnsi="Tahoma" w:cs="Tahoma"/>
          <w:spacing w:val="1"/>
        </w:rPr>
        <w:t>t</w:t>
      </w:r>
      <w:r w:rsidRPr="009C5061">
        <w:rPr>
          <w:rFonts w:ascii="Tahoma" w:eastAsia="Tahoma" w:hAnsi="Tahoma" w:cs="Tahoma"/>
        </w:rPr>
        <w:t>ów</w:t>
      </w:r>
      <w:r w:rsidRPr="009C5061">
        <w:rPr>
          <w:rFonts w:ascii="Tahoma" w:eastAsia="Tahoma" w:hAnsi="Tahoma" w:cs="Tahoma"/>
          <w:spacing w:val="-6"/>
        </w:rPr>
        <w:t xml:space="preserve"> </w:t>
      </w:r>
      <w:r w:rsidRPr="009C5061">
        <w:rPr>
          <w:rFonts w:ascii="Tahoma" w:eastAsia="Tahoma" w:hAnsi="Tahoma" w:cs="Tahoma"/>
        </w:rPr>
        <w:t>rozl</w:t>
      </w:r>
      <w:r w:rsidRPr="009C5061">
        <w:rPr>
          <w:rFonts w:ascii="Tahoma" w:eastAsia="Tahoma" w:hAnsi="Tahoma" w:cs="Tahoma"/>
          <w:spacing w:val="3"/>
        </w:rPr>
        <w:t>i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12"/>
        </w:rPr>
        <w:t xml:space="preserve"> </w:t>
      </w:r>
      <w:r w:rsidRPr="009C5061">
        <w:rPr>
          <w:rFonts w:ascii="Tahoma" w:eastAsia="Tahoma" w:hAnsi="Tahoma" w:cs="Tahoma"/>
          <w:spacing w:val="3"/>
        </w:rPr>
        <w:t>r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łto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o</w:t>
      </w:r>
      <w:r w:rsidR="00BB32D5" w:rsidRPr="009C5061">
        <w:rPr>
          <w:rFonts w:ascii="Tahoma" w:eastAsia="Tahoma" w:hAnsi="Tahoma" w:cs="Tahoma"/>
          <w:spacing w:val="4"/>
        </w:rPr>
        <w:t>.</w:t>
      </w:r>
      <w:r w:rsidR="00BB32D5" w:rsidRPr="001A21E8">
        <w:rPr>
          <w:rStyle w:val="Odwoanieprzypisudolnego"/>
          <w:rFonts w:ascii="Tahoma" w:eastAsia="Tahoma" w:hAnsi="Tahoma" w:cs="Tahoma"/>
          <w:spacing w:val="4"/>
        </w:rPr>
        <w:footnoteReference w:id="80"/>
      </w:r>
    </w:p>
    <w:p w14:paraId="74515FE1" w14:textId="77777777" w:rsidR="00942F4E" w:rsidRPr="001A21E8" w:rsidRDefault="00280ADA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k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gdy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tó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 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0"/>
        </w:rPr>
        <w:t xml:space="preserve"> </w:t>
      </w:r>
      <w:r w:rsidRPr="001A21E8">
        <w:rPr>
          <w:rFonts w:ascii="Tahoma" w:eastAsia="Tahoma" w:hAnsi="Tahoma" w:cs="Tahoma"/>
        </w:rPr>
        <w:t>bi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9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1"/>
        </w:rPr>
        <w:t>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pl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mi w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budż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9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ene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zobli</w:t>
      </w:r>
      <w:r w:rsidRPr="001A21E8">
        <w:rPr>
          <w:rFonts w:ascii="Tahoma" w:eastAsia="Tahoma" w:hAnsi="Tahoma" w:cs="Tahoma"/>
          <w:spacing w:val="1"/>
        </w:rPr>
        <w:t>g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3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4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</w:rPr>
        <w:t>zgłosz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sem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41"/>
        </w:rPr>
        <w:t xml:space="preserve">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tu </w:t>
      </w:r>
      <w:r w:rsidR="008E3C45" w:rsidRPr="001A21E8">
        <w:rPr>
          <w:rFonts w:ascii="Tahoma" w:eastAsia="Tahoma" w:hAnsi="Tahoma" w:cs="Tahoma"/>
        </w:rPr>
        <w:t>IZ</w:t>
      </w:r>
      <w:r w:rsidR="008E3C45" w:rsidRPr="001A21E8">
        <w:rPr>
          <w:rFonts w:ascii="Tahoma" w:eastAsia="Tahoma" w:hAnsi="Tahoma" w:cs="Tahoma"/>
          <w:spacing w:val="-1"/>
        </w:rPr>
        <w:t xml:space="preserve"> zgodnie z ust. 1</w:t>
      </w:r>
      <w:r w:rsidRPr="001A21E8">
        <w:rPr>
          <w:rFonts w:ascii="Tahoma" w:eastAsia="Tahoma" w:hAnsi="Tahoma" w:cs="Tahoma"/>
        </w:rPr>
        <w:t>.</w:t>
      </w:r>
    </w:p>
    <w:p w14:paraId="70D8291B" w14:textId="28D94578" w:rsidR="008E3C45" w:rsidRPr="008E0537" w:rsidRDefault="00280ADA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E0537">
        <w:rPr>
          <w:rFonts w:ascii="Tahoma" w:eastAsia="Tahoma" w:hAnsi="Tahoma" w:cs="Tahoma"/>
        </w:rPr>
        <w:t>W 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dku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  <w:spacing w:val="3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st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</w:rPr>
        <w:t>pi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 oszczędn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 w pro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ek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</w:rPr>
        <w:t>e po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st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ł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 xml:space="preserve">h w </w:t>
      </w:r>
      <w:r w:rsidRPr="008E0537">
        <w:rPr>
          <w:rFonts w:ascii="Tahoma" w:eastAsia="Tahoma" w:hAnsi="Tahoma" w:cs="Tahoma"/>
          <w:spacing w:val="1"/>
        </w:rPr>
        <w:t>wy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k</w:t>
      </w:r>
      <w:r w:rsidRPr="008E0537">
        <w:rPr>
          <w:rFonts w:ascii="Tahoma" w:eastAsia="Tahoma" w:hAnsi="Tahoma" w:cs="Tahoma"/>
        </w:rPr>
        <w:t>u 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</w:rPr>
        <w:t>pro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-2"/>
        </w:rPr>
        <w:t>i</w:t>
      </w:r>
      <w:r w:rsidRPr="008E0537">
        <w:rPr>
          <w:rFonts w:ascii="Tahoma" w:eastAsia="Tahoma" w:hAnsi="Tahoma" w:cs="Tahoma"/>
        </w:rPr>
        <w:t>a pos</w:t>
      </w:r>
      <w:r w:rsidRPr="008E0537">
        <w:rPr>
          <w:rFonts w:ascii="Tahoma" w:eastAsia="Tahoma" w:hAnsi="Tahoma" w:cs="Tahoma"/>
          <w:spacing w:val="1"/>
        </w:rPr>
        <w:t>tę</w:t>
      </w:r>
      <w:r w:rsidRPr="008E0537">
        <w:rPr>
          <w:rFonts w:ascii="Tahoma" w:eastAsia="Tahoma" w:hAnsi="Tahoma" w:cs="Tahoma"/>
        </w:rPr>
        <w:t>po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-2"/>
        </w:rPr>
        <w:t xml:space="preserve"> 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10"/>
        </w:rPr>
        <w:t xml:space="preserve"> 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d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l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ie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mó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 publ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znego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l</w:t>
      </w:r>
      <w:r w:rsidRPr="008E0537">
        <w:rPr>
          <w:rFonts w:ascii="Tahoma" w:eastAsia="Tahoma" w:hAnsi="Tahoma" w:cs="Tahoma"/>
          <w:spacing w:val="1"/>
        </w:rPr>
        <w:t>u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dy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1"/>
        </w:rPr>
        <w:t>k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  <w:spacing w:val="1"/>
        </w:rPr>
        <w:t>j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i,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-2"/>
        </w:rPr>
        <w:t>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h</w:t>
      </w:r>
      <w:r w:rsidR="008E0537" w:rsidRP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  <w:spacing w:val="-1"/>
          <w:position w:val="-1"/>
        </w:rPr>
        <w:t>10</w:t>
      </w:r>
      <w:r w:rsidRPr="008E0537">
        <w:rPr>
          <w:rFonts w:ascii="Tahoma" w:eastAsia="Tahoma" w:hAnsi="Tahoma" w:cs="Tahoma"/>
          <w:position w:val="-1"/>
        </w:rPr>
        <w:t>%</w:t>
      </w:r>
      <w:r w:rsidRPr="008E0537">
        <w:rPr>
          <w:rFonts w:ascii="Tahoma" w:eastAsia="Tahoma" w:hAnsi="Tahoma" w:cs="Tahoma"/>
          <w:spacing w:val="48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śro</w:t>
      </w:r>
      <w:r w:rsidRPr="008E0537">
        <w:rPr>
          <w:rFonts w:ascii="Tahoma" w:eastAsia="Tahoma" w:hAnsi="Tahoma" w:cs="Tahoma"/>
          <w:spacing w:val="3"/>
          <w:position w:val="-1"/>
        </w:rPr>
        <w:t>d</w:t>
      </w:r>
      <w:r w:rsidRPr="008E0537">
        <w:rPr>
          <w:rFonts w:ascii="Tahoma" w:eastAsia="Tahoma" w:hAnsi="Tahoma" w:cs="Tahoma"/>
          <w:spacing w:val="-1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ów</w:t>
      </w:r>
      <w:r w:rsidRPr="008E0537">
        <w:rPr>
          <w:rFonts w:ascii="Tahoma" w:eastAsia="Tahoma" w:hAnsi="Tahoma" w:cs="Tahoma"/>
          <w:spacing w:val="46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position w:val="-1"/>
        </w:rPr>
        <w:t>lo</w:t>
      </w:r>
      <w:r w:rsidRPr="008E0537">
        <w:rPr>
          <w:rFonts w:ascii="Tahoma" w:eastAsia="Tahoma" w:hAnsi="Tahoma" w:cs="Tahoma"/>
          <w:spacing w:val="-1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o</w:t>
      </w:r>
      <w:r w:rsidRPr="008E0537">
        <w:rPr>
          <w:rFonts w:ascii="Tahoma" w:eastAsia="Tahoma" w:hAnsi="Tahoma" w:cs="Tahoma"/>
          <w:spacing w:val="-2"/>
          <w:position w:val="-1"/>
        </w:rPr>
        <w:t>w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ny</w:t>
      </w:r>
      <w:r w:rsidRPr="008E0537">
        <w:rPr>
          <w:rFonts w:ascii="Tahoma" w:eastAsia="Tahoma" w:hAnsi="Tahoma" w:cs="Tahoma"/>
          <w:spacing w:val="2"/>
          <w:position w:val="-1"/>
        </w:rPr>
        <w:t>c</w:t>
      </w:r>
      <w:r w:rsidRPr="008E0537">
        <w:rPr>
          <w:rFonts w:ascii="Tahoma" w:eastAsia="Tahoma" w:hAnsi="Tahoma" w:cs="Tahoma"/>
          <w:position w:val="-1"/>
        </w:rPr>
        <w:t>h</w:t>
      </w:r>
      <w:r w:rsidRPr="008E0537">
        <w:rPr>
          <w:rFonts w:ascii="Tahoma" w:eastAsia="Tahoma" w:hAnsi="Tahoma" w:cs="Tahoma"/>
          <w:spacing w:val="40"/>
          <w:position w:val="-1"/>
        </w:rPr>
        <w:t xml:space="preserve"> 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a</w:t>
      </w:r>
      <w:r w:rsidRPr="008E0537">
        <w:rPr>
          <w:rFonts w:ascii="Tahoma" w:eastAsia="Tahoma" w:hAnsi="Tahoma" w:cs="Tahoma"/>
          <w:spacing w:val="51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d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e</w:t>
      </w:r>
      <w:r w:rsidRPr="008E0537">
        <w:rPr>
          <w:rFonts w:ascii="Tahoma" w:eastAsia="Tahoma" w:hAnsi="Tahoma" w:cs="Tahoma"/>
          <w:spacing w:val="49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z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position w:val="-1"/>
        </w:rPr>
        <w:t>d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i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position w:val="-1"/>
        </w:rPr>
        <w:t>,</w:t>
      </w:r>
      <w:r w:rsidRPr="008E0537">
        <w:rPr>
          <w:rFonts w:ascii="Tahoma" w:eastAsia="Tahoma" w:hAnsi="Tahoma" w:cs="Tahoma"/>
          <w:spacing w:val="45"/>
          <w:position w:val="-1"/>
        </w:rPr>
        <w:t xml:space="preserve"> </w:t>
      </w:r>
      <w:r w:rsidRPr="008E0537">
        <w:rPr>
          <w:rFonts w:ascii="Tahoma" w:eastAsia="Tahoma" w:hAnsi="Tahoma" w:cs="Tahoma"/>
          <w:spacing w:val="5"/>
          <w:position w:val="-1"/>
        </w:rPr>
        <w:t>m</w:t>
      </w:r>
      <w:r w:rsidRPr="008E0537">
        <w:rPr>
          <w:rFonts w:ascii="Tahoma" w:eastAsia="Tahoma" w:hAnsi="Tahoma" w:cs="Tahoma"/>
          <w:position w:val="-1"/>
        </w:rPr>
        <w:t>ogą</w:t>
      </w:r>
      <w:r w:rsidRPr="008E0537">
        <w:rPr>
          <w:rFonts w:ascii="Tahoma" w:eastAsia="Tahoma" w:hAnsi="Tahoma" w:cs="Tahoma"/>
          <w:spacing w:val="48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o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e</w:t>
      </w:r>
      <w:r w:rsidRPr="008E0537">
        <w:rPr>
          <w:rFonts w:ascii="Tahoma" w:eastAsia="Tahoma" w:hAnsi="Tahoma" w:cs="Tahoma"/>
          <w:spacing w:val="50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być</w:t>
      </w:r>
      <w:r w:rsidRPr="008E0537">
        <w:rPr>
          <w:rFonts w:ascii="Tahoma" w:eastAsia="Tahoma" w:hAnsi="Tahoma" w:cs="Tahoma"/>
          <w:spacing w:val="48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  <w:position w:val="-1"/>
        </w:rPr>
        <w:t>wy</w:t>
      </w:r>
      <w:r w:rsidRPr="008E0537">
        <w:rPr>
          <w:rFonts w:ascii="Tahoma" w:eastAsia="Tahoma" w:hAnsi="Tahoma" w:cs="Tahoma"/>
          <w:spacing w:val="-3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or</w:t>
      </w:r>
      <w:r w:rsidRPr="008E0537">
        <w:rPr>
          <w:rFonts w:ascii="Tahoma" w:eastAsia="Tahoma" w:hAnsi="Tahoma" w:cs="Tahoma"/>
          <w:spacing w:val="3"/>
          <w:position w:val="-1"/>
        </w:rPr>
        <w:t>z</w:t>
      </w:r>
      <w:r w:rsidRPr="008E0537">
        <w:rPr>
          <w:rFonts w:ascii="Tahoma" w:eastAsia="Tahoma" w:hAnsi="Tahoma" w:cs="Tahoma"/>
          <w:spacing w:val="-1"/>
          <w:position w:val="-1"/>
        </w:rPr>
        <w:t>y</w:t>
      </w:r>
      <w:r w:rsidRPr="008E0537">
        <w:rPr>
          <w:rFonts w:ascii="Tahoma" w:eastAsia="Tahoma" w:hAnsi="Tahoma" w:cs="Tahoma"/>
          <w:position w:val="-1"/>
        </w:rPr>
        <w:t>st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e</w:t>
      </w:r>
      <w:r w:rsidRPr="008E0537">
        <w:rPr>
          <w:rFonts w:ascii="Tahoma" w:eastAsia="Tahoma" w:hAnsi="Tahoma" w:cs="Tahoma"/>
          <w:spacing w:val="41"/>
          <w:position w:val="-1"/>
        </w:rPr>
        <w:t xml:space="preserve"> </w:t>
      </w:r>
      <w:r w:rsidRPr="008E0537">
        <w:rPr>
          <w:rFonts w:ascii="Tahoma" w:eastAsia="Tahoma" w:hAnsi="Tahoma" w:cs="Tahoma"/>
          <w:spacing w:val="2"/>
          <w:position w:val="-1"/>
        </w:rPr>
        <w:t>p</w:t>
      </w:r>
      <w:r w:rsidRPr="008E0537">
        <w:rPr>
          <w:rFonts w:ascii="Tahoma" w:eastAsia="Tahoma" w:hAnsi="Tahoma" w:cs="Tahoma"/>
          <w:position w:val="-1"/>
        </w:rPr>
        <w:t>rz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position w:val="-1"/>
        </w:rPr>
        <w:t>z</w:t>
      </w:r>
      <w:r w:rsidRPr="008E0537">
        <w:rPr>
          <w:rFonts w:ascii="Tahoma" w:eastAsia="Tahoma" w:hAnsi="Tahoma" w:cs="Tahoma"/>
          <w:spacing w:val="53"/>
          <w:position w:val="-1"/>
        </w:rPr>
        <w:t xml:space="preserve"> </w:t>
      </w:r>
      <w:r w:rsidRPr="008E0537">
        <w:rPr>
          <w:rFonts w:ascii="Tahoma" w:eastAsia="Tahoma" w:hAnsi="Tahoma" w:cs="Tahoma"/>
          <w:position w:val="-1"/>
        </w:rPr>
        <w:t>B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spacing w:val="-1"/>
          <w:position w:val="-1"/>
        </w:rPr>
        <w:t>f</w:t>
      </w:r>
      <w:r w:rsidRPr="008E0537">
        <w:rPr>
          <w:rFonts w:ascii="Tahoma" w:eastAsia="Tahoma" w:hAnsi="Tahoma" w:cs="Tahoma"/>
          <w:position w:val="-1"/>
        </w:rPr>
        <w:t>i</w:t>
      </w:r>
      <w:r w:rsidRPr="008E0537">
        <w:rPr>
          <w:rFonts w:ascii="Tahoma" w:eastAsia="Tahoma" w:hAnsi="Tahoma" w:cs="Tahoma"/>
          <w:spacing w:val="2"/>
          <w:position w:val="-1"/>
        </w:rPr>
        <w:t>c</w:t>
      </w:r>
      <w:r w:rsidRPr="008E0537">
        <w:rPr>
          <w:rFonts w:ascii="Tahoma" w:eastAsia="Tahoma" w:hAnsi="Tahoma" w:cs="Tahoma"/>
          <w:position w:val="-1"/>
        </w:rPr>
        <w:t>j</w:t>
      </w:r>
      <w:r w:rsidRPr="008E0537">
        <w:rPr>
          <w:rFonts w:ascii="Tahoma" w:eastAsia="Tahoma" w:hAnsi="Tahoma" w:cs="Tahoma"/>
          <w:spacing w:val="1"/>
          <w:position w:val="-1"/>
        </w:rPr>
        <w:t>e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ta</w:t>
      </w:r>
      <w:r w:rsidR="008E0537" w:rsidRPr="008E0537">
        <w:rPr>
          <w:rFonts w:ascii="Tahoma" w:eastAsia="Tahoma" w:hAnsi="Tahoma" w:cs="Tahoma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ł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znie</w:t>
      </w:r>
      <w:r w:rsidRPr="008E0537">
        <w:rPr>
          <w:rFonts w:ascii="Tahoma" w:eastAsia="Tahoma" w:hAnsi="Tahoma" w:cs="Tahoma"/>
          <w:spacing w:val="-2"/>
        </w:rPr>
        <w:t xml:space="preserve"> </w:t>
      </w:r>
      <w:r w:rsidRPr="008E0537">
        <w:rPr>
          <w:rFonts w:ascii="Tahoma" w:eastAsia="Tahoma" w:hAnsi="Tahoma" w:cs="Tahoma"/>
        </w:rPr>
        <w:t>za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  <w:spacing w:val="2"/>
        </w:rPr>
        <w:t>p</w:t>
      </w:r>
      <w:r w:rsidRPr="008E0537">
        <w:rPr>
          <w:rFonts w:ascii="Tahoma" w:eastAsia="Tahoma" w:hAnsi="Tahoma" w:cs="Tahoma"/>
        </w:rPr>
        <w:t>is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zgo</w:t>
      </w:r>
      <w:r w:rsidRPr="008E0537">
        <w:rPr>
          <w:rFonts w:ascii="Tahoma" w:eastAsia="Tahoma" w:hAnsi="Tahoma" w:cs="Tahoma"/>
          <w:spacing w:val="2"/>
        </w:rPr>
        <w:t>d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IZ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  <w:spacing w:val="2"/>
        </w:rPr>
        <w:t>p</w:t>
      </w:r>
      <w:r w:rsidRPr="008E0537">
        <w:rPr>
          <w:rFonts w:ascii="Tahoma" w:eastAsia="Tahoma" w:hAnsi="Tahoma" w:cs="Tahoma"/>
        </w:rPr>
        <w:t>od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2"/>
        </w:rPr>
        <w:t>u</w:t>
      </w:r>
      <w:r w:rsidRPr="008E0537">
        <w:rPr>
          <w:rFonts w:ascii="Tahoma" w:eastAsia="Tahoma" w:hAnsi="Tahoma" w:cs="Tahoma"/>
          <w:spacing w:val="-1"/>
        </w:rPr>
        <w:t>nk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3"/>
        </w:rPr>
        <w:t>m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-3"/>
        </w:rPr>
        <w:t xml:space="preserve"> 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3"/>
        </w:rPr>
        <w:t>ę</w:t>
      </w:r>
      <w:r w:rsidRPr="008E0537">
        <w:rPr>
          <w:rFonts w:ascii="Tahoma" w:eastAsia="Tahoma" w:hAnsi="Tahoma" w:cs="Tahoma"/>
        </w:rPr>
        <w:t>dzie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</w:rPr>
        <w:t>się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</w:rPr>
        <w:t>to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ło ze</w:t>
      </w:r>
      <w:r w:rsidRPr="008E0537">
        <w:rPr>
          <w:rFonts w:ascii="Tahoma" w:eastAsia="Tahoma" w:hAnsi="Tahoma" w:cs="Tahoma"/>
          <w:spacing w:val="6"/>
        </w:rPr>
        <w:t xml:space="preserve"> z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3"/>
        </w:rPr>
        <w:t>ę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-5"/>
        </w:rPr>
        <w:t xml:space="preserve"> 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t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 xml:space="preserve">i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źni</w:t>
      </w:r>
      <w:r w:rsidRPr="008E0537">
        <w:rPr>
          <w:rFonts w:ascii="Tahoma" w:eastAsia="Tahoma" w:hAnsi="Tahoma" w:cs="Tahoma"/>
          <w:spacing w:val="1"/>
        </w:rPr>
        <w:t>k</w:t>
      </w:r>
      <w:r w:rsidRPr="008E0537">
        <w:rPr>
          <w:rFonts w:ascii="Tahoma" w:eastAsia="Tahoma" w:hAnsi="Tahoma" w:cs="Tahoma"/>
        </w:rPr>
        <w:t>ów od</w:t>
      </w:r>
      <w:r w:rsidRPr="008E0537">
        <w:rPr>
          <w:rFonts w:ascii="Tahoma" w:eastAsia="Tahoma" w:hAnsi="Tahoma" w:cs="Tahoma"/>
          <w:spacing w:val="2"/>
        </w:rPr>
        <w:t>n</w:t>
      </w:r>
      <w:r w:rsidRPr="008E0537">
        <w:rPr>
          <w:rFonts w:ascii="Tahoma" w:eastAsia="Tahoma" w:hAnsi="Tahoma" w:cs="Tahoma"/>
        </w:rPr>
        <w:t>osz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 xml:space="preserve">h się do 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lów pro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 xml:space="preserve">tu 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ślo</w:t>
      </w:r>
      <w:r w:rsidRPr="008E0537">
        <w:rPr>
          <w:rFonts w:ascii="Tahoma" w:eastAsia="Tahoma" w:hAnsi="Tahoma" w:cs="Tahoma"/>
          <w:spacing w:val="-1"/>
        </w:rPr>
        <w:t>nyc</w:t>
      </w:r>
      <w:r w:rsidRPr="008E0537">
        <w:rPr>
          <w:rFonts w:ascii="Tahoma" w:eastAsia="Tahoma" w:hAnsi="Tahoma" w:cs="Tahoma"/>
        </w:rPr>
        <w:t xml:space="preserve">h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 xml:space="preserve">e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3"/>
        </w:rPr>
        <w:t>k</w:t>
      </w:r>
      <w:r w:rsidRPr="008E0537">
        <w:rPr>
          <w:rFonts w:ascii="Tahoma" w:eastAsia="Tahoma" w:hAnsi="Tahoma" w:cs="Tahoma"/>
        </w:rPr>
        <w:t xml:space="preserve">u </w:t>
      </w:r>
      <w:r w:rsidRPr="008E0537">
        <w:rPr>
          <w:rFonts w:ascii="Tahoma" w:eastAsia="Tahoma" w:hAnsi="Tahoma" w:cs="Tahoma"/>
          <w:spacing w:val="2"/>
        </w:rPr>
        <w:t>p</w:t>
      </w:r>
      <w:r w:rsidRPr="008E0537">
        <w:rPr>
          <w:rFonts w:ascii="Tahoma" w:eastAsia="Tahoma" w:hAnsi="Tahoma" w:cs="Tahoma"/>
        </w:rPr>
        <w:t>rz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 xml:space="preserve">d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szcz</w:t>
      </w:r>
      <w:r w:rsidRPr="008E0537">
        <w:rPr>
          <w:rFonts w:ascii="Tahoma" w:eastAsia="Tahoma" w:hAnsi="Tahoma" w:cs="Tahoma"/>
          <w:spacing w:val="1"/>
        </w:rPr>
        <w:t>ę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m</w:t>
      </w:r>
      <w:r w:rsid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</w:rPr>
        <w:t>pos</w:t>
      </w:r>
      <w:r w:rsidRPr="008E0537">
        <w:rPr>
          <w:rFonts w:ascii="Tahoma" w:eastAsia="Tahoma" w:hAnsi="Tahoma" w:cs="Tahoma"/>
          <w:spacing w:val="1"/>
        </w:rPr>
        <w:t>tę</w:t>
      </w:r>
      <w:r w:rsidRPr="008E0537">
        <w:rPr>
          <w:rFonts w:ascii="Tahoma" w:eastAsia="Tahoma" w:hAnsi="Tahoma" w:cs="Tahoma"/>
        </w:rPr>
        <w:t>po</w:t>
      </w:r>
      <w:r w:rsidRPr="008E0537">
        <w:rPr>
          <w:rFonts w:ascii="Tahoma" w:eastAsia="Tahoma" w:hAnsi="Tahoma" w:cs="Tahoma"/>
          <w:spacing w:val="-1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44"/>
        </w:rPr>
        <w:t xml:space="preserve"> 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56"/>
        </w:rPr>
        <w:t xml:space="preserve"> 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dzi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l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ie</w:t>
      </w:r>
      <w:r w:rsidRPr="008E0537">
        <w:rPr>
          <w:rFonts w:ascii="Tahoma" w:eastAsia="Tahoma" w:hAnsi="Tahoma" w:cs="Tahoma"/>
          <w:spacing w:val="50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4"/>
        </w:rPr>
        <w:t>a</w:t>
      </w:r>
      <w:r w:rsidRPr="008E0537">
        <w:rPr>
          <w:rFonts w:ascii="Tahoma" w:eastAsia="Tahoma" w:hAnsi="Tahoma" w:cs="Tahoma"/>
        </w:rPr>
        <w:t>mó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45"/>
        </w:rPr>
        <w:t xml:space="preserve"> </w:t>
      </w:r>
      <w:r w:rsidRPr="008E0537">
        <w:rPr>
          <w:rFonts w:ascii="Tahoma" w:eastAsia="Tahoma" w:hAnsi="Tahoma" w:cs="Tahoma"/>
        </w:rPr>
        <w:t>publ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znego,</w:t>
      </w:r>
      <w:r w:rsidRPr="008E0537">
        <w:rPr>
          <w:rFonts w:ascii="Tahoma" w:eastAsia="Tahoma" w:hAnsi="Tahoma" w:cs="Tahoma"/>
          <w:spacing w:val="45"/>
        </w:rPr>
        <w:t xml:space="preserve"> 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  <w:spacing w:val="-3"/>
        </w:rPr>
        <w:t>h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ba</w:t>
      </w:r>
      <w:r w:rsidRPr="008E0537">
        <w:rPr>
          <w:rFonts w:ascii="Tahoma" w:eastAsia="Tahoma" w:hAnsi="Tahoma" w:cs="Tahoma"/>
          <w:spacing w:val="51"/>
        </w:rPr>
        <w:t xml:space="preserve"> 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60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f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46"/>
        </w:rPr>
        <w:t xml:space="preserve"> </w:t>
      </w:r>
      <w:r w:rsidRPr="008E0537">
        <w:rPr>
          <w:rFonts w:ascii="Tahoma" w:eastAsia="Tahoma" w:hAnsi="Tahoma" w:cs="Tahoma"/>
          <w:spacing w:val="1"/>
        </w:rPr>
        <w:t>wy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50"/>
        </w:rPr>
        <w:t xml:space="preserve"> 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</w:rPr>
        <w:t>ć 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</w:rPr>
        <w:t>zna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 oszczędn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33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 po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2"/>
        </w:rPr>
        <w:t>r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 xml:space="preserve">ie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d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2"/>
        </w:rPr>
        <w:t>ó</w:t>
      </w:r>
      <w:r w:rsidRPr="008E0537">
        <w:rPr>
          <w:rFonts w:ascii="Tahoma" w:eastAsia="Tahoma" w:hAnsi="Tahoma" w:cs="Tahoma"/>
        </w:rPr>
        <w:t>w po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sio</w:t>
      </w:r>
      <w:r w:rsidRPr="008E0537">
        <w:rPr>
          <w:rFonts w:ascii="Tahoma" w:eastAsia="Tahoma" w:hAnsi="Tahoma" w:cs="Tahoma"/>
          <w:spacing w:val="-1"/>
        </w:rPr>
        <w:t>nyc</w:t>
      </w:r>
      <w:r w:rsidRPr="008E0537">
        <w:rPr>
          <w:rFonts w:ascii="Tahoma" w:eastAsia="Tahoma" w:hAnsi="Tahoma" w:cs="Tahoma"/>
        </w:rPr>
        <w:t xml:space="preserve">h w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żs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 xml:space="preserve">j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="00C24D7D" w:rsidRPr="008E0537">
        <w:rPr>
          <w:rFonts w:ascii="Tahoma" w:eastAsia="Tahoma" w:hAnsi="Tahoma" w:cs="Tahoma"/>
          <w:spacing w:val="35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iż</w:t>
      </w:r>
      <w:r w:rsidR="00C24D7D" w:rsidRP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pl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-2"/>
        </w:rPr>
        <w:t>w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</w:t>
      </w:r>
      <w:r w:rsidRPr="008E0537">
        <w:rPr>
          <w:rFonts w:ascii="Tahoma" w:eastAsia="Tahoma" w:hAnsi="Tahoma" w:cs="Tahoma"/>
          <w:spacing w:val="-1"/>
        </w:rPr>
        <w:t xml:space="preserve"> </w:t>
      </w: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9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u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</w:rPr>
        <w:t>zn</w:t>
      </w:r>
      <w:r w:rsidRPr="008E0537">
        <w:rPr>
          <w:rFonts w:ascii="Tahoma" w:eastAsia="Tahoma" w:hAnsi="Tahoma" w:cs="Tahoma"/>
          <w:spacing w:val="3"/>
        </w:rPr>
        <w:t>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 xml:space="preserve">go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zrostu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.</w:t>
      </w:r>
      <w:r w:rsidRPr="008E0537">
        <w:rPr>
          <w:rFonts w:ascii="Tahoma" w:eastAsia="Tahoma" w:hAnsi="Tahoma" w:cs="Tahoma"/>
          <w:spacing w:val="10"/>
        </w:rPr>
        <w:t xml:space="preserve"> </w:t>
      </w:r>
      <w:r w:rsidRPr="008E0537">
        <w:rPr>
          <w:rFonts w:ascii="Tahoma" w:eastAsia="Tahoma" w:hAnsi="Tahoma" w:cs="Tahoma"/>
          <w:spacing w:val="3"/>
        </w:rPr>
        <w:t>I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może</w:t>
      </w:r>
      <w:r w:rsidRPr="008E0537">
        <w:rPr>
          <w:rFonts w:ascii="Tahoma" w:eastAsia="Tahoma" w:hAnsi="Tahoma" w:cs="Tahoma"/>
          <w:spacing w:val="6"/>
        </w:rPr>
        <w:t xml:space="preserve"> </w:t>
      </w:r>
      <w:r w:rsidRPr="008E0537">
        <w:rPr>
          <w:rFonts w:ascii="Tahoma" w:eastAsia="Tahoma" w:hAnsi="Tahoma" w:cs="Tahoma"/>
        </w:rPr>
        <w:t>ró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ż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  <w:spacing w:val="-2"/>
        </w:rPr>
        <w:t>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zić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</w:rPr>
        <w:t>zgodę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</w:t>
      </w:r>
      <w:r w:rsidRPr="008E0537">
        <w:rPr>
          <w:rFonts w:ascii="Tahoma" w:eastAsia="Tahoma" w:hAnsi="Tahoma" w:cs="Tahoma"/>
          <w:spacing w:val="8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  <w:spacing w:val="-3"/>
        </w:rPr>
        <w:t>k</w:t>
      </w:r>
      <w:r w:rsidRPr="008E0537">
        <w:rPr>
          <w:rFonts w:ascii="Tahoma" w:eastAsia="Tahoma" w:hAnsi="Tahoma" w:cs="Tahoma"/>
        </w:rPr>
        <w:t>or</w:t>
      </w:r>
      <w:r w:rsidRPr="008E0537">
        <w:rPr>
          <w:rFonts w:ascii="Tahoma" w:eastAsia="Tahoma" w:hAnsi="Tahoma" w:cs="Tahoma"/>
          <w:spacing w:val="3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st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ie oszczędn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1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2"/>
        </w:rPr>
        <w:t>d</w:t>
      </w:r>
      <w:r w:rsidRPr="008E0537">
        <w:rPr>
          <w:rFonts w:ascii="Tahoma" w:eastAsia="Tahoma" w:hAnsi="Tahoma" w:cs="Tahoma"/>
          <w:spacing w:val="-1"/>
        </w:rPr>
        <w:t>ku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gdy</w:t>
      </w:r>
      <w:r w:rsidRPr="008E0537">
        <w:rPr>
          <w:rFonts w:ascii="Tahoma" w:eastAsia="Tahoma" w:hAnsi="Tahoma" w:cs="Tahoma"/>
          <w:spacing w:val="14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f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  <w:spacing w:val="3"/>
        </w:rPr>
        <w:t>w</w:t>
      </w:r>
      <w:r w:rsidRPr="008E0537">
        <w:rPr>
          <w:rFonts w:ascii="Tahoma" w:eastAsia="Tahoma" w:hAnsi="Tahoma" w:cs="Tahoma"/>
          <w:spacing w:val="-1"/>
        </w:rPr>
        <w:t>yk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że</w:t>
      </w:r>
      <w:r w:rsidRPr="008E0537">
        <w:rPr>
          <w:rFonts w:ascii="Tahoma" w:eastAsia="Tahoma" w:hAnsi="Tahoma" w:cs="Tahoma"/>
          <w:spacing w:val="9"/>
        </w:rPr>
        <w:t xml:space="preserve"> </w:t>
      </w:r>
      <w:r w:rsidRPr="008E0537">
        <w:rPr>
          <w:rFonts w:ascii="Tahoma" w:eastAsia="Tahoma" w:hAnsi="Tahoma" w:cs="Tahoma"/>
          <w:spacing w:val="1"/>
        </w:rPr>
        <w:t>n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e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zult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2"/>
        </w:rPr>
        <w:t>t</w:t>
      </w:r>
      <w:r w:rsidRPr="008E0537">
        <w:rPr>
          <w:rFonts w:ascii="Tahoma" w:eastAsia="Tahoma" w:hAnsi="Tahoma" w:cs="Tahoma"/>
        </w:rPr>
        <w:t>y</w:t>
      </w:r>
      <w:r w:rsidRPr="008E0537">
        <w:rPr>
          <w:rFonts w:ascii="Tahoma" w:eastAsia="Tahoma" w:hAnsi="Tahoma" w:cs="Tahoma"/>
          <w:spacing w:val="3"/>
        </w:rPr>
        <w:t xml:space="preserve"> </w:t>
      </w: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11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3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ek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tóre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8"/>
        </w:rPr>
        <w:t xml:space="preserve">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ł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w</w:t>
      </w:r>
      <w:r w:rsidR="00826D23" w:rsidRPr="008E0537">
        <w:rPr>
          <w:rFonts w:ascii="Tahoma" w:eastAsia="Tahoma" w:hAnsi="Tahoma" w:cs="Tahoma"/>
        </w:rPr>
        <w:t xml:space="preserve"> 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a o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</w:rPr>
        <w:t>ślo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e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ze</w:t>
      </w:r>
      <w:r w:rsidRPr="008E0537">
        <w:rPr>
          <w:rFonts w:ascii="Tahoma" w:eastAsia="Tahoma" w:hAnsi="Tahoma" w:cs="Tahoma"/>
        </w:rPr>
        <w:t xml:space="preserve">z </w:t>
      </w:r>
      <w:r w:rsidRPr="008E0537">
        <w:rPr>
          <w:rFonts w:ascii="Tahoma" w:eastAsia="Tahoma" w:hAnsi="Tahoma" w:cs="Tahoma"/>
          <w:spacing w:val="3"/>
        </w:rPr>
        <w:t>I</w:t>
      </w:r>
      <w:r w:rsidRPr="008E0537">
        <w:rPr>
          <w:rFonts w:ascii="Tahoma" w:eastAsia="Tahoma" w:hAnsi="Tahoma" w:cs="Tahoma"/>
        </w:rPr>
        <w:t xml:space="preserve">Z </w:t>
      </w:r>
      <w:r w:rsidRPr="008E0537">
        <w:rPr>
          <w:rFonts w:ascii="Tahoma" w:eastAsia="Tahoma" w:hAnsi="Tahoma" w:cs="Tahoma"/>
          <w:spacing w:val="1"/>
        </w:rPr>
        <w:t>w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źn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 xml:space="preserve">dla </w:t>
      </w:r>
      <w:r w:rsidRPr="008E0537">
        <w:rPr>
          <w:rFonts w:ascii="Tahoma" w:eastAsia="Tahoma" w:hAnsi="Tahoma" w:cs="Tahoma"/>
          <w:spacing w:val="1"/>
        </w:rPr>
        <w:t>P</w:t>
      </w:r>
      <w:r w:rsidRPr="008E0537">
        <w:rPr>
          <w:rFonts w:ascii="Tahoma" w:eastAsia="Tahoma" w:hAnsi="Tahoma" w:cs="Tahoma"/>
        </w:rPr>
        <w:t>rog</w:t>
      </w:r>
      <w:r w:rsidRPr="008E0537">
        <w:rPr>
          <w:rFonts w:ascii="Tahoma" w:eastAsia="Tahoma" w:hAnsi="Tahoma" w:cs="Tahoma"/>
          <w:spacing w:val="-2"/>
        </w:rPr>
        <w:t>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m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.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W 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dku</w:t>
      </w:r>
      <w:r w:rsidRPr="008E0537">
        <w:rPr>
          <w:rFonts w:ascii="Tahoma" w:eastAsia="Tahoma" w:hAnsi="Tahoma" w:cs="Tahoma"/>
          <w:spacing w:val="5"/>
        </w:rPr>
        <w:t xml:space="preserve"> </w:t>
      </w:r>
      <w:r w:rsidRPr="008E0537">
        <w:rPr>
          <w:rFonts w:ascii="Tahoma" w:eastAsia="Tahoma" w:hAnsi="Tahoma" w:cs="Tahoma"/>
        </w:rPr>
        <w:t>br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u z</w:t>
      </w:r>
      <w:r w:rsidRPr="008E0537">
        <w:rPr>
          <w:rFonts w:ascii="Tahoma" w:eastAsia="Tahoma" w:hAnsi="Tahoma" w:cs="Tahoma"/>
          <w:spacing w:val="3"/>
        </w:rPr>
        <w:t>g</w:t>
      </w:r>
      <w:r w:rsidRPr="008E0537">
        <w:rPr>
          <w:rFonts w:ascii="Tahoma" w:eastAsia="Tahoma" w:hAnsi="Tahoma" w:cs="Tahoma"/>
        </w:rPr>
        <w:t>ody IZ os</w:t>
      </w:r>
      <w:r w:rsidRPr="008E0537">
        <w:rPr>
          <w:rFonts w:ascii="Tahoma" w:eastAsia="Tahoma" w:hAnsi="Tahoma" w:cs="Tahoma"/>
          <w:spacing w:val="2"/>
        </w:rPr>
        <w:t>z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ę</w:t>
      </w:r>
      <w:r w:rsidRPr="008E0537">
        <w:rPr>
          <w:rFonts w:ascii="Tahoma" w:eastAsia="Tahoma" w:hAnsi="Tahoma" w:cs="Tahoma"/>
        </w:rPr>
        <w:t>dn</w:t>
      </w:r>
      <w:r w:rsidRPr="008E0537">
        <w:rPr>
          <w:rFonts w:ascii="Tahoma" w:eastAsia="Tahoma" w:hAnsi="Tahoma" w:cs="Tahoma"/>
          <w:spacing w:val="-1"/>
        </w:rPr>
        <w:t>o</w:t>
      </w:r>
      <w:r w:rsidRPr="008E0537">
        <w:rPr>
          <w:rFonts w:ascii="Tahoma" w:eastAsia="Tahoma" w:hAnsi="Tahoma" w:cs="Tahoma"/>
          <w:spacing w:val="2"/>
        </w:rPr>
        <w:t>śc</w:t>
      </w:r>
      <w:r w:rsidRPr="008E0537">
        <w:rPr>
          <w:rFonts w:ascii="Tahoma" w:eastAsia="Tahoma" w:hAnsi="Tahoma" w:cs="Tahoma"/>
        </w:rPr>
        <w:t>i po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4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ą</w:t>
      </w:r>
      <w:r w:rsidRPr="008E0537">
        <w:rPr>
          <w:rFonts w:ascii="Tahoma" w:eastAsia="Tahoma" w:hAnsi="Tahoma" w:cs="Tahoma"/>
          <w:spacing w:val="-10"/>
        </w:rPr>
        <w:t xml:space="preserve"> </w:t>
      </w:r>
      <w:r w:rsidRPr="008E0537">
        <w:rPr>
          <w:rFonts w:ascii="Tahoma" w:eastAsia="Tahoma" w:hAnsi="Tahoma" w:cs="Tahoma"/>
          <w:spacing w:val="1"/>
        </w:rPr>
        <w:t>wa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1"/>
        </w:rPr>
        <w:t>t</w:t>
      </w:r>
      <w:r w:rsidRPr="008E0537">
        <w:rPr>
          <w:rFonts w:ascii="Tahoma" w:eastAsia="Tahoma" w:hAnsi="Tahoma" w:cs="Tahoma"/>
        </w:rPr>
        <w:t>ość</w:t>
      </w:r>
      <w:r w:rsidRPr="008E0537">
        <w:rPr>
          <w:rFonts w:ascii="Tahoma" w:eastAsia="Tahoma" w:hAnsi="Tahoma" w:cs="Tahoma"/>
          <w:spacing w:val="-7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,</w:t>
      </w:r>
      <w:r w:rsidRPr="008E0537">
        <w:rPr>
          <w:rFonts w:ascii="Tahoma" w:eastAsia="Tahoma" w:hAnsi="Tahoma" w:cs="Tahoma"/>
          <w:spacing w:val="-8"/>
        </w:rPr>
        <w:t xml:space="preserve"> </w:t>
      </w:r>
      <w:r w:rsidRPr="008E0537">
        <w:rPr>
          <w:rFonts w:ascii="Tahoma" w:eastAsia="Tahoma" w:hAnsi="Tahoma" w:cs="Tahoma"/>
        </w:rPr>
        <w:t>a</w:t>
      </w:r>
      <w:r w:rsidRPr="008E0537">
        <w:rPr>
          <w:rFonts w:ascii="Tahoma" w:eastAsia="Tahoma" w:hAnsi="Tahoma" w:cs="Tahoma"/>
          <w:spacing w:val="-1"/>
        </w:rPr>
        <w:t xml:space="preserve"> </w:t>
      </w:r>
      <w:r w:rsidRPr="008E0537">
        <w:rPr>
          <w:rFonts w:ascii="Tahoma" w:eastAsia="Tahoma" w:hAnsi="Tahoma" w:cs="Tahoma"/>
          <w:spacing w:val="2"/>
        </w:rPr>
        <w:t>I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-3"/>
        </w:rPr>
        <w:t xml:space="preserve"> 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</w:rPr>
        <w:t>oże</w:t>
      </w:r>
      <w:r w:rsidRPr="008E0537">
        <w:rPr>
          <w:rFonts w:ascii="Tahoma" w:eastAsia="Tahoma" w:hAnsi="Tahoma" w:cs="Tahoma"/>
          <w:spacing w:val="-4"/>
        </w:rPr>
        <w:t xml:space="preserve"> </w:t>
      </w:r>
      <w:r w:rsidR="00D553A1">
        <w:rPr>
          <w:rFonts w:ascii="Tahoma" w:eastAsia="Tahoma" w:hAnsi="Tahoma" w:cs="Tahoma"/>
          <w:spacing w:val="1"/>
        </w:rPr>
        <w:t>zmienić niniejszą</w:t>
      </w:r>
      <w:r w:rsidR="00D553A1" w:rsidRPr="008E0537">
        <w:rPr>
          <w:rFonts w:ascii="Tahoma" w:eastAsia="Tahoma" w:hAnsi="Tahoma" w:cs="Tahoma"/>
          <w:spacing w:val="-8"/>
        </w:rPr>
        <w:t xml:space="preserve"> </w:t>
      </w:r>
      <w:r w:rsidR="00774874" w:rsidRPr="008E0537">
        <w:rPr>
          <w:rFonts w:ascii="Tahoma" w:eastAsia="Tahoma" w:hAnsi="Tahoma" w:cs="Tahoma"/>
          <w:spacing w:val="-1"/>
        </w:rPr>
        <w:t>D</w:t>
      </w:r>
      <w:r w:rsidR="00CA2847" w:rsidRPr="008E0537">
        <w:rPr>
          <w:rFonts w:ascii="Tahoma" w:eastAsia="Tahoma" w:hAnsi="Tahoma" w:cs="Tahoma"/>
          <w:spacing w:val="-1"/>
        </w:rPr>
        <w:t>ecyzję</w:t>
      </w:r>
      <w:r w:rsidR="00CA2847" w:rsidRPr="008E0537">
        <w:rPr>
          <w:rFonts w:ascii="Tahoma" w:eastAsia="Tahoma" w:hAnsi="Tahoma" w:cs="Tahoma"/>
          <w:spacing w:val="-6"/>
        </w:rPr>
        <w:t xml:space="preserve"> </w:t>
      </w:r>
      <w:r w:rsidRPr="008E0537">
        <w:rPr>
          <w:rFonts w:ascii="Tahoma" w:eastAsia="Tahoma" w:hAnsi="Tahoma" w:cs="Tahoma"/>
        </w:rPr>
        <w:t>po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ą</w:t>
      </w:r>
      <w:r w:rsidRPr="008E0537">
        <w:rPr>
          <w:rFonts w:ascii="Tahoma" w:eastAsia="Tahoma" w:hAnsi="Tahoma" w:cs="Tahoma"/>
        </w:rPr>
        <w:t>c</w:t>
      </w:r>
      <w:r w:rsidRPr="008E0537">
        <w:rPr>
          <w:rFonts w:ascii="Tahoma" w:eastAsia="Tahoma" w:hAnsi="Tahoma" w:cs="Tahoma"/>
          <w:spacing w:val="-13"/>
        </w:rPr>
        <w:t xml:space="preserve"> </w:t>
      </w:r>
      <w:r w:rsidRPr="008E0537">
        <w:rPr>
          <w:rFonts w:ascii="Tahoma" w:eastAsia="Tahoma" w:hAnsi="Tahoma" w:cs="Tahoma"/>
          <w:spacing w:val="1"/>
        </w:rPr>
        <w:t>wa</w:t>
      </w:r>
      <w:r w:rsidRPr="008E0537">
        <w:rPr>
          <w:rFonts w:ascii="Tahoma" w:eastAsia="Tahoma" w:hAnsi="Tahoma" w:cs="Tahoma"/>
        </w:rPr>
        <w:t>r</w:t>
      </w:r>
      <w:r w:rsidRPr="008E0537">
        <w:rPr>
          <w:rFonts w:ascii="Tahoma" w:eastAsia="Tahoma" w:hAnsi="Tahoma" w:cs="Tahoma"/>
          <w:spacing w:val="3"/>
        </w:rPr>
        <w:t>t</w:t>
      </w:r>
      <w:r w:rsidRPr="008E0537">
        <w:rPr>
          <w:rFonts w:ascii="Tahoma" w:eastAsia="Tahoma" w:hAnsi="Tahoma" w:cs="Tahoma"/>
        </w:rPr>
        <w:t>ość</w:t>
      </w:r>
      <w:r w:rsidRPr="008E0537">
        <w:rPr>
          <w:rFonts w:ascii="Tahoma" w:eastAsia="Tahoma" w:hAnsi="Tahoma" w:cs="Tahoma"/>
          <w:spacing w:val="-1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</w:t>
      </w:r>
      <w:r w:rsidRPr="008E0537">
        <w:rPr>
          <w:rFonts w:ascii="Tahoma" w:eastAsia="Tahoma" w:hAnsi="Tahoma" w:cs="Tahoma"/>
          <w:spacing w:val="1"/>
        </w:rPr>
        <w:t>u</w:t>
      </w:r>
      <w:r w:rsidRPr="008E0537">
        <w:rPr>
          <w:rFonts w:ascii="Tahoma" w:eastAsia="Tahoma" w:hAnsi="Tahoma" w:cs="Tahoma"/>
        </w:rPr>
        <w:t>.</w:t>
      </w:r>
    </w:p>
    <w:p w14:paraId="2FADE014" w14:textId="562FB92C" w:rsidR="00942F4E" w:rsidRPr="001A21E8" w:rsidRDefault="00280ADA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rd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óre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"/>
        </w:rPr>
        <w:t xml:space="preserve"> 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-1"/>
        </w:rPr>
        <w:t xml:space="preserve"> 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774874" w:rsidRPr="001A21E8">
        <w:rPr>
          <w:rFonts w:ascii="Tahoma" w:eastAsia="Tahoma" w:hAnsi="Tahoma" w:cs="Tahoma"/>
          <w:spacing w:val="-15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ecyzji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="00F359C2">
        <w:rPr>
          <w:rFonts w:ascii="Tahoma" w:eastAsia="Tahoma" w:hAnsi="Tahoma" w:cs="Tahoma"/>
          <w:spacing w:val="-3"/>
        </w:rPr>
        <w:t>zmiany Decyzji.</w:t>
      </w:r>
    </w:p>
    <w:p w14:paraId="3C7A2F11" w14:textId="060368CE" w:rsidR="00942F4E" w:rsidRPr="001A21E8" w:rsidRDefault="00280ADA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zie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n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pr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6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2"/>
        </w:rPr>
        <w:t>ó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oto</w:t>
      </w:r>
      <w:r w:rsidRPr="001A21E8">
        <w:rPr>
          <w:rFonts w:ascii="Tahoma" w:eastAsia="Tahoma" w:hAnsi="Tahoma" w:cs="Tahoma"/>
          <w:spacing w:val="4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6"/>
        </w:rPr>
        <w:t>m</w:t>
      </w:r>
      <w:r w:rsidRPr="001A21E8">
        <w:rPr>
          <w:rFonts w:ascii="Tahoma" w:eastAsia="Tahoma" w:hAnsi="Tahoma" w:cs="Tahoma"/>
        </w:rPr>
        <w:t xml:space="preserve">,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  <w:spacing w:val="-1"/>
        </w:rPr>
        <w:t>yw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ów </w:t>
      </w:r>
      <w:r w:rsidRPr="001A21E8">
        <w:rPr>
          <w:rFonts w:ascii="Tahoma" w:eastAsia="Tahoma" w:hAnsi="Tahoma" w:cs="Tahoma"/>
          <w:spacing w:val="-1"/>
        </w:rPr>
        <w:t>kw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l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ek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D553A1">
        <w:rPr>
          <w:rFonts w:ascii="Tahoma" w:eastAsia="Tahoma" w:hAnsi="Tahoma" w:cs="Tahoma"/>
        </w:rPr>
        <w:t xml:space="preserve">zmienić </w:t>
      </w:r>
      <w:r w:rsidR="00774874" w:rsidRPr="001A21E8">
        <w:rPr>
          <w:rFonts w:ascii="Tahoma" w:eastAsia="Tahoma" w:hAnsi="Tahoma" w:cs="Tahoma"/>
          <w:spacing w:val="-1"/>
        </w:rPr>
        <w:t>D</w:t>
      </w:r>
      <w:r w:rsidR="00CA2847" w:rsidRPr="001A21E8">
        <w:rPr>
          <w:rFonts w:ascii="Tahoma" w:eastAsia="Tahoma" w:hAnsi="Tahoma" w:cs="Tahoma"/>
          <w:spacing w:val="-1"/>
        </w:rPr>
        <w:t>ecyzję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3"/>
        </w:rPr>
        <w:t xml:space="preserve"> </w:t>
      </w:r>
      <w:r w:rsidRPr="001A21E8">
        <w:rPr>
          <w:rFonts w:ascii="Tahoma" w:eastAsia="Tahoma" w:hAnsi="Tahoma" w:cs="Tahoma"/>
        </w:rPr>
        <w:t>ile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 xml:space="preserve">u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lizy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ów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="00D553A1">
        <w:rPr>
          <w:rFonts w:ascii="Tahoma" w:eastAsia="Tahoma" w:hAnsi="Tahoma" w:cs="Tahoma"/>
          <w:spacing w:val="57"/>
        </w:rPr>
        <w:br/>
      </w:r>
      <w:r w:rsidRPr="001A21E8">
        <w:rPr>
          <w:rFonts w:ascii="Tahoma" w:eastAsia="Tahoma" w:hAnsi="Tahoma" w:cs="Tahoma"/>
        </w:rPr>
        <w:t>o 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ość</w:t>
      </w:r>
      <w:r w:rsidRPr="001A21E8">
        <w:rPr>
          <w:rFonts w:ascii="Tahoma" w:eastAsia="Tahoma" w:hAnsi="Tahoma" w:cs="Tahoma"/>
          <w:spacing w:val="55"/>
        </w:rPr>
        <w:t xml:space="preserve"> </w:t>
      </w:r>
      <w:r w:rsidRPr="001A21E8">
        <w:rPr>
          <w:rFonts w:ascii="Tahoma" w:eastAsia="Tahoma" w:hAnsi="Tahoma" w:cs="Tahoma"/>
        </w:rPr>
        <w:t>i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pro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dzo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4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troli</w:t>
      </w:r>
      <w:r w:rsidRPr="001A21E8">
        <w:rPr>
          <w:rFonts w:ascii="Tahoma" w:eastAsia="Tahoma" w:hAnsi="Tahoma" w:cs="Tahoma"/>
          <w:spacing w:val="57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>zi</w:t>
      </w:r>
      <w:r w:rsidRPr="001A21E8">
        <w:rPr>
          <w:rFonts w:ascii="Tahoma" w:eastAsia="Tahoma" w:hAnsi="Tahoma" w:cs="Tahoma"/>
          <w:spacing w:val="56"/>
        </w:rPr>
        <w:t xml:space="preserve"> </w:t>
      </w:r>
      <w:r w:rsidRPr="001A21E8">
        <w:rPr>
          <w:rFonts w:ascii="Tahoma" w:eastAsia="Tahoma" w:hAnsi="Tahoma" w:cs="Tahoma"/>
        </w:rPr>
        <w:t>pod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rz</w:t>
      </w:r>
      <w:r w:rsidRPr="001A21E8">
        <w:rPr>
          <w:rFonts w:ascii="Tahoma" w:eastAsia="Tahoma" w:hAnsi="Tahoma" w:cs="Tahoma"/>
          <w:spacing w:val="1"/>
        </w:rPr>
        <w:t>en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5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osi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gnięcia 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łożon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io</w:t>
      </w:r>
      <w:r w:rsidRPr="001A21E8">
        <w:rPr>
          <w:rFonts w:ascii="Tahoma" w:eastAsia="Tahoma" w:hAnsi="Tahoma" w:cs="Tahoma"/>
          <w:spacing w:val="2"/>
        </w:rPr>
        <w:t>s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="00A62D4B" w:rsidRPr="001A21E8">
        <w:rPr>
          <w:rFonts w:ascii="Tahoma" w:eastAsia="Tahoma" w:hAnsi="Tahoma" w:cs="Tahoma"/>
        </w:rPr>
        <w:t>wskaźników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  <w:spacing w:val="3"/>
        </w:rPr>
        <w:t>p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</w:rPr>
        <w:t>.</w:t>
      </w:r>
    </w:p>
    <w:p w14:paraId="366C63D0" w14:textId="77777777" w:rsidR="00942F4E" w:rsidRPr="00705E77" w:rsidRDefault="008E3C45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8E0537">
        <w:rPr>
          <w:rFonts w:ascii="Tahoma" w:eastAsia="Tahoma" w:hAnsi="Tahoma" w:cs="Tahoma"/>
        </w:rPr>
        <w:t>W</w:t>
      </w:r>
      <w:r w:rsidRPr="008E0537">
        <w:rPr>
          <w:rFonts w:ascii="Tahoma" w:eastAsia="Tahoma" w:hAnsi="Tahoma" w:cs="Tahoma"/>
          <w:spacing w:val="8"/>
        </w:rPr>
        <w:t xml:space="preserve"> </w:t>
      </w:r>
      <w:r w:rsidRPr="008E0537">
        <w:rPr>
          <w:rFonts w:ascii="Tahoma" w:eastAsia="Tahoma" w:hAnsi="Tahoma" w:cs="Tahoma"/>
          <w:spacing w:val="-1"/>
        </w:rPr>
        <w:t>u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s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dni</w:t>
      </w:r>
      <w:r w:rsidRPr="008E0537">
        <w:rPr>
          <w:rFonts w:ascii="Tahoma" w:eastAsia="Tahoma" w:hAnsi="Tahoma" w:cs="Tahoma"/>
          <w:spacing w:val="2"/>
        </w:rPr>
        <w:t>o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-3"/>
        </w:rPr>
        <w:t>y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h</w:t>
      </w:r>
      <w:r w:rsidRPr="008E0537">
        <w:rPr>
          <w:rFonts w:ascii="Tahoma" w:eastAsia="Tahoma" w:hAnsi="Tahoma" w:cs="Tahoma"/>
          <w:spacing w:val="-4"/>
        </w:rPr>
        <w:t xml:space="preserve"> </w:t>
      </w:r>
      <w:r w:rsidRPr="008E0537">
        <w:rPr>
          <w:rFonts w:ascii="Tahoma" w:eastAsia="Tahoma" w:hAnsi="Tahoma" w:cs="Tahoma"/>
        </w:rPr>
        <w:t>pr</w:t>
      </w:r>
      <w:r w:rsidRPr="008E0537">
        <w:rPr>
          <w:rFonts w:ascii="Tahoma" w:eastAsia="Tahoma" w:hAnsi="Tahoma" w:cs="Tahoma"/>
          <w:spacing w:val="1"/>
        </w:rPr>
        <w:t>z</w:t>
      </w:r>
      <w:r w:rsidRPr="008E0537">
        <w:rPr>
          <w:rFonts w:ascii="Tahoma" w:eastAsia="Tahoma" w:hAnsi="Tahoma" w:cs="Tahoma"/>
          <w:spacing w:val="-1"/>
        </w:rPr>
        <w:t>y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2"/>
        </w:rPr>
        <w:t>d</w:t>
      </w:r>
      <w:r w:rsidRPr="008E0537">
        <w:rPr>
          <w:rFonts w:ascii="Tahoma" w:eastAsia="Tahoma" w:hAnsi="Tahoma" w:cs="Tahoma"/>
          <w:spacing w:val="1"/>
        </w:rPr>
        <w:t>ka</w:t>
      </w:r>
      <w:r w:rsidRPr="008E0537">
        <w:rPr>
          <w:rFonts w:ascii="Tahoma" w:eastAsia="Tahoma" w:hAnsi="Tahoma" w:cs="Tahoma"/>
          <w:spacing w:val="-1"/>
        </w:rPr>
        <w:t>c</w:t>
      </w:r>
      <w:r w:rsidRPr="008E0537">
        <w:rPr>
          <w:rFonts w:ascii="Tahoma" w:eastAsia="Tahoma" w:hAnsi="Tahoma" w:cs="Tahoma"/>
        </w:rPr>
        <w:t>h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B</w:t>
      </w:r>
      <w:r w:rsidRPr="008E0537">
        <w:rPr>
          <w:rFonts w:ascii="Tahoma" w:eastAsia="Tahoma" w:hAnsi="Tahoma" w:cs="Tahoma"/>
          <w:spacing w:val="3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f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2"/>
        </w:rPr>
        <w:t>c</w:t>
      </w:r>
      <w:r w:rsidRPr="008E0537">
        <w:rPr>
          <w:rFonts w:ascii="Tahoma" w:eastAsia="Tahoma" w:hAnsi="Tahoma" w:cs="Tahoma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t ma</w:t>
      </w:r>
      <w:r w:rsidRPr="008E0537">
        <w:rPr>
          <w:rFonts w:ascii="Tahoma" w:eastAsia="Tahoma" w:hAnsi="Tahoma" w:cs="Tahoma"/>
          <w:spacing w:val="7"/>
        </w:rPr>
        <w:t xml:space="preserve"> </w:t>
      </w:r>
      <w:r w:rsidRPr="008E0537">
        <w:rPr>
          <w:rFonts w:ascii="Tahoma" w:eastAsia="Tahoma" w:hAnsi="Tahoma" w:cs="Tahoma"/>
        </w:rPr>
        <w:t>możli</w:t>
      </w:r>
      <w:r w:rsidRPr="008E0537">
        <w:rPr>
          <w:rFonts w:ascii="Tahoma" w:eastAsia="Tahoma" w:hAnsi="Tahoma" w:cs="Tahoma"/>
          <w:spacing w:val="3"/>
        </w:rPr>
        <w:t>w</w:t>
      </w:r>
      <w:r w:rsidRPr="008E0537">
        <w:rPr>
          <w:rFonts w:ascii="Tahoma" w:eastAsia="Tahoma" w:hAnsi="Tahoma" w:cs="Tahoma"/>
        </w:rPr>
        <w:t>ość</w:t>
      </w:r>
      <w:r w:rsidRPr="008E0537">
        <w:rPr>
          <w:rFonts w:ascii="Tahoma" w:eastAsia="Tahoma" w:hAnsi="Tahoma" w:cs="Tahoma"/>
          <w:spacing w:val="1"/>
        </w:rPr>
        <w:t xml:space="preserve"> </w:t>
      </w:r>
      <w:r w:rsidRPr="008E0537">
        <w:rPr>
          <w:rFonts w:ascii="Tahoma" w:eastAsia="Tahoma" w:hAnsi="Tahoma" w:cs="Tahoma"/>
        </w:rPr>
        <w:t>zgł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sz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  <w:spacing w:val="-1"/>
        </w:rPr>
        <w:t>n</w:t>
      </w:r>
      <w:r w:rsidRPr="008E0537">
        <w:rPr>
          <w:rFonts w:ascii="Tahoma" w:eastAsia="Tahoma" w:hAnsi="Tahoma" w:cs="Tahoma"/>
        </w:rPr>
        <w:t>ia</w:t>
      </w:r>
      <w:r w:rsidRPr="008E0537">
        <w:rPr>
          <w:rFonts w:ascii="Tahoma" w:eastAsia="Tahoma" w:hAnsi="Tahoma" w:cs="Tahoma"/>
          <w:spacing w:val="1"/>
        </w:rPr>
        <w:t xml:space="preserve"> propozycji </w:t>
      </w:r>
      <w:r w:rsidRPr="008E0537">
        <w:rPr>
          <w:rFonts w:ascii="Tahoma" w:eastAsia="Tahoma" w:hAnsi="Tahoma" w:cs="Tahoma"/>
        </w:rPr>
        <w:t>z</w:t>
      </w:r>
      <w:r w:rsidRPr="008E0537">
        <w:rPr>
          <w:rFonts w:ascii="Tahoma" w:eastAsia="Tahoma" w:hAnsi="Tahoma" w:cs="Tahoma"/>
          <w:spacing w:val="1"/>
        </w:rPr>
        <w:t>m</w:t>
      </w:r>
      <w:r w:rsidRPr="008E0537">
        <w:rPr>
          <w:rFonts w:ascii="Tahoma" w:eastAsia="Tahoma" w:hAnsi="Tahoma" w:cs="Tahoma"/>
        </w:rPr>
        <w:t>i</w:t>
      </w:r>
      <w:r w:rsidRPr="008E0537">
        <w:rPr>
          <w:rFonts w:ascii="Tahoma" w:eastAsia="Tahoma" w:hAnsi="Tahoma" w:cs="Tahoma"/>
          <w:spacing w:val="1"/>
        </w:rPr>
        <w:t>a</w:t>
      </w:r>
      <w:r w:rsidRPr="008E0537">
        <w:rPr>
          <w:rFonts w:ascii="Tahoma" w:eastAsia="Tahoma" w:hAnsi="Tahoma" w:cs="Tahoma"/>
        </w:rPr>
        <w:t>n</w:t>
      </w:r>
      <w:r w:rsidRPr="008E0537">
        <w:rPr>
          <w:rFonts w:ascii="Tahoma" w:eastAsia="Tahoma" w:hAnsi="Tahoma" w:cs="Tahoma"/>
          <w:spacing w:val="4"/>
        </w:rPr>
        <w:t xml:space="preserve"> </w:t>
      </w:r>
      <w:r w:rsidRPr="008E0537">
        <w:rPr>
          <w:rFonts w:ascii="Tahoma" w:eastAsia="Tahoma" w:hAnsi="Tahoma" w:cs="Tahoma"/>
        </w:rPr>
        <w:t>do</w:t>
      </w:r>
      <w:r w:rsidRPr="008E0537">
        <w:rPr>
          <w:rFonts w:ascii="Tahoma" w:eastAsia="Tahoma" w:hAnsi="Tahoma" w:cs="Tahoma"/>
          <w:spacing w:val="10"/>
        </w:rPr>
        <w:t xml:space="preserve"> </w:t>
      </w:r>
      <w:r w:rsidRPr="008E0537">
        <w:rPr>
          <w:rFonts w:ascii="Tahoma" w:eastAsia="Tahoma" w:hAnsi="Tahoma" w:cs="Tahoma"/>
        </w:rPr>
        <w:t>p</w:t>
      </w:r>
      <w:r w:rsidRPr="008E0537">
        <w:rPr>
          <w:rFonts w:ascii="Tahoma" w:eastAsia="Tahoma" w:hAnsi="Tahoma" w:cs="Tahoma"/>
          <w:spacing w:val="2"/>
        </w:rPr>
        <w:t>r</w:t>
      </w:r>
      <w:r w:rsidRPr="008E0537">
        <w:rPr>
          <w:rFonts w:ascii="Tahoma" w:eastAsia="Tahoma" w:hAnsi="Tahoma" w:cs="Tahoma"/>
        </w:rPr>
        <w:t>o</w:t>
      </w:r>
      <w:r w:rsidRPr="008E0537">
        <w:rPr>
          <w:rFonts w:ascii="Tahoma" w:eastAsia="Tahoma" w:hAnsi="Tahoma" w:cs="Tahoma"/>
          <w:spacing w:val="-1"/>
        </w:rPr>
        <w:t>j</w:t>
      </w:r>
      <w:r w:rsidRPr="008E0537">
        <w:rPr>
          <w:rFonts w:ascii="Tahoma" w:eastAsia="Tahoma" w:hAnsi="Tahoma" w:cs="Tahoma"/>
          <w:spacing w:val="1"/>
        </w:rPr>
        <w:t>e</w:t>
      </w:r>
      <w:r w:rsidRPr="008E0537">
        <w:rPr>
          <w:rFonts w:ascii="Tahoma" w:eastAsia="Tahoma" w:hAnsi="Tahoma" w:cs="Tahoma"/>
          <w:spacing w:val="-1"/>
        </w:rPr>
        <w:t>k</w:t>
      </w:r>
      <w:r w:rsidRPr="008E0537">
        <w:rPr>
          <w:rFonts w:ascii="Tahoma" w:eastAsia="Tahoma" w:hAnsi="Tahoma" w:cs="Tahoma"/>
        </w:rPr>
        <w:t>tu</w:t>
      </w:r>
      <w:r w:rsidRPr="008E0537">
        <w:rPr>
          <w:rFonts w:ascii="Tahoma" w:eastAsia="Tahoma" w:hAnsi="Tahoma" w:cs="Tahoma"/>
          <w:spacing w:val="2"/>
        </w:rPr>
        <w:t xml:space="preserve"> </w:t>
      </w:r>
      <w:r w:rsidRPr="008E0537">
        <w:rPr>
          <w:rFonts w:ascii="Tahoma" w:eastAsia="Tahoma" w:hAnsi="Tahoma" w:cs="Tahoma"/>
        </w:rPr>
        <w:t>wymagających</w:t>
      </w:r>
      <w:r w:rsidRPr="008E0537">
        <w:rPr>
          <w:rFonts w:ascii="Tahoma" w:eastAsia="Tahoma" w:hAnsi="Tahoma" w:cs="Tahoma"/>
          <w:spacing w:val="-5"/>
          <w:position w:val="-1"/>
        </w:rPr>
        <w:t xml:space="preserve"> </w:t>
      </w:r>
      <w:r w:rsidRPr="008E0537">
        <w:rPr>
          <w:rFonts w:ascii="Tahoma" w:eastAsia="Tahoma" w:hAnsi="Tahoma" w:cs="Tahoma"/>
          <w:spacing w:val="3"/>
          <w:position w:val="-1"/>
        </w:rPr>
        <w:t>a</w:t>
      </w:r>
      <w:r w:rsidRPr="008E0537">
        <w:rPr>
          <w:rFonts w:ascii="Tahoma" w:eastAsia="Tahoma" w:hAnsi="Tahoma" w:cs="Tahoma"/>
          <w:spacing w:val="-1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t</w:t>
      </w:r>
      <w:r w:rsidRPr="008E0537">
        <w:rPr>
          <w:rFonts w:ascii="Tahoma" w:eastAsia="Tahoma" w:hAnsi="Tahoma" w:cs="Tahoma"/>
          <w:spacing w:val="-1"/>
          <w:position w:val="-1"/>
        </w:rPr>
        <w:t>u</w:t>
      </w:r>
      <w:r w:rsidRPr="008E0537">
        <w:rPr>
          <w:rFonts w:ascii="Tahoma" w:eastAsia="Tahoma" w:hAnsi="Tahoma" w:cs="Tahoma"/>
          <w:spacing w:val="1"/>
          <w:position w:val="-1"/>
        </w:rPr>
        <w:t>a</w:t>
      </w:r>
      <w:r w:rsidRPr="008E0537">
        <w:rPr>
          <w:rFonts w:ascii="Tahoma" w:eastAsia="Tahoma" w:hAnsi="Tahoma" w:cs="Tahoma"/>
          <w:position w:val="-1"/>
        </w:rPr>
        <w:t>liz</w:t>
      </w:r>
      <w:r w:rsidRPr="008E0537">
        <w:rPr>
          <w:rFonts w:ascii="Tahoma" w:eastAsia="Tahoma" w:hAnsi="Tahoma" w:cs="Tahoma"/>
          <w:spacing w:val="2"/>
          <w:position w:val="-1"/>
        </w:rPr>
        <w:t>ac</w:t>
      </w:r>
      <w:r w:rsidRPr="008E0537">
        <w:rPr>
          <w:rFonts w:ascii="Tahoma" w:eastAsia="Tahoma" w:hAnsi="Tahoma" w:cs="Tahoma"/>
          <w:spacing w:val="-1"/>
          <w:position w:val="-1"/>
        </w:rPr>
        <w:t>j</w:t>
      </w:r>
      <w:r w:rsidRPr="008E0537">
        <w:rPr>
          <w:rFonts w:ascii="Tahoma" w:eastAsia="Tahoma" w:hAnsi="Tahoma" w:cs="Tahoma"/>
          <w:position w:val="-1"/>
        </w:rPr>
        <w:t>i</w:t>
      </w:r>
      <w:r w:rsidRPr="008E0537">
        <w:rPr>
          <w:rFonts w:ascii="Tahoma" w:eastAsia="Tahoma" w:hAnsi="Tahoma" w:cs="Tahoma"/>
          <w:spacing w:val="-10"/>
          <w:position w:val="-1"/>
        </w:rPr>
        <w:t xml:space="preserve"> </w:t>
      </w:r>
      <w:r w:rsidRPr="008E0537">
        <w:rPr>
          <w:rFonts w:ascii="Tahoma" w:eastAsia="Tahoma" w:hAnsi="Tahoma" w:cs="Tahoma"/>
          <w:spacing w:val="1"/>
          <w:position w:val="-1"/>
        </w:rPr>
        <w:t>w</w:t>
      </w:r>
      <w:r w:rsidRPr="008E0537">
        <w:rPr>
          <w:rFonts w:ascii="Tahoma" w:eastAsia="Tahoma" w:hAnsi="Tahoma" w:cs="Tahoma"/>
          <w:spacing w:val="-1"/>
          <w:position w:val="-1"/>
        </w:rPr>
        <w:t>n</w:t>
      </w:r>
      <w:r w:rsidRPr="008E0537">
        <w:rPr>
          <w:rFonts w:ascii="Tahoma" w:eastAsia="Tahoma" w:hAnsi="Tahoma" w:cs="Tahoma"/>
          <w:position w:val="-1"/>
        </w:rPr>
        <w:t>io</w:t>
      </w:r>
      <w:r w:rsidRPr="008E0537">
        <w:rPr>
          <w:rFonts w:ascii="Tahoma" w:eastAsia="Tahoma" w:hAnsi="Tahoma" w:cs="Tahoma"/>
          <w:spacing w:val="2"/>
          <w:position w:val="-1"/>
        </w:rPr>
        <w:t>s</w:t>
      </w:r>
      <w:r w:rsidRPr="008E0537">
        <w:rPr>
          <w:rFonts w:ascii="Tahoma" w:eastAsia="Tahoma" w:hAnsi="Tahoma" w:cs="Tahoma"/>
          <w:spacing w:val="-1"/>
          <w:position w:val="-1"/>
        </w:rPr>
        <w:t>k</w:t>
      </w:r>
      <w:r w:rsidRPr="008E0537">
        <w:rPr>
          <w:rFonts w:ascii="Tahoma" w:eastAsia="Tahoma" w:hAnsi="Tahoma" w:cs="Tahoma"/>
          <w:position w:val="-1"/>
        </w:rPr>
        <w:t>u z uwzględnieniem ust. 1-5 niniejszego paragrafu.</w:t>
      </w:r>
    </w:p>
    <w:p w14:paraId="01ED4AC1" w14:textId="5460EBBC" w:rsidR="00705E77" w:rsidRPr="000535A0" w:rsidRDefault="00705E77" w:rsidP="000E6590">
      <w:pPr>
        <w:pStyle w:val="Akapitzlist"/>
        <w:numPr>
          <w:ilvl w:val="0"/>
          <w:numId w:val="29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1"/>
        </w:rPr>
      </w:pPr>
      <w:r w:rsidRPr="000535A0">
        <w:rPr>
          <w:rFonts w:ascii="Tahoma" w:eastAsia="Tahoma" w:hAnsi="Tahoma" w:cs="Tahoma"/>
          <w:spacing w:val="1"/>
        </w:rPr>
        <w:t xml:space="preserve">W razie zmian w prawie unijnym, krajowym lub w dokumentach programowych, mających wpływ na realizowane działania w ramach projektu </w:t>
      </w:r>
      <w:r w:rsidR="00D553A1">
        <w:rPr>
          <w:rFonts w:ascii="Tahoma" w:eastAsia="Tahoma" w:hAnsi="Tahoma" w:cs="Tahoma"/>
          <w:spacing w:val="1"/>
        </w:rPr>
        <w:t xml:space="preserve">IZ ma prawo zmienić Decyzję, </w:t>
      </w:r>
      <w:r w:rsidRPr="000535A0">
        <w:rPr>
          <w:rFonts w:ascii="Tahoma" w:eastAsia="Tahoma" w:hAnsi="Tahoma" w:cs="Tahoma"/>
          <w:spacing w:val="1"/>
        </w:rPr>
        <w:t>tak aby dostosować j</w:t>
      </w:r>
      <w:r w:rsidR="00D553A1">
        <w:rPr>
          <w:rFonts w:ascii="Tahoma" w:eastAsia="Tahoma" w:hAnsi="Tahoma" w:cs="Tahoma"/>
          <w:spacing w:val="1"/>
        </w:rPr>
        <w:t xml:space="preserve">ą </w:t>
      </w:r>
      <w:r w:rsidRPr="000535A0">
        <w:rPr>
          <w:rFonts w:ascii="Tahoma" w:eastAsia="Tahoma" w:hAnsi="Tahoma" w:cs="Tahoma"/>
          <w:spacing w:val="1"/>
        </w:rPr>
        <w:t>do wprowadzonych zmian.</w:t>
      </w:r>
    </w:p>
    <w:p w14:paraId="773DE4B9" w14:textId="77777777" w:rsidR="00EF4E15" w:rsidRPr="005421B6" w:rsidRDefault="00EF4E15" w:rsidP="005421B6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spacing w:val="1"/>
        </w:rPr>
      </w:pPr>
    </w:p>
    <w:p w14:paraId="1C7C75F6" w14:textId="254062E4" w:rsidR="00942F4E" w:rsidRPr="001A21E8" w:rsidRDefault="00CA2847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-1"/>
        </w:rPr>
        <w:t xml:space="preserve">Uchylenie </w:t>
      </w:r>
      <w:r w:rsidR="003E2CDA">
        <w:rPr>
          <w:rFonts w:ascii="Tahoma" w:eastAsia="Tahoma" w:hAnsi="Tahoma" w:cs="Tahoma"/>
          <w:b/>
          <w:spacing w:val="-1"/>
        </w:rPr>
        <w:t>decyzji oraz sankcje za niedotrzymanie warunków decyzji</w:t>
      </w:r>
    </w:p>
    <w:p w14:paraId="6DC60F71" w14:textId="321E8545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</w:t>
      </w:r>
      <w:r w:rsidR="00E67406" w:rsidRPr="007026A9">
        <w:rPr>
          <w:rFonts w:ascii="Tahoma" w:eastAsia="Tahoma" w:hAnsi="Tahoma" w:cs="Tahoma"/>
        </w:rPr>
        <w:t>3</w:t>
      </w:r>
      <w:r w:rsidR="00D553A1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w w:val="99"/>
        </w:rPr>
        <w:t>.</w:t>
      </w:r>
    </w:p>
    <w:p w14:paraId="624B6147" w14:textId="2A49EB2D" w:rsidR="00942F4E" w:rsidRPr="001A21E8" w:rsidRDefault="00280ADA" w:rsidP="000E6590">
      <w:pPr>
        <w:pStyle w:val="Akapitzlist"/>
        <w:numPr>
          <w:ilvl w:val="0"/>
          <w:numId w:val="30"/>
        </w:numPr>
        <w:tabs>
          <w:tab w:val="clear" w:pos="360"/>
          <w:tab w:val="num" w:pos="426"/>
          <w:tab w:val="left" w:pos="7655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IZ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może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="003E2CDA">
        <w:rPr>
          <w:rFonts w:ascii="Tahoma" w:eastAsia="Tahoma" w:hAnsi="Tahoma" w:cs="Tahoma"/>
        </w:rPr>
        <w:t xml:space="preserve">podjąć </w:t>
      </w:r>
      <w:r w:rsidR="00CA2847" w:rsidRPr="001A21E8">
        <w:rPr>
          <w:rFonts w:ascii="Tahoma" w:eastAsia="Tahoma" w:hAnsi="Tahoma" w:cs="Tahoma"/>
          <w:spacing w:val="-1"/>
        </w:rPr>
        <w:t xml:space="preserve">Uchwałę </w:t>
      </w:r>
      <w:r w:rsidR="003E2CDA">
        <w:rPr>
          <w:rFonts w:ascii="Tahoma" w:eastAsia="Tahoma" w:hAnsi="Tahoma" w:cs="Tahoma"/>
          <w:spacing w:val="-1"/>
        </w:rPr>
        <w:t xml:space="preserve">uchylającą </w:t>
      </w:r>
      <w:r w:rsidR="00CA2847" w:rsidRPr="001A21E8">
        <w:rPr>
          <w:rFonts w:ascii="Tahoma" w:eastAsia="Tahoma" w:hAnsi="Tahoma" w:cs="Tahoma"/>
          <w:spacing w:val="-1"/>
        </w:rPr>
        <w:t>Decyzj</w:t>
      </w:r>
      <w:r w:rsidR="003E2CDA">
        <w:rPr>
          <w:rFonts w:ascii="Tahoma" w:eastAsia="Tahoma" w:hAnsi="Tahoma" w:cs="Tahoma"/>
          <w:spacing w:val="-1"/>
        </w:rPr>
        <w:t>ę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3E2CDA">
        <w:rPr>
          <w:rFonts w:ascii="Tahoma" w:eastAsia="Tahoma" w:hAnsi="Tahoma" w:cs="Tahoma"/>
        </w:rPr>
        <w:t>ze skutkiem natychmiastowym, o czym informuje Beneficjenta w formie pisemnej wraz z uzasadnieniem, w przypadku, gdy Beneficjent nie realizuje projektu na warunkach określonych w Decyzji, a w szczególności gdy:</w:t>
      </w:r>
    </w:p>
    <w:p w14:paraId="00DFCB1F" w14:textId="08749F6A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  <w:spacing w:val="1"/>
        </w:rPr>
        <w:t>wy</w:t>
      </w:r>
      <w:r w:rsidRPr="009C5061">
        <w:rPr>
          <w:rFonts w:ascii="Tahoma" w:eastAsia="Tahoma" w:hAnsi="Tahoma" w:cs="Tahoma"/>
          <w:spacing w:val="-3"/>
        </w:rPr>
        <w:t>k</w:t>
      </w:r>
      <w:r w:rsidRPr="009C5061">
        <w:rPr>
          <w:rFonts w:ascii="Tahoma" w:eastAsia="Tahoma" w:hAnsi="Tahoma" w:cs="Tahoma"/>
        </w:rPr>
        <w:t>orz</w:t>
      </w:r>
      <w:r w:rsidRPr="009C5061">
        <w:rPr>
          <w:rFonts w:ascii="Tahoma" w:eastAsia="Tahoma" w:hAnsi="Tahoma" w:cs="Tahoma"/>
          <w:spacing w:val="2"/>
        </w:rPr>
        <w:t>y</w:t>
      </w:r>
      <w:r w:rsidRPr="009C5061">
        <w:rPr>
          <w:rFonts w:ascii="Tahoma" w:eastAsia="Tahoma" w:hAnsi="Tahoma" w:cs="Tahoma"/>
        </w:rPr>
        <w:t>sta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 xml:space="preserve">w 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łoś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dź</w:t>
      </w:r>
      <w:r w:rsidRPr="009C5061">
        <w:rPr>
          <w:rFonts w:ascii="Tahoma" w:eastAsia="Tahoma" w:hAnsi="Tahoma" w:cs="Tahoma"/>
          <w:spacing w:val="-4"/>
        </w:rPr>
        <w:t xml:space="preserve"> </w:t>
      </w:r>
      <w:r w:rsidRPr="009C5061">
        <w:rPr>
          <w:rFonts w:ascii="Tahoma" w:eastAsia="Tahoma" w:hAnsi="Tahoma" w:cs="Tahoma"/>
        </w:rPr>
        <w:t>w części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</w:rPr>
        <w:t>środki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zgo</w:t>
      </w:r>
      <w:r w:rsidRPr="009C5061">
        <w:rPr>
          <w:rFonts w:ascii="Tahoma" w:eastAsia="Tahoma" w:hAnsi="Tahoma" w:cs="Tahoma"/>
          <w:spacing w:val="2"/>
        </w:rPr>
        <w:t>d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="00281D78" w:rsidRPr="009C5061">
        <w:rPr>
          <w:rFonts w:ascii="Tahoma" w:eastAsia="Tahoma" w:hAnsi="Tahoma" w:cs="Tahoma"/>
          <w:spacing w:val="2"/>
        </w:rPr>
        <w:t>D</w:t>
      </w:r>
      <w:r w:rsidR="00CA2847" w:rsidRPr="009C5061">
        <w:rPr>
          <w:rFonts w:ascii="Tahoma" w:eastAsia="Tahoma" w:hAnsi="Tahoma" w:cs="Tahoma"/>
          <w:spacing w:val="2"/>
        </w:rPr>
        <w:t>ecyzją</w:t>
      </w:r>
      <w:r w:rsidR="00A304A7" w:rsidRPr="009C5061">
        <w:rPr>
          <w:rFonts w:ascii="Tahoma" w:eastAsia="Tahoma" w:hAnsi="Tahoma" w:cs="Tahoma"/>
          <w:spacing w:val="1"/>
        </w:rPr>
        <w:t>,</w:t>
      </w:r>
      <w:r w:rsidR="00CA2847" w:rsidRPr="009C5061">
        <w:rPr>
          <w:rFonts w:ascii="Tahoma" w:eastAsia="Tahoma" w:hAnsi="Tahoma" w:cs="Tahoma"/>
          <w:spacing w:val="1"/>
        </w:rPr>
        <w:t xml:space="preserve"> </w:t>
      </w:r>
      <w:r w:rsidR="00CE188D" w:rsidRPr="009C5061">
        <w:rPr>
          <w:rFonts w:ascii="Tahoma" w:eastAsia="Tahoma" w:hAnsi="Tahoma" w:cs="Tahoma"/>
          <w:i/>
          <w:spacing w:val="1"/>
        </w:rPr>
        <w:t>Wytycznymi</w:t>
      </w:r>
      <w:r w:rsidR="00CE188D" w:rsidRPr="009C5061">
        <w:rPr>
          <w:rFonts w:ascii="Tahoma" w:eastAsia="Tahoma" w:hAnsi="Tahoma" w:cs="Tahoma"/>
          <w:spacing w:val="1"/>
        </w:rPr>
        <w:t xml:space="preserve"> o których mowa </w:t>
      </w:r>
      <w:r w:rsidR="00CE188D" w:rsidRPr="009C5061">
        <w:rPr>
          <w:rFonts w:ascii="Tahoma" w:eastAsia="Tahoma" w:hAnsi="Tahoma" w:cs="Tahoma"/>
        </w:rPr>
        <w:t>w § 1</w:t>
      </w:r>
      <w:r w:rsidR="00CE188D" w:rsidRPr="009C5061">
        <w:rPr>
          <w:rFonts w:ascii="Tahoma" w:eastAsia="Tahoma" w:hAnsi="Tahoma" w:cs="Tahoma"/>
          <w:spacing w:val="-2"/>
        </w:rPr>
        <w:t xml:space="preserve"> ust.</w:t>
      </w:r>
      <w:r w:rsidR="00CE188D" w:rsidRPr="009C5061">
        <w:rPr>
          <w:rFonts w:ascii="Tahoma" w:eastAsia="Tahoma" w:hAnsi="Tahoma" w:cs="Tahoma"/>
          <w:spacing w:val="-1"/>
        </w:rPr>
        <w:t xml:space="preserve"> </w:t>
      </w:r>
      <w:r w:rsidR="003E2CDA" w:rsidRPr="009C5061">
        <w:rPr>
          <w:rFonts w:ascii="Tahoma" w:eastAsia="Tahoma" w:hAnsi="Tahoma" w:cs="Tahoma"/>
          <w:spacing w:val="-1"/>
        </w:rPr>
        <w:t>23</w:t>
      </w:r>
      <w:r w:rsidRPr="009C5061">
        <w:rPr>
          <w:rFonts w:ascii="Tahoma" w:eastAsia="Tahoma" w:hAnsi="Tahoma" w:cs="Tahoma"/>
        </w:rPr>
        <w:t>;</w:t>
      </w:r>
    </w:p>
    <w:p w14:paraId="24800E13" w14:textId="651E34BE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56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ł</w:t>
      </w:r>
      <w:r w:rsidRPr="009C5061">
        <w:rPr>
          <w:rFonts w:ascii="Tahoma" w:eastAsia="Tahoma" w:hAnsi="Tahoma" w:cs="Tahoma"/>
        </w:rPr>
        <w:t>oży</w:t>
      </w:r>
      <w:r w:rsidRPr="009C5061">
        <w:rPr>
          <w:rFonts w:ascii="Tahoma" w:eastAsia="Tahoma" w:hAnsi="Tahoma" w:cs="Tahoma"/>
          <w:spacing w:val="61"/>
        </w:rPr>
        <w:t xml:space="preserve"> </w:t>
      </w:r>
      <w:r w:rsidRPr="009C5061">
        <w:rPr>
          <w:rFonts w:ascii="Tahoma" w:eastAsia="Tahoma" w:hAnsi="Tahoma" w:cs="Tahoma"/>
        </w:rPr>
        <w:t>podrob</w:t>
      </w:r>
      <w:r w:rsidRPr="009C5061">
        <w:rPr>
          <w:rFonts w:ascii="Tahoma" w:eastAsia="Tahoma" w:hAnsi="Tahoma" w:cs="Tahoma"/>
          <w:spacing w:val="2"/>
        </w:rPr>
        <w:t>io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e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54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robione</w:t>
      </w:r>
      <w:r w:rsidRPr="009C5061">
        <w:rPr>
          <w:rFonts w:ascii="Tahoma" w:eastAsia="Tahoma" w:hAnsi="Tahoma" w:cs="Tahoma"/>
          <w:spacing w:val="54"/>
        </w:rPr>
        <w:t xml:space="preserve"> 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62"/>
        </w:rPr>
        <w:t xml:space="preserve"> 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rd</w:t>
      </w:r>
      <w:r w:rsidRPr="009C5061">
        <w:rPr>
          <w:rFonts w:ascii="Tahoma" w:eastAsia="Tahoma" w:hAnsi="Tahoma" w:cs="Tahoma"/>
          <w:spacing w:val="1"/>
        </w:rPr>
        <w:t>za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53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aw</w:t>
      </w:r>
      <w:r w:rsidRPr="009C5061">
        <w:rPr>
          <w:rFonts w:ascii="Tahoma" w:eastAsia="Tahoma" w:hAnsi="Tahoma" w:cs="Tahoma"/>
        </w:rPr>
        <w:t>dę</w:t>
      </w:r>
      <w:r w:rsidRPr="009C5061">
        <w:rPr>
          <w:rFonts w:ascii="Tahoma" w:eastAsia="Tahoma" w:hAnsi="Tahoma" w:cs="Tahoma"/>
          <w:spacing w:val="56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-1"/>
        </w:rPr>
        <w:t>ku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-2"/>
        </w:rPr>
        <w:t>t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54"/>
        </w:rPr>
        <w:t xml:space="preserve"> </w:t>
      </w:r>
      <w:r w:rsidR="007026A9" w:rsidRPr="009C5061">
        <w:rPr>
          <w:rFonts w:ascii="Tahoma" w:eastAsia="Tahoma" w:hAnsi="Tahoma" w:cs="Tahoma"/>
          <w:spacing w:val="54"/>
        </w:rPr>
        <w:br/>
      </w:r>
      <w:r w:rsidRPr="009C5061">
        <w:rPr>
          <w:rFonts w:ascii="Tahoma" w:eastAsia="Tahoma" w:hAnsi="Tahoma" w:cs="Tahoma"/>
        </w:rPr>
        <w:t xml:space="preserve">w 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lu</w:t>
      </w:r>
      <w:r w:rsidR="00CA7347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zy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sp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rcia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1"/>
        </w:rPr>
        <w:t>we</w:t>
      </w:r>
      <w:r w:rsidRPr="009C5061">
        <w:rPr>
          <w:rFonts w:ascii="Tahoma" w:eastAsia="Tahoma" w:hAnsi="Tahoma" w:cs="Tahoma"/>
        </w:rPr>
        <w:t>go</w:t>
      </w:r>
      <w:r w:rsidRPr="009C5061">
        <w:rPr>
          <w:rFonts w:ascii="Tahoma" w:eastAsia="Tahoma" w:hAnsi="Tahoma" w:cs="Tahoma"/>
          <w:spacing w:val="-11"/>
        </w:rPr>
        <w:t xml:space="preserve"> </w:t>
      </w:r>
      <w:r w:rsidRPr="009C5061">
        <w:rPr>
          <w:rFonts w:ascii="Tahoma" w:eastAsia="Tahoma" w:hAnsi="Tahoma" w:cs="Tahoma"/>
        </w:rPr>
        <w:t xml:space="preserve">w 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ej</w:t>
      </w:r>
      <w:r w:rsidRPr="009C5061">
        <w:rPr>
          <w:rFonts w:ascii="Tahoma" w:eastAsia="Tahoma" w:hAnsi="Tahoma" w:cs="Tahoma"/>
        </w:rPr>
        <w:t>sz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="00281D78" w:rsidRPr="009C5061">
        <w:rPr>
          <w:rFonts w:ascii="Tahoma" w:eastAsia="Tahoma" w:hAnsi="Tahoma" w:cs="Tahoma"/>
          <w:spacing w:val="2"/>
        </w:rPr>
        <w:t>D</w:t>
      </w:r>
      <w:r w:rsidR="00CA2847" w:rsidRPr="009C5061">
        <w:rPr>
          <w:rFonts w:ascii="Tahoma" w:eastAsia="Tahoma" w:hAnsi="Tahoma" w:cs="Tahoma"/>
          <w:spacing w:val="2"/>
        </w:rPr>
        <w:t>ecyzji</w:t>
      </w:r>
      <w:r w:rsidR="00A7598F" w:rsidRPr="009C5061">
        <w:rPr>
          <w:rFonts w:ascii="Tahoma" w:eastAsia="Tahoma" w:hAnsi="Tahoma" w:cs="Tahoma"/>
        </w:rPr>
        <w:t>. Doszło do poważnych nieprawidłowości, w szczególności oszustwa;</w:t>
      </w:r>
    </w:p>
    <w:p w14:paraId="5FA8B004" w14:textId="7BB6D0F6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27"/>
        </w:rPr>
        <w:t xml:space="preserve"> </w:t>
      </w:r>
      <w:r w:rsidRPr="009C5061">
        <w:rPr>
          <w:rFonts w:ascii="Tahoma" w:eastAsia="Tahoma" w:hAnsi="Tahoma" w:cs="Tahoma"/>
        </w:rPr>
        <w:t>ze</w:t>
      </w:r>
      <w:r w:rsidRPr="009C5061">
        <w:rPr>
          <w:rFonts w:ascii="Tahoma" w:eastAsia="Tahoma" w:hAnsi="Tahoma" w:cs="Tahoma"/>
          <w:spacing w:val="34"/>
        </w:rPr>
        <w:t xml:space="preserve"> 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35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33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34"/>
        </w:rPr>
        <w:t xml:space="preserve"> </w:t>
      </w:r>
      <w:r w:rsidRPr="009C5061">
        <w:rPr>
          <w:rFonts w:ascii="Tahoma" w:eastAsia="Tahoma" w:hAnsi="Tahoma" w:cs="Tahoma"/>
        </w:rPr>
        <w:t>roz</w:t>
      </w:r>
      <w:r w:rsidRPr="009C5061">
        <w:rPr>
          <w:rFonts w:ascii="Tahoma" w:eastAsia="Tahoma" w:hAnsi="Tahoma" w:cs="Tahoma"/>
          <w:spacing w:val="1"/>
        </w:rPr>
        <w:t>p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28"/>
        </w:rPr>
        <w:t xml:space="preserve"> 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ea</w:t>
      </w:r>
      <w:r w:rsidRPr="009C5061">
        <w:rPr>
          <w:rFonts w:ascii="Tahoma" w:eastAsia="Tahoma" w:hAnsi="Tahoma" w:cs="Tahoma"/>
        </w:rPr>
        <w:t>liz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31"/>
        </w:rPr>
        <w:t xml:space="preserve"> </w:t>
      </w:r>
      <w:r w:rsidRPr="009C5061">
        <w:rPr>
          <w:rFonts w:ascii="Tahoma" w:eastAsia="Tahoma" w:hAnsi="Tahoma" w:cs="Tahoma"/>
          <w:spacing w:val="3"/>
        </w:rPr>
        <w:t>p</w:t>
      </w:r>
      <w:r w:rsidRPr="009C5061">
        <w:rPr>
          <w:rFonts w:ascii="Tahoma" w:eastAsia="Tahoma" w:hAnsi="Tahoma" w:cs="Tahoma"/>
        </w:rPr>
        <w:t>ro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tu</w:t>
      </w:r>
      <w:r w:rsidRPr="009C5061">
        <w:rPr>
          <w:rFonts w:ascii="Tahoma" w:eastAsia="Tahoma" w:hAnsi="Tahoma" w:cs="Tahoma"/>
          <w:spacing w:val="30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35"/>
        </w:rPr>
        <w:t xml:space="preserve"> 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gu</w:t>
      </w:r>
      <w:r w:rsidRPr="009C5061">
        <w:rPr>
          <w:rFonts w:ascii="Tahoma" w:eastAsia="Tahoma" w:hAnsi="Tahoma" w:cs="Tahoma"/>
          <w:spacing w:val="33"/>
        </w:rPr>
        <w:t xml:space="preserve"> </w:t>
      </w:r>
      <w:r w:rsidRPr="009C5061">
        <w:rPr>
          <w:rFonts w:ascii="Tahoma" w:eastAsia="Tahoma" w:hAnsi="Tahoma" w:cs="Tahoma"/>
        </w:rPr>
        <w:t>3</w:t>
      </w:r>
      <w:r w:rsidRPr="009C5061">
        <w:rPr>
          <w:rFonts w:ascii="Tahoma" w:eastAsia="Tahoma" w:hAnsi="Tahoma" w:cs="Tahoma"/>
          <w:spacing w:val="34"/>
        </w:rPr>
        <w:t xml:space="preserve"> </w:t>
      </w:r>
      <w:r w:rsidRPr="009C5061">
        <w:rPr>
          <w:rFonts w:ascii="Tahoma" w:eastAsia="Tahoma" w:hAnsi="Tahoma" w:cs="Tahoma"/>
        </w:rPr>
        <w:t>mi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si</w:t>
      </w:r>
      <w:r w:rsidRPr="009C5061">
        <w:rPr>
          <w:rFonts w:ascii="Tahoma" w:eastAsia="Tahoma" w:hAnsi="Tahoma" w:cs="Tahoma"/>
          <w:spacing w:val="3"/>
        </w:rPr>
        <w:t>ę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30"/>
        </w:rPr>
        <w:t xml:space="preserve"> </w:t>
      </w:r>
      <w:r w:rsidRPr="009C5061">
        <w:rPr>
          <w:rFonts w:ascii="Tahoma" w:eastAsia="Tahoma" w:hAnsi="Tahoma" w:cs="Tahoma"/>
        </w:rPr>
        <w:t>od</w:t>
      </w:r>
      <w:r w:rsidRPr="009C5061">
        <w:rPr>
          <w:rFonts w:ascii="Tahoma" w:eastAsia="Tahoma" w:hAnsi="Tahoma" w:cs="Tahoma"/>
          <w:spacing w:val="33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l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 xml:space="preserve">j </w:t>
      </w:r>
      <w:r w:rsidR="00CA7347"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</w:rPr>
        <w:t xml:space="preserve">e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io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u</w:t>
      </w:r>
      <w:r w:rsidRPr="009C5061">
        <w:rPr>
          <w:rFonts w:ascii="Tahoma" w:eastAsia="Tahoma" w:hAnsi="Tahoma" w:cs="Tahoma"/>
          <w:spacing w:val="59"/>
        </w:rPr>
        <w:t xml:space="preserve"> </w:t>
      </w:r>
      <w:r w:rsidRPr="009C5061">
        <w:rPr>
          <w:rFonts w:ascii="Tahoma" w:eastAsia="Tahoma" w:hAnsi="Tahoma" w:cs="Tahoma"/>
        </w:rPr>
        <w:t>poc</w:t>
      </w:r>
      <w:r w:rsidRPr="009C5061">
        <w:rPr>
          <w:rFonts w:ascii="Tahoma" w:eastAsia="Tahoma" w:hAnsi="Tahoma" w:cs="Tahoma"/>
          <w:spacing w:val="1"/>
        </w:rPr>
        <w:t>zą</w:t>
      </w:r>
      <w:r w:rsidRPr="009C5061">
        <w:rPr>
          <w:rFonts w:ascii="Tahoma" w:eastAsia="Tahoma" w:hAnsi="Tahoma" w:cs="Tahoma"/>
          <w:spacing w:val="3"/>
        </w:rPr>
        <w:t>t</w:t>
      </w:r>
      <w:r w:rsidRPr="009C5061">
        <w:rPr>
          <w:rFonts w:ascii="Tahoma" w:eastAsia="Tahoma" w:hAnsi="Tahoma" w:cs="Tahoma"/>
          <w:spacing w:val="-3"/>
        </w:rPr>
        <w:t>k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1"/>
        </w:rPr>
        <w:t>we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</w:rPr>
        <w:t>d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2"/>
        </w:rPr>
        <w:t>t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59"/>
        </w:rPr>
        <w:t xml:space="preserve"> 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su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ea</w:t>
      </w:r>
      <w:r w:rsidRPr="009C5061">
        <w:rPr>
          <w:rFonts w:ascii="Tahoma" w:eastAsia="Tahoma" w:hAnsi="Tahoma" w:cs="Tahoma"/>
        </w:rPr>
        <w:t>liz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  <w:spacing w:val="1"/>
        </w:rPr>
        <w:t>j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3"/>
        </w:rPr>
        <w:t>o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58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ł</w:t>
      </w:r>
      <w:r w:rsidRPr="009C5061">
        <w:rPr>
          <w:rFonts w:ascii="Tahoma" w:eastAsia="Tahoma" w:hAnsi="Tahoma" w:cs="Tahoma"/>
          <w:spacing w:val="56"/>
        </w:rPr>
        <w:t xml:space="preserve"> 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ea</w:t>
      </w:r>
      <w:r w:rsidRPr="009C5061">
        <w:rPr>
          <w:rFonts w:ascii="Tahoma" w:eastAsia="Tahoma" w:hAnsi="Tahoma" w:cs="Tahoma"/>
        </w:rPr>
        <w:t>liz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59"/>
        </w:rPr>
        <w:t xml:space="preserve"> </w:t>
      </w:r>
      <w:r w:rsidRPr="009C5061">
        <w:rPr>
          <w:rFonts w:ascii="Tahoma" w:eastAsia="Tahoma" w:hAnsi="Tahoma" w:cs="Tahoma"/>
          <w:spacing w:val="8"/>
        </w:rPr>
        <w:t>p</w:t>
      </w:r>
      <w:r w:rsidRPr="009C5061">
        <w:rPr>
          <w:rFonts w:ascii="Tahoma" w:eastAsia="Tahoma" w:hAnsi="Tahoma" w:cs="Tahoma"/>
        </w:rPr>
        <w:t>ro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3"/>
        </w:rPr>
        <w:t>t</w:t>
      </w:r>
      <w:r w:rsidRPr="009C5061">
        <w:rPr>
          <w:rFonts w:ascii="Tahoma" w:eastAsia="Tahoma" w:hAnsi="Tahoma" w:cs="Tahoma"/>
        </w:rPr>
        <w:t>u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  <w:spacing w:val="2"/>
        </w:rPr>
        <w:t>l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b r</w:t>
      </w:r>
      <w:r w:rsidRPr="009C5061">
        <w:rPr>
          <w:rFonts w:ascii="Tahoma" w:eastAsia="Tahoma" w:hAnsi="Tahoma" w:cs="Tahoma"/>
          <w:spacing w:val="1"/>
        </w:rPr>
        <w:t>ea</w:t>
      </w:r>
      <w:r w:rsidRPr="009C5061">
        <w:rPr>
          <w:rFonts w:ascii="Tahoma" w:eastAsia="Tahoma" w:hAnsi="Tahoma" w:cs="Tahoma"/>
        </w:rPr>
        <w:t>lizu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</w:rPr>
        <w:t>go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</w:rPr>
        <w:t>w spo</w:t>
      </w:r>
      <w:r w:rsidRPr="009C5061">
        <w:rPr>
          <w:rFonts w:ascii="Tahoma" w:eastAsia="Tahoma" w:hAnsi="Tahoma" w:cs="Tahoma"/>
          <w:spacing w:val="2"/>
        </w:rPr>
        <w:t>s</w:t>
      </w:r>
      <w:r w:rsidRPr="009C5061">
        <w:rPr>
          <w:rFonts w:ascii="Tahoma" w:eastAsia="Tahoma" w:hAnsi="Tahoma" w:cs="Tahoma"/>
        </w:rPr>
        <w:t>ób</w:t>
      </w:r>
      <w:r w:rsidRPr="009C5061">
        <w:rPr>
          <w:rFonts w:ascii="Tahoma" w:eastAsia="Tahoma" w:hAnsi="Tahoma" w:cs="Tahoma"/>
          <w:spacing w:val="-6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3"/>
        </w:rPr>
        <w:t>g</w:t>
      </w:r>
      <w:r w:rsidRPr="009C5061">
        <w:rPr>
          <w:rFonts w:ascii="Tahoma" w:eastAsia="Tahoma" w:hAnsi="Tahoma" w:cs="Tahoma"/>
        </w:rPr>
        <w:t>od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-10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</w:rPr>
        <w:t>n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</w:rPr>
        <w:t>szą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="00281D78" w:rsidRPr="009C5061">
        <w:rPr>
          <w:rFonts w:ascii="Tahoma" w:eastAsia="Tahoma" w:hAnsi="Tahoma" w:cs="Tahoma"/>
          <w:spacing w:val="-1"/>
        </w:rPr>
        <w:t>D</w:t>
      </w:r>
      <w:r w:rsidR="00CA2847" w:rsidRPr="009C5061">
        <w:rPr>
          <w:rFonts w:ascii="Tahoma" w:eastAsia="Tahoma" w:hAnsi="Tahoma" w:cs="Tahoma"/>
          <w:spacing w:val="-1"/>
        </w:rPr>
        <w:t>ecyzją</w:t>
      </w:r>
      <w:r w:rsidR="00F70E19" w:rsidRPr="009C5061">
        <w:rPr>
          <w:rFonts w:ascii="Tahoma" w:eastAsia="Tahoma" w:hAnsi="Tahoma" w:cs="Tahoma"/>
        </w:rPr>
        <w:t>;</w:t>
      </w:r>
    </w:p>
    <w:p w14:paraId="4CBF42AE" w14:textId="20E10B71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 xml:space="preserve">t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 osi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  <w:spacing w:val="2"/>
        </w:rPr>
        <w:t>g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 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mi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rzon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9"/>
        </w:rPr>
        <w:t xml:space="preserve"> </w:t>
      </w:r>
      <w:r w:rsidRPr="009C5061">
        <w:rPr>
          <w:rFonts w:ascii="Tahoma" w:eastAsia="Tahoma" w:hAnsi="Tahoma" w:cs="Tahoma"/>
        </w:rPr>
        <w:t xml:space="preserve">w </w:t>
      </w:r>
      <w:r w:rsidRPr="009C5061">
        <w:rPr>
          <w:rFonts w:ascii="Tahoma" w:eastAsia="Tahoma" w:hAnsi="Tahoma" w:cs="Tahoma"/>
          <w:spacing w:val="1"/>
        </w:rPr>
        <w:t>p</w:t>
      </w:r>
      <w:r w:rsidRPr="009C5061">
        <w:rPr>
          <w:rFonts w:ascii="Tahoma" w:eastAsia="Tahoma" w:hAnsi="Tahoma" w:cs="Tahoma"/>
        </w:rPr>
        <w:t>ro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kc</w:t>
      </w:r>
      <w:r w:rsidRPr="009C5061">
        <w:rPr>
          <w:rFonts w:ascii="Tahoma" w:eastAsia="Tahoma" w:hAnsi="Tahoma" w:cs="Tahoma"/>
        </w:rPr>
        <w:t xml:space="preserve">ie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źni</w:t>
      </w:r>
      <w:r w:rsidRPr="009C5061">
        <w:rPr>
          <w:rFonts w:ascii="Tahoma" w:eastAsia="Tahoma" w:hAnsi="Tahoma" w:cs="Tahoma"/>
          <w:spacing w:val="2"/>
        </w:rPr>
        <w:t>k</w:t>
      </w:r>
      <w:r w:rsidRPr="009C5061">
        <w:rPr>
          <w:rFonts w:ascii="Tahoma" w:eastAsia="Tahoma" w:hAnsi="Tahoma" w:cs="Tahoma"/>
        </w:rPr>
        <w:t>ó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, zgo</w:t>
      </w:r>
      <w:r w:rsidRPr="009C5061">
        <w:rPr>
          <w:rFonts w:ascii="Tahoma" w:eastAsia="Tahoma" w:hAnsi="Tahoma" w:cs="Tahoma"/>
          <w:spacing w:val="2"/>
        </w:rPr>
        <w:t>d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15"/>
        </w:rPr>
        <w:t xml:space="preserve"> </w:t>
      </w:r>
      <w:r w:rsidRPr="009C5061">
        <w:rPr>
          <w:rFonts w:ascii="Tahoma" w:eastAsia="Tahoma" w:hAnsi="Tahoma" w:cs="Tahoma"/>
        </w:rPr>
        <w:t xml:space="preserve">z § </w:t>
      </w:r>
      <w:r w:rsidR="004927A6" w:rsidRPr="009C5061">
        <w:rPr>
          <w:rFonts w:ascii="Tahoma" w:eastAsia="Tahoma" w:hAnsi="Tahoma" w:cs="Tahoma"/>
        </w:rPr>
        <w:t>6</w:t>
      </w:r>
      <w:r w:rsidRPr="009C5061">
        <w:rPr>
          <w:rFonts w:ascii="Tahoma" w:eastAsia="Tahoma" w:hAnsi="Tahoma" w:cs="Tahoma"/>
          <w:spacing w:val="20"/>
        </w:rPr>
        <w:t xml:space="preserve"> </w:t>
      </w:r>
      <w:r w:rsidR="00281D78" w:rsidRPr="009C5061">
        <w:rPr>
          <w:rFonts w:ascii="Tahoma" w:eastAsia="Tahoma" w:hAnsi="Tahoma" w:cs="Tahoma"/>
          <w:spacing w:val="-1"/>
        </w:rPr>
        <w:t>D</w:t>
      </w:r>
      <w:r w:rsidR="00CA2847" w:rsidRPr="009C5061">
        <w:rPr>
          <w:rFonts w:ascii="Tahoma" w:eastAsia="Tahoma" w:hAnsi="Tahoma" w:cs="Tahoma"/>
          <w:spacing w:val="-1"/>
        </w:rPr>
        <w:t>ecyzji</w:t>
      </w:r>
      <w:r w:rsidRPr="009C5061">
        <w:rPr>
          <w:rFonts w:ascii="Tahoma" w:eastAsia="Tahoma" w:hAnsi="Tahoma" w:cs="Tahoma"/>
        </w:rPr>
        <w:t>,</w:t>
      </w:r>
      <w:r w:rsidR="008E0537" w:rsidRPr="009C5061">
        <w:rPr>
          <w:rFonts w:ascii="Tahoma" w:eastAsia="Tahoma" w:hAnsi="Tahoma" w:cs="Tahoma"/>
        </w:rPr>
        <w:br/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</w:rPr>
        <w:t>prz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2"/>
        </w:rPr>
        <w:t>y</w:t>
      </w:r>
      <w:r w:rsidRPr="009C5061">
        <w:rPr>
          <w:rFonts w:ascii="Tahoma" w:eastAsia="Tahoma" w:hAnsi="Tahoma" w:cs="Tahoma"/>
        </w:rPr>
        <w:t>n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</w:rPr>
        <w:t>si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bie</w:t>
      </w:r>
      <w:r w:rsidRPr="009C5061">
        <w:rPr>
          <w:rFonts w:ascii="Tahoma" w:eastAsia="Tahoma" w:hAnsi="Tahoma" w:cs="Tahoma"/>
          <w:spacing w:val="-4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  <w:spacing w:val="1"/>
        </w:rPr>
        <w:t>h</w:t>
      </w:r>
      <w:r w:rsidRPr="009C5061">
        <w:rPr>
          <w:rFonts w:ascii="Tahoma" w:eastAsia="Tahoma" w:hAnsi="Tahoma" w:cs="Tahoma"/>
        </w:rPr>
        <w:t>;</w:t>
      </w:r>
    </w:p>
    <w:p w14:paraId="606DE639" w14:textId="1DC98115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</w:rPr>
        <w:t>od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</w:rPr>
        <w:t>ó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6"/>
        </w:rPr>
        <w:t xml:space="preserve"> </w:t>
      </w:r>
      <w:r w:rsidRPr="009C5061">
        <w:rPr>
          <w:rFonts w:ascii="Tahoma" w:eastAsia="Tahoma" w:hAnsi="Tahoma" w:cs="Tahoma"/>
        </w:rPr>
        <w:t>podd</w:t>
      </w:r>
      <w:r w:rsidRPr="009C5061">
        <w:rPr>
          <w:rFonts w:ascii="Tahoma" w:eastAsia="Tahoma" w:hAnsi="Tahoma" w:cs="Tahoma"/>
          <w:spacing w:val="4"/>
        </w:rPr>
        <w:t>a</w:t>
      </w:r>
      <w:r w:rsidRPr="009C5061">
        <w:rPr>
          <w:rFonts w:ascii="Tahoma" w:eastAsia="Tahoma" w:hAnsi="Tahoma" w:cs="Tahoma"/>
          <w:spacing w:val="1"/>
        </w:rPr>
        <w:t>n</w:t>
      </w:r>
      <w:r w:rsidRPr="009C5061">
        <w:rPr>
          <w:rFonts w:ascii="Tahoma" w:eastAsia="Tahoma" w:hAnsi="Tahoma" w:cs="Tahoma"/>
        </w:rPr>
        <w:t>ia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</w:rPr>
        <w:t>ę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  <w:spacing w:val="-3"/>
        </w:rPr>
        <w:t>k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trol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 xml:space="preserve"> k</w:t>
      </w:r>
      <w:r w:rsidRPr="009C5061">
        <w:rPr>
          <w:rFonts w:ascii="Tahoma" w:eastAsia="Tahoma" w:hAnsi="Tahoma" w:cs="Tahoma"/>
          <w:spacing w:val="3"/>
        </w:rPr>
        <w:t>t</w:t>
      </w:r>
      <w:r w:rsidRPr="009C5061">
        <w:rPr>
          <w:rFonts w:ascii="Tahoma" w:eastAsia="Tahoma" w:hAnsi="Tahoma" w:cs="Tahoma"/>
        </w:rPr>
        <w:t>ór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j</w:t>
      </w:r>
      <w:r w:rsidRPr="009C5061">
        <w:rPr>
          <w:rFonts w:ascii="Tahoma" w:eastAsia="Tahoma" w:hAnsi="Tahoma" w:cs="Tahoma"/>
          <w:spacing w:val="-6"/>
        </w:rPr>
        <w:t xml:space="preserve"> 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</w:rPr>
        <w:t>a</w:t>
      </w:r>
      <w:r w:rsidRPr="009C5061">
        <w:rPr>
          <w:rFonts w:ascii="Tahoma" w:eastAsia="Tahoma" w:hAnsi="Tahoma" w:cs="Tahoma"/>
          <w:spacing w:val="-4"/>
        </w:rPr>
        <w:t xml:space="preserve"> </w:t>
      </w:r>
      <w:r w:rsidRPr="009C5061">
        <w:rPr>
          <w:rFonts w:ascii="Tahoma" w:eastAsia="Tahoma" w:hAnsi="Tahoma" w:cs="Tahoma"/>
        </w:rPr>
        <w:t>w §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  <w:spacing w:val="-1"/>
        </w:rPr>
        <w:t>2</w:t>
      </w:r>
      <w:r w:rsidR="00D553A1" w:rsidRPr="009C5061">
        <w:rPr>
          <w:rFonts w:ascii="Tahoma" w:eastAsia="Tahoma" w:hAnsi="Tahoma" w:cs="Tahoma"/>
          <w:spacing w:val="-1"/>
        </w:rPr>
        <w:t>0</w:t>
      </w:r>
      <w:r w:rsidRPr="009C5061">
        <w:rPr>
          <w:rFonts w:ascii="Tahoma" w:eastAsia="Tahoma" w:hAnsi="Tahoma" w:cs="Tahoma"/>
        </w:rPr>
        <w:t>;</w:t>
      </w:r>
    </w:p>
    <w:p w14:paraId="732610D0" w14:textId="40444884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 xml:space="preserve">t w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lo</w:t>
      </w:r>
      <w:r w:rsidRPr="009C5061">
        <w:rPr>
          <w:rFonts w:ascii="Tahoma" w:eastAsia="Tahoma" w:hAnsi="Tahoma" w:cs="Tahoma"/>
          <w:spacing w:val="-1"/>
        </w:rPr>
        <w:t>ny</w:t>
      </w:r>
      <w:r w:rsidRPr="009C5061">
        <w:rPr>
          <w:rFonts w:ascii="Tahoma" w:eastAsia="Tahoma" w:hAnsi="Tahoma" w:cs="Tahoma"/>
        </w:rPr>
        <w:t>m 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z IZ</w:t>
      </w:r>
      <w:r w:rsidRPr="009C5061">
        <w:rPr>
          <w:rFonts w:ascii="Tahoma" w:eastAsia="Tahoma" w:hAnsi="Tahoma" w:cs="Tahoma"/>
          <w:spacing w:val="7"/>
        </w:rPr>
        <w:t xml:space="preserve"> 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5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 dopro</w:t>
      </w:r>
      <w:r w:rsidRPr="009C5061">
        <w:rPr>
          <w:rFonts w:ascii="Tahoma" w:eastAsia="Tahoma" w:hAnsi="Tahoma" w:cs="Tahoma"/>
          <w:spacing w:val="-2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 xml:space="preserve">dzi do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1"/>
        </w:rPr>
        <w:t>u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ę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ia st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rd</w:t>
      </w:r>
      <w:r w:rsidRPr="009C5061">
        <w:rPr>
          <w:rFonts w:ascii="Tahoma" w:eastAsia="Tahoma" w:hAnsi="Tahoma" w:cs="Tahoma"/>
          <w:spacing w:val="1"/>
        </w:rPr>
        <w:t>z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-1"/>
        </w:rPr>
        <w:t>yc</w:t>
      </w:r>
      <w:r w:rsidRPr="009C5061">
        <w:rPr>
          <w:rFonts w:ascii="Tahoma" w:eastAsia="Tahoma" w:hAnsi="Tahoma" w:cs="Tahoma"/>
        </w:rPr>
        <w:t xml:space="preserve">h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-2"/>
        </w:rPr>
        <w:t>r</w:t>
      </w:r>
      <w:r w:rsidRPr="009C5061">
        <w:rPr>
          <w:rFonts w:ascii="Tahoma" w:eastAsia="Tahoma" w:hAnsi="Tahoma" w:cs="Tahoma"/>
          <w:spacing w:val="1"/>
        </w:rPr>
        <w:t>aw</w:t>
      </w:r>
      <w:r w:rsidRPr="009C5061">
        <w:rPr>
          <w:rFonts w:ascii="Tahoma" w:eastAsia="Tahoma" w:hAnsi="Tahoma" w:cs="Tahoma"/>
        </w:rPr>
        <w:t>id</w:t>
      </w:r>
      <w:r w:rsidRPr="009C5061">
        <w:rPr>
          <w:rFonts w:ascii="Tahoma" w:eastAsia="Tahoma" w:hAnsi="Tahoma" w:cs="Tahoma"/>
          <w:spacing w:val="1"/>
        </w:rPr>
        <w:t>ł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-1"/>
        </w:rPr>
        <w:t>c</w:t>
      </w:r>
      <w:r w:rsidR="008A3E00" w:rsidRPr="009C5061">
        <w:rPr>
          <w:rFonts w:ascii="Tahoma" w:eastAsia="Tahoma" w:hAnsi="Tahoma" w:cs="Tahoma"/>
        </w:rPr>
        <w:t>i w tym nie dokona zwrotu wydatków niekwalifikowanych ustalonych na podstawie wniosków o płatność lub czynności k</w:t>
      </w:r>
      <w:r w:rsidR="005F2C6A" w:rsidRPr="009C5061">
        <w:rPr>
          <w:rFonts w:ascii="Tahoma" w:eastAsia="Tahoma" w:hAnsi="Tahoma" w:cs="Tahoma"/>
        </w:rPr>
        <w:t>ontrolnych uprawnionych organów;</w:t>
      </w:r>
    </w:p>
    <w:p w14:paraId="16600249" w14:textId="0C896976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9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dkł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da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</w:rPr>
        <w:t>zgod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-7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="00281D78" w:rsidRPr="009C5061">
        <w:rPr>
          <w:rFonts w:ascii="Tahoma" w:eastAsia="Tahoma" w:hAnsi="Tahoma" w:cs="Tahoma"/>
          <w:spacing w:val="-1"/>
        </w:rPr>
        <w:t>D</w:t>
      </w:r>
      <w:r w:rsidR="00CA2847" w:rsidRPr="009C5061">
        <w:rPr>
          <w:rFonts w:ascii="Tahoma" w:eastAsia="Tahoma" w:hAnsi="Tahoma" w:cs="Tahoma"/>
        </w:rPr>
        <w:t>ecyzją</w:t>
      </w:r>
      <w:r w:rsidR="00CA2847" w:rsidRPr="009C5061">
        <w:rPr>
          <w:rFonts w:ascii="Tahoma" w:eastAsia="Tahoma" w:hAnsi="Tahoma" w:cs="Tahoma"/>
          <w:spacing w:val="-5"/>
        </w:rPr>
        <w:t xml:space="preserve">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  <w:spacing w:val="2"/>
        </w:rPr>
        <w:t>ó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1"/>
        </w:rPr>
        <w:t>ła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-1"/>
        </w:rPr>
        <w:t>ć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-8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strz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ż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m</w:t>
      </w:r>
      <w:r w:rsidRPr="009C5061">
        <w:rPr>
          <w:rFonts w:ascii="Tahoma" w:eastAsia="Tahoma" w:hAnsi="Tahoma" w:cs="Tahoma"/>
          <w:spacing w:val="-12"/>
        </w:rPr>
        <w:t xml:space="preserve"> </w:t>
      </w:r>
      <w:r w:rsidRPr="009C5061">
        <w:rPr>
          <w:rFonts w:ascii="Tahoma" w:eastAsia="Tahoma" w:hAnsi="Tahoma" w:cs="Tahoma"/>
        </w:rPr>
        <w:t>§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  <w:spacing w:val="-1"/>
        </w:rPr>
        <w:t>1</w:t>
      </w:r>
      <w:r w:rsidR="004927A6" w:rsidRPr="009C5061">
        <w:rPr>
          <w:rFonts w:ascii="Tahoma" w:eastAsia="Tahoma" w:hAnsi="Tahoma" w:cs="Tahoma"/>
          <w:spacing w:val="-1"/>
        </w:rPr>
        <w:t>1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="00D24EB2" w:rsidRPr="009C5061">
        <w:rPr>
          <w:rFonts w:ascii="Tahoma" w:eastAsia="Tahoma" w:hAnsi="Tahoma" w:cs="Tahoma"/>
          <w:spacing w:val="-1"/>
        </w:rPr>
        <w:br/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st.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="006434DE" w:rsidRPr="009C5061">
        <w:rPr>
          <w:rFonts w:ascii="Tahoma" w:eastAsia="Tahoma" w:hAnsi="Tahoma" w:cs="Tahoma"/>
          <w:spacing w:val="3"/>
        </w:rPr>
        <w:t>5</w:t>
      </w:r>
      <w:r w:rsidRPr="009C5061">
        <w:rPr>
          <w:rFonts w:ascii="Tahoma" w:eastAsia="Tahoma" w:hAnsi="Tahoma" w:cs="Tahoma"/>
        </w:rPr>
        <w:t>;</w:t>
      </w:r>
    </w:p>
    <w:p w14:paraId="7C4474C5" w14:textId="0435CA11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4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 xml:space="preserve">t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 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dkł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 xml:space="preserve">da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zupeł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 xml:space="preserve">ia 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</w:rPr>
        <w:t>os</w:t>
      </w:r>
      <w:r w:rsidRPr="009C5061">
        <w:rPr>
          <w:rFonts w:ascii="Tahoma" w:eastAsia="Tahoma" w:hAnsi="Tahoma" w:cs="Tahoma"/>
          <w:spacing w:val="1"/>
        </w:rPr>
        <w:t>k</w:t>
      </w:r>
      <w:r w:rsidRPr="009C5061">
        <w:rPr>
          <w:rFonts w:ascii="Tahoma" w:eastAsia="Tahoma" w:hAnsi="Tahoma" w:cs="Tahoma"/>
        </w:rPr>
        <w:t>u o p</w:t>
      </w:r>
      <w:r w:rsidRPr="009C5061">
        <w:rPr>
          <w:rFonts w:ascii="Tahoma" w:eastAsia="Tahoma" w:hAnsi="Tahoma" w:cs="Tahoma"/>
          <w:spacing w:val="1"/>
        </w:rPr>
        <w:t>ła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ość w t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m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3"/>
        </w:rPr>
        <w:t>a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 i 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sie</w:t>
      </w:r>
      <w:r w:rsidR="008E0537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  <w:spacing w:val="1"/>
          <w:position w:val="-1"/>
        </w:rPr>
        <w:t>w</w:t>
      </w:r>
      <w:r w:rsidRPr="009C5061">
        <w:rPr>
          <w:rFonts w:ascii="Tahoma" w:eastAsia="Tahoma" w:hAnsi="Tahoma" w:cs="Tahoma"/>
          <w:spacing w:val="-1"/>
          <w:position w:val="-1"/>
        </w:rPr>
        <w:t>y</w:t>
      </w:r>
      <w:r w:rsidRPr="009C5061">
        <w:rPr>
          <w:rFonts w:ascii="Tahoma" w:eastAsia="Tahoma" w:hAnsi="Tahoma" w:cs="Tahoma"/>
          <w:position w:val="-1"/>
        </w:rPr>
        <w:t>zna</w:t>
      </w:r>
      <w:r w:rsidRPr="009C5061">
        <w:rPr>
          <w:rFonts w:ascii="Tahoma" w:eastAsia="Tahoma" w:hAnsi="Tahoma" w:cs="Tahoma"/>
          <w:spacing w:val="-1"/>
          <w:position w:val="-1"/>
        </w:rPr>
        <w:t>c</w:t>
      </w:r>
      <w:r w:rsidRPr="009C5061">
        <w:rPr>
          <w:rFonts w:ascii="Tahoma" w:eastAsia="Tahoma" w:hAnsi="Tahoma" w:cs="Tahoma"/>
          <w:position w:val="-1"/>
        </w:rPr>
        <w:t>z</w:t>
      </w:r>
      <w:r w:rsidRPr="009C5061">
        <w:rPr>
          <w:rFonts w:ascii="Tahoma" w:eastAsia="Tahoma" w:hAnsi="Tahoma" w:cs="Tahoma"/>
          <w:spacing w:val="2"/>
          <w:position w:val="-1"/>
        </w:rPr>
        <w:t>o</w:t>
      </w:r>
      <w:r w:rsidRPr="009C5061">
        <w:rPr>
          <w:rFonts w:ascii="Tahoma" w:eastAsia="Tahoma" w:hAnsi="Tahoma" w:cs="Tahoma"/>
          <w:spacing w:val="-3"/>
          <w:position w:val="-1"/>
        </w:rPr>
        <w:t>n</w:t>
      </w:r>
      <w:r w:rsidRPr="009C5061">
        <w:rPr>
          <w:rFonts w:ascii="Tahoma" w:eastAsia="Tahoma" w:hAnsi="Tahoma" w:cs="Tahoma"/>
          <w:spacing w:val="-1"/>
          <w:position w:val="-1"/>
        </w:rPr>
        <w:t>y</w:t>
      </w:r>
      <w:r w:rsidRPr="009C5061">
        <w:rPr>
          <w:rFonts w:ascii="Tahoma" w:eastAsia="Tahoma" w:hAnsi="Tahoma" w:cs="Tahoma"/>
          <w:position w:val="-1"/>
        </w:rPr>
        <w:t>m</w:t>
      </w:r>
      <w:r w:rsidRPr="009C5061">
        <w:rPr>
          <w:rFonts w:ascii="Tahoma" w:eastAsia="Tahoma" w:hAnsi="Tahoma" w:cs="Tahoma"/>
          <w:spacing w:val="-12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pr</w:t>
      </w:r>
      <w:r w:rsidRPr="009C5061">
        <w:rPr>
          <w:rFonts w:ascii="Tahoma" w:eastAsia="Tahoma" w:hAnsi="Tahoma" w:cs="Tahoma"/>
          <w:spacing w:val="1"/>
          <w:position w:val="-1"/>
        </w:rPr>
        <w:t>ze</w:t>
      </w:r>
      <w:r w:rsidRPr="009C5061">
        <w:rPr>
          <w:rFonts w:ascii="Tahoma" w:eastAsia="Tahoma" w:hAnsi="Tahoma" w:cs="Tahoma"/>
          <w:position w:val="-1"/>
        </w:rPr>
        <w:t>z</w:t>
      </w:r>
      <w:r w:rsidRPr="009C5061">
        <w:rPr>
          <w:rFonts w:ascii="Tahoma" w:eastAsia="Tahoma" w:hAnsi="Tahoma" w:cs="Tahoma"/>
          <w:spacing w:val="-4"/>
          <w:position w:val="-1"/>
        </w:rPr>
        <w:t xml:space="preserve"> </w:t>
      </w:r>
      <w:r w:rsidRPr="009C5061">
        <w:rPr>
          <w:rFonts w:ascii="Tahoma" w:eastAsia="Tahoma" w:hAnsi="Tahoma" w:cs="Tahoma"/>
          <w:spacing w:val="3"/>
          <w:position w:val="-1"/>
        </w:rPr>
        <w:t>I</w:t>
      </w:r>
      <w:r w:rsidRPr="009C5061">
        <w:rPr>
          <w:rFonts w:ascii="Tahoma" w:eastAsia="Tahoma" w:hAnsi="Tahoma" w:cs="Tahoma"/>
          <w:position w:val="-1"/>
        </w:rPr>
        <w:t>Z;</w:t>
      </w:r>
    </w:p>
    <w:p w14:paraId="6940A9FE" w14:textId="26A1949B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48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58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strz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ga</w:t>
      </w:r>
      <w:r w:rsidRPr="009C5061">
        <w:rPr>
          <w:rFonts w:ascii="Tahoma" w:eastAsia="Tahoma" w:hAnsi="Tahoma" w:cs="Tahoma"/>
          <w:spacing w:val="48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pisów</w:t>
      </w:r>
      <w:r w:rsidRPr="009C5061">
        <w:rPr>
          <w:rFonts w:ascii="Tahoma" w:eastAsia="Tahoma" w:hAnsi="Tahoma" w:cs="Tahoma"/>
          <w:spacing w:val="50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aw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50"/>
        </w:rPr>
        <w:t xml:space="preserve"> </w:t>
      </w:r>
      <w:r w:rsidRPr="009C5061">
        <w:rPr>
          <w:rFonts w:ascii="Tahoma" w:eastAsia="Tahoma" w:hAnsi="Tahoma" w:cs="Tahoma"/>
          <w:spacing w:val="10"/>
        </w:rPr>
        <w:t>P</w:t>
      </w:r>
      <w:r w:rsidRPr="009C5061">
        <w:rPr>
          <w:rFonts w:ascii="Tahoma" w:eastAsia="Tahoma" w:hAnsi="Tahoma" w:cs="Tahoma"/>
          <w:spacing w:val="-1"/>
        </w:rPr>
        <w:t>Z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50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3"/>
        </w:rPr>
        <w:t>a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im</w:t>
      </w:r>
      <w:r w:rsidRPr="009C5061">
        <w:rPr>
          <w:rFonts w:ascii="Tahoma" w:eastAsia="Tahoma" w:hAnsi="Tahoma" w:cs="Tahoma"/>
          <w:spacing w:val="53"/>
        </w:rPr>
        <w:t xml:space="preserve"> </w:t>
      </w:r>
      <w:r w:rsidRPr="009C5061">
        <w:rPr>
          <w:rFonts w:ascii="Tahoma" w:eastAsia="Tahoma" w:hAnsi="Tahoma" w:cs="Tahoma"/>
        </w:rPr>
        <w:t>ta</w:t>
      </w:r>
      <w:r w:rsidRPr="009C5061">
        <w:rPr>
          <w:rFonts w:ascii="Tahoma" w:eastAsia="Tahoma" w:hAnsi="Tahoma" w:cs="Tahoma"/>
          <w:spacing w:val="57"/>
        </w:rPr>
        <w:t xml:space="preserve"> </w:t>
      </w:r>
      <w:r w:rsidRPr="009C5061">
        <w:rPr>
          <w:rFonts w:ascii="Tahoma" w:eastAsia="Tahoma" w:hAnsi="Tahoma" w:cs="Tahoma"/>
          <w:spacing w:val="1"/>
        </w:rPr>
        <w:t>u</w:t>
      </w:r>
      <w:r w:rsidRPr="009C5061">
        <w:rPr>
          <w:rFonts w:ascii="Tahoma" w:eastAsia="Tahoma" w:hAnsi="Tahoma" w:cs="Tahoma"/>
        </w:rPr>
        <w:t>st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</w:rPr>
        <w:t>a</w:t>
      </w:r>
      <w:r w:rsidRPr="009C5061">
        <w:rPr>
          <w:rFonts w:ascii="Tahoma" w:eastAsia="Tahoma" w:hAnsi="Tahoma" w:cs="Tahoma"/>
          <w:spacing w:val="52"/>
        </w:rPr>
        <w:t xml:space="preserve"> </w:t>
      </w:r>
      <w:r w:rsidRPr="009C5061">
        <w:rPr>
          <w:rFonts w:ascii="Tahoma" w:eastAsia="Tahoma" w:hAnsi="Tahoma" w:cs="Tahoma"/>
        </w:rPr>
        <w:t>stos</w:t>
      </w:r>
      <w:r w:rsidRPr="009C5061">
        <w:rPr>
          <w:rFonts w:ascii="Tahoma" w:eastAsia="Tahoma" w:hAnsi="Tahoma" w:cs="Tahoma"/>
          <w:spacing w:val="-1"/>
        </w:rPr>
        <w:t>uj</w:t>
      </w:r>
      <w:r w:rsidRPr="009C5061">
        <w:rPr>
          <w:rFonts w:ascii="Tahoma" w:eastAsia="Tahoma" w:hAnsi="Tahoma" w:cs="Tahoma"/>
        </w:rPr>
        <w:t>e</w:t>
      </w:r>
      <w:r w:rsidR="008E0537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się</w:t>
      </w:r>
      <w:r w:rsidRPr="009C5061">
        <w:rPr>
          <w:rFonts w:ascii="Tahoma" w:eastAsia="Tahoma" w:hAnsi="Tahoma" w:cs="Tahoma"/>
          <w:spacing w:val="-2"/>
          <w:position w:val="-1"/>
        </w:rPr>
        <w:t xml:space="preserve"> </w:t>
      </w:r>
      <w:r w:rsidRPr="009C5061">
        <w:rPr>
          <w:rFonts w:ascii="Tahoma" w:eastAsia="Tahoma" w:hAnsi="Tahoma" w:cs="Tahoma"/>
          <w:position w:val="-1"/>
        </w:rPr>
        <w:t>do</w:t>
      </w:r>
      <w:r w:rsidRPr="009C5061">
        <w:rPr>
          <w:rFonts w:ascii="Tahoma" w:eastAsia="Tahoma" w:hAnsi="Tahoma" w:cs="Tahoma"/>
          <w:spacing w:val="-2"/>
          <w:position w:val="-1"/>
        </w:rPr>
        <w:t xml:space="preserve"> </w:t>
      </w:r>
      <w:r w:rsidRPr="009C5061">
        <w:rPr>
          <w:rFonts w:ascii="Tahoma" w:eastAsia="Tahoma" w:hAnsi="Tahoma" w:cs="Tahoma"/>
          <w:spacing w:val="1"/>
          <w:position w:val="-1"/>
        </w:rPr>
        <w:t>Be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spacing w:val="3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f</w:t>
      </w:r>
      <w:r w:rsidRPr="009C5061">
        <w:rPr>
          <w:rFonts w:ascii="Tahoma" w:eastAsia="Tahoma" w:hAnsi="Tahoma" w:cs="Tahoma"/>
          <w:position w:val="-1"/>
        </w:rPr>
        <w:t>i</w:t>
      </w:r>
      <w:r w:rsidRPr="009C5061">
        <w:rPr>
          <w:rFonts w:ascii="Tahoma" w:eastAsia="Tahoma" w:hAnsi="Tahoma" w:cs="Tahoma"/>
          <w:spacing w:val="2"/>
          <w:position w:val="-1"/>
        </w:rPr>
        <w:t>c</w:t>
      </w:r>
      <w:r w:rsidRPr="009C5061">
        <w:rPr>
          <w:rFonts w:ascii="Tahoma" w:eastAsia="Tahoma" w:hAnsi="Tahoma" w:cs="Tahoma"/>
          <w:spacing w:val="-1"/>
          <w:position w:val="-1"/>
        </w:rPr>
        <w:t>j</w:t>
      </w:r>
      <w:r w:rsidRPr="009C5061">
        <w:rPr>
          <w:rFonts w:ascii="Tahoma" w:eastAsia="Tahoma" w:hAnsi="Tahoma" w:cs="Tahoma"/>
          <w:spacing w:val="1"/>
          <w:position w:val="-1"/>
        </w:rPr>
        <w:t>e</w:t>
      </w:r>
      <w:r w:rsidRPr="009C5061">
        <w:rPr>
          <w:rFonts w:ascii="Tahoma" w:eastAsia="Tahoma" w:hAnsi="Tahoma" w:cs="Tahoma"/>
          <w:spacing w:val="-1"/>
          <w:position w:val="-1"/>
        </w:rPr>
        <w:t>n</w:t>
      </w:r>
      <w:r w:rsidRPr="009C5061">
        <w:rPr>
          <w:rFonts w:ascii="Tahoma" w:eastAsia="Tahoma" w:hAnsi="Tahoma" w:cs="Tahoma"/>
          <w:position w:val="-1"/>
        </w:rPr>
        <w:t>t</w:t>
      </w:r>
      <w:r w:rsidRPr="009C5061">
        <w:rPr>
          <w:rFonts w:ascii="Tahoma" w:eastAsia="Tahoma" w:hAnsi="Tahoma" w:cs="Tahoma"/>
          <w:spacing w:val="1"/>
          <w:position w:val="-1"/>
        </w:rPr>
        <w:t>a</w:t>
      </w:r>
      <w:r w:rsidRPr="009C5061">
        <w:rPr>
          <w:rFonts w:ascii="Tahoma" w:eastAsia="Tahoma" w:hAnsi="Tahoma" w:cs="Tahoma"/>
          <w:position w:val="-1"/>
        </w:rPr>
        <w:t>;</w:t>
      </w:r>
    </w:p>
    <w:p w14:paraId="70C65BFF" w14:textId="086C0C97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8"/>
        </w:rPr>
        <w:t xml:space="preserve"> 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ie</w:t>
      </w:r>
      <w:r w:rsidRPr="009C5061">
        <w:rPr>
          <w:rFonts w:ascii="Tahoma" w:eastAsia="Tahoma" w:hAnsi="Tahoma" w:cs="Tahoma"/>
          <w:spacing w:val="14"/>
        </w:rPr>
        <w:t xml:space="preserve"> </w:t>
      </w:r>
      <w:r w:rsidRPr="009C5061">
        <w:rPr>
          <w:rFonts w:ascii="Tahoma" w:eastAsia="Tahoma" w:hAnsi="Tahoma" w:cs="Tahoma"/>
        </w:rPr>
        <w:t>pr</w:t>
      </w:r>
      <w:r w:rsidRPr="009C5061">
        <w:rPr>
          <w:rFonts w:ascii="Tahoma" w:eastAsia="Tahoma" w:hAnsi="Tahoma" w:cs="Tahoma"/>
          <w:spacing w:val="1"/>
        </w:rPr>
        <w:t>ze</w:t>
      </w:r>
      <w:r w:rsidRPr="009C5061">
        <w:rPr>
          <w:rFonts w:ascii="Tahoma" w:eastAsia="Tahoma" w:hAnsi="Tahoma" w:cs="Tahoma"/>
        </w:rPr>
        <w:t>strz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ga</w:t>
      </w:r>
      <w:r w:rsidRPr="009C5061">
        <w:rPr>
          <w:rFonts w:ascii="Tahoma" w:eastAsia="Tahoma" w:hAnsi="Tahoma" w:cs="Tahoma"/>
          <w:spacing w:val="8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dy</w:t>
      </w:r>
      <w:r w:rsidRPr="009C5061">
        <w:rPr>
          <w:rFonts w:ascii="Tahoma" w:eastAsia="Tahoma" w:hAnsi="Tahoma" w:cs="Tahoma"/>
          <w:spacing w:val="10"/>
        </w:rPr>
        <w:t xml:space="preserve"> </w:t>
      </w:r>
      <w:r w:rsidRPr="009C5061">
        <w:rPr>
          <w:rFonts w:ascii="Tahoma" w:eastAsia="Tahoma" w:hAnsi="Tahoma" w:cs="Tahoma"/>
          <w:spacing w:val="-3"/>
        </w:rPr>
        <w:t>k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k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1"/>
        </w:rPr>
        <w:t>j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oś</w:t>
      </w:r>
      <w:r w:rsidRPr="009C5061">
        <w:rPr>
          <w:rFonts w:ascii="Tahoma" w:eastAsia="Tahoma" w:hAnsi="Tahoma" w:cs="Tahoma"/>
          <w:spacing w:val="1"/>
        </w:rPr>
        <w:t>c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8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16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r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si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8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16"/>
        </w:rPr>
        <w:t xml:space="preserve"> 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im</w:t>
      </w:r>
      <w:r w:rsidRPr="009C5061">
        <w:rPr>
          <w:rFonts w:ascii="Tahoma" w:eastAsia="Tahoma" w:hAnsi="Tahoma" w:cs="Tahoma"/>
          <w:spacing w:val="12"/>
        </w:rPr>
        <w:t xml:space="preserve"> </w:t>
      </w:r>
      <w:r w:rsidRPr="009C5061">
        <w:rPr>
          <w:rFonts w:ascii="Tahoma" w:eastAsia="Tahoma" w:hAnsi="Tahoma" w:cs="Tahoma"/>
        </w:rPr>
        <w:t>ta</w:t>
      </w:r>
      <w:r w:rsidRPr="009C5061">
        <w:rPr>
          <w:rFonts w:ascii="Tahoma" w:eastAsia="Tahoma" w:hAnsi="Tahoma" w:cs="Tahoma"/>
          <w:spacing w:val="15"/>
        </w:rPr>
        <w:t xml:space="preserve"> 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s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da</w:t>
      </w:r>
      <w:r w:rsidRPr="009C5061">
        <w:rPr>
          <w:rFonts w:ascii="Tahoma" w:eastAsia="Tahoma" w:hAnsi="Tahoma" w:cs="Tahoma"/>
          <w:spacing w:val="12"/>
        </w:rPr>
        <w:t xml:space="preserve"> </w:t>
      </w:r>
      <w:r w:rsidRPr="009C5061">
        <w:rPr>
          <w:rFonts w:ascii="Tahoma" w:eastAsia="Tahoma" w:hAnsi="Tahoma" w:cs="Tahoma"/>
        </w:rPr>
        <w:t>stos</w:t>
      </w:r>
      <w:r w:rsidRPr="009C5061">
        <w:rPr>
          <w:rFonts w:ascii="Tahoma" w:eastAsia="Tahoma" w:hAnsi="Tahoma" w:cs="Tahoma"/>
          <w:spacing w:val="-1"/>
        </w:rPr>
        <w:t>uj</w:t>
      </w:r>
      <w:r w:rsidRPr="009C5061">
        <w:rPr>
          <w:rFonts w:ascii="Tahoma" w:eastAsia="Tahoma" w:hAnsi="Tahoma" w:cs="Tahoma"/>
        </w:rPr>
        <w:t>e</w:t>
      </w:r>
      <w:r w:rsidRPr="009C5061">
        <w:rPr>
          <w:rFonts w:ascii="Tahoma" w:eastAsia="Tahoma" w:hAnsi="Tahoma" w:cs="Tahoma"/>
          <w:spacing w:val="11"/>
        </w:rPr>
        <w:t xml:space="preserve"> </w:t>
      </w:r>
      <w:r w:rsidRPr="009C5061">
        <w:rPr>
          <w:rFonts w:ascii="Tahoma" w:eastAsia="Tahoma" w:hAnsi="Tahoma" w:cs="Tahoma"/>
        </w:rPr>
        <w:t>się</w:t>
      </w:r>
      <w:r w:rsidR="008E0537"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</w:rPr>
        <w:t>do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1"/>
        </w:rPr>
        <w:t>j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</w:rPr>
        <w:t>;</w:t>
      </w:r>
    </w:p>
    <w:p w14:paraId="04C446F8" w14:textId="0258FF17" w:rsidR="00942F4E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39"/>
        </w:rPr>
        <w:t xml:space="preserve"> </w:t>
      </w:r>
      <w:r w:rsidRPr="009C5061">
        <w:rPr>
          <w:rFonts w:ascii="Tahoma" w:eastAsia="Tahoma" w:hAnsi="Tahoma" w:cs="Tahoma"/>
        </w:rPr>
        <w:t>w</w:t>
      </w:r>
      <w:r w:rsidRPr="009C5061">
        <w:rPr>
          <w:rFonts w:ascii="Tahoma" w:eastAsia="Tahoma" w:hAnsi="Tahoma" w:cs="Tahoma"/>
          <w:spacing w:val="47"/>
        </w:rPr>
        <w:t xml:space="preserve"> </w:t>
      </w:r>
      <w:r w:rsidRPr="009C5061">
        <w:rPr>
          <w:rFonts w:ascii="Tahoma" w:eastAsia="Tahoma" w:hAnsi="Tahoma" w:cs="Tahoma"/>
        </w:rPr>
        <w:t>sposób</w:t>
      </w:r>
      <w:r w:rsidRPr="009C5061">
        <w:rPr>
          <w:rFonts w:ascii="Tahoma" w:eastAsia="Tahoma" w:hAnsi="Tahoma" w:cs="Tahoma"/>
          <w:spacing w:val="42"/>
        </w:rPr>
        <w:t xml:space="preserve"> </w:t>
      </w:r>
      <w:r w:rsidRPr="009C5061">
        <w:rPr>
          <w:rFonts w:ascii="Tahoma" w:eastAsia="Tahoma" w:hAnsi="Tahoma" w:cs="Tahoma"/>
          <w:spacing w:val="1"/>
        </w:rPr>
        <w:t>u</w:t>
      </w:r>
      <w:r w:rsidRPr="009C5061">
        <w:rPr>
          <w:rFonts w:ascii="Tahoma" w:eastAsia="Tahoma" w:hAnsi="Tahoma" w:cs="Tahoma"/>
        </w:rPr>
        <w:t>p</w:t>
      </w:r>
      <w:r w:rsidRPr="009C5061">
        <w:rPr>
          <w:rFonts w:ascii="Tahoma" w:eastAsia="Tahoma" w:hAnsi="Tahoma" w:cs="Tahoma"/>
          <w:spacing w:val="2"/>
        </w:rPr>
        <w:t>o</w:t>
      </w:r>
      <w:r w:rsidRPr="009C5061">
        <w:rPr>
          <w:rFonts w:ascii="Tahoma" w:eastAsia="Tahoma" w:hAnsi="Tahoma" w:cs="Tahoma"/>
        </w:rPr>
        <w:t>rcz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y</w:t>
      </w:r>
      <w:r w:rsidRPr="009C5061">
        <w:rPr>
          <w:rFonts w:ascii="Tahoma" w:eastAsia="Tahoma" w:hAnsi="Tahoma" w:cs="Tahoma"/>
          <w:spacing w:val="38"/>
        </w:rPr>
        <w:t xml:space="preserve"> </w:t>
      </w:r>
      <w:r w:rsidRPr="009C5061">
        <w:rPr>
          <w:rFonts w:ascii="Tahoma" w:eastAsia="Tahoma" w:hAnsi="Tahoma" w:cs="Tahoma"/>
          <w:spacing w:val="1"/>
        </w:rPr>
        <w:t>u</w:t>
      </w:r>
      <w:r w:rsidRPr="009C5061">
        <w:rPr>
          <w:rFonts w:ascii="Tahoma" w:eastAsia="Tahoma" w:hAnsi="Tahoma" w:cs="Tahoma"/>
          <w:spacing w:val="2"/>
        </w:rPr>
        <w:t>c</w:t>
      </w:r>
      <w:r w:rsidRPr="009C5061">
        <w:rPr>
          <w:rFonts w:ascii="Tahoma" w:eastAsia="Tahoma" w:hAnsi="Tahoma" w:cs="Tahoma"/>
          <w:spacing w:val="-3"/>
        </w:rPr>
        <w:t>h</w:t>
      </w:r>
      <w:r w:rsidRPr="009C5061">
        <w:rPr>
          <w:rFonts w:ascii="Tahoma" w:eastAsia="Tahoma" w:hAnsi="Tahoma" w:cs="Tahoma"/>
          <w:spacing w:val="-1"/>
        </w:rPr>
        <w:t>y</w:t>
      </w:r>
      <w:r w:rsidRPr="009C5061">
        <w:rPr>
          <w:rFonts w:ascii="Tahoma" w:eastAsia="Tahoma" w:hAnsi="Tahoma" w:cs="Tahoma"/>
        </w:rPr>
        <w:t>la</w:t>
      </w:r>
      <w:r w:rsidRPr="009C5061">
        <w:rPr>
          <w:rFonts w:ascii="Tahoma" w:eastAsia="Tahoma" w:hAnsi="Tahoma" w:cs="Tahoma"/>
          <w:spacing w:val="43"/>
        </w:rPr>
        <w:t xml:space="preserve"> </w:t>
      </w:r>
      <w:r w:rsidRPr="009C5061">
        <w:rPr>
          <w:rFonts w:ascii="Tahoma" w:eastAsia="Tahoma" w:hAnsi="Tahoma" w:cs="Tahoma"/>
        </w:rPr>
        <w:t>się</w:t>
      </w:r>
      <w:r w:rsidRPr="009C5061">
        <w:rPr>
          <w:rFonts w:ascii="Tahoma" w:eastAsia="Tahoma" w:hAnsi="Tahoma" w:cs="Tahoma"/>
          <w:spacing w:val="46"/>
        </w:rPr>
        <w:t xml:space="preserve"> </w:t>
      </w:r>
      <w:r w:rsidRPr="009C5061">
        <w:rPr>
          <w:rFonts w:ascii="Tahoma" w:eastAsia="Tahoma" w:hAnsi="Tahoma" w:cs="Tahoma"/>
        </w:rPr>
        <w:t>od</w:t>
      </w:r>
      <w:r w:rsidRPr="009C5061">
        <w:rPr>
          <w:rFonts w:ascii="Tahoma" w:eastAsia="Tahoma" w:hAnsi="Tahoma" w:cs="Tahoma"/>
          <w:spacing w:val="46"/>
        </w:rPr>
        <w:t xml:space="preserve"> </w:t>
      </w:r>
      <w:r w:rsidRPr="009C5061">
        <w:rPr>
          <w:rFonts w:ascii="Tahoma" w:eastAsia="Tahoma" w:hAnsi="Tahoma" w:cs="Tahoma"/>
          <w:spacing w:val="1"/>
        </w:rPr>
        <w:t>wy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3"/>
        </w:rPr>
        <w:t>n</w:t>
      </w:r>
      <w:r w:rsidRPr="009C5061">
        <w:rPr>
          <w:rFonts w:ascii="Tahoma" w:eastAsia="Tahoma" w:hAnsi="Tahoma" w:cs="Tahoma"/>
          <w:spacing w:val="1"/>
        </w:rPr>
        <w:t>y</w:t>
      </w:r>
      <w:r w:rsidRPr="009C5061">
        <w:rPr>
          <w:rFonts w:ascii="Tahoma" w:eastAsia="Tahoma" w:hAnsi="Tahoma" w:cs="Tahoma"/>
          <w:spacing w:val="-1"/>
        </w:rPr>
        <w:t>w</w:t>
      </w:r>
      <w:r w:rsidRPr="009C5061">
        <w:rPr>
          <w:rFonts w:ascii="Tahoma" w:eastAsia="Tahoma" w:hAnsi="Tahoma" w:cs="Tahoma"/>
          <w:spacing w:val="1"/>
        </w:rPr>
        <w:t>a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>ia</w:t>
      </w:r>
      <w:r w:rsidRPr="009C5061">
        <w:rPr>
          <w:rFonts w:ascii="Tahoma" w:eastAsia="Tahoma" w:hAnsi="Tahoma" w:cs="Tahoma"/>
          <w:spacing w:val="37"/>
        </w:rPr>
        <w:t xml:space="preserve"> </w:t>
      </w:r>
      <w:r w:rsidRPr="009C5061">
        <w:rPr>
          <w:rFonts w:ascii="Tahoma" w:eastAsia="Tahoma" w:hAnsi="Tahoma" w:cs="Tahoma"/>
        </w:rPr>
        <w:t>obo</w:t>
      </w:r>
      <w:r w:rsidRPr="009C5061">
        <w:rPr>
          <w:rFonts w:ascii="Tahoma" w:eastAsia="Tahoma" w:hAnsi="Tahoma" w:cs="Tahoma"/>
          <w:spacing w:val="1"/>
        </w:rPr>
        <w:t>w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1"/>
        </w:rPr>
        <w:t>ą</w:t>
      </w:r>
      <w:r w:rsidRPr="009C5061">
        <w:rPr>
          <w:rFonts w:ascii="Tahoma" w:eastAsia="Tahoma" w:hAnsi="Tahoma" w:cs="Tahoma"/>
        </w:rPr>
        <w:t>z</w:t>
      </w:r>
      <w:r w:rsidRPr="009C5061">
        <w:rPr>
          <w:rFonts w:ascii="Tahoma" w:eastAsia="Tahoma" w:hAnsi="Tahoma" w:cs="Tahoma"/>
          <w:spacing w:val="2"/>
        </w:rPr>
        <w:t>k</w:t>
      </w:r>
      <w:r w:rsidRPr="009C5061">
        <w:rPr>
          <w:rFonts w:ascii="Tahoma" w:eastAsia="Tahoma" w:hAnsi="Tahoma" w:cs="Tahoma"/>
        </w:rPr>
        <w:t>ó</w:t>
      </w:r>
      <w:r w:rsidRPr="009C5061">
        <w:rPr>
          <w:rFonts w:ascii="Tahoma" w:eastAsia="Tahoma" w:hAnsi="Tahoma" w:cs="Tahoma"/>
          <w:spacing w:val="-6"/>
        </w:rPr>
        <w:t>w</w:t>
      </w:r>
      <w:r w:rsidRPr="009C5061">
        <w:rPr>
          <w:rFonts w:ascii="Tahoma" w:eastAsia="Tahoma" w:hAnsi="Tahoma" w:cs="Tahoma"/>
        </w:rPr>
        <w:t>,</w:t>
      </w:r>
      <w:r w:rsidRPr="009C5061">
        <w:rPr>
          <w:rFonts w:ascii="Tahoma" w:eastAsia="Tahoma" w:hAnsi="Tahoma" w:cs="Tahoma"/>
          <w:spacing w:val="36"/>
        </w:rPr>
        <w:t xml:space="preserve"> 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49"/>
        </w:rPr>
        <w:t xml:space="preserve"> </w:t>
      </w:r>
      <w:r w:rsidRPr="009C5061">
        <w:rPr>
          <w:rFonts w:ascii="Tahoma" w:eastAsia="Tahoma" w:hAnsi="Tahoma" w:cs="Tahoma"/>
          <w:spacing w:val="-1"/>
        </w:rPr>
        <w:t>k</w:t>
      </w:r>
      <w:r w:rsidRPr="009C5061">
        <w:rPr>
          <w:rFonts w:ascii="Tahoma" w:eastAsia="Tahoma" w:hAnsi="Tahoma" w:cs="Tahoma"/>
        </w:rPr>
        <w:t>tó</w:t>
      </w:r>
      <w:r w:rsidRPr="009C5061">
        <w:rPr>
          <w:rFonts w:ascii="Tahoma" w:eastAsia="Tahoma" w:hAnsi="Tahoma" w:cs="Tahoma"/>
          <w:spacing w:val="2"/>
        </w:rPr>
        <w:t>r</w:t>
      </w:r>
      <w:r w:rsidRPr="009C5061">
        <w:rPr>
          <w:rFonts w:ascii="Tahoma" w:eastAsia="Tahoma" w:hAnsi="Tahoma" w:cs="Tahoma"/>
          <w:spacing w:val="-3"/>
        </w:rPr>
        <w:t>y</w:t>
      </w:r>
      <w:r w:rsidRPr="009C5061">
        <w:rPr>
          <w:rFonts w:ascii="Tahoma" w:eastAsia="Tahoma" w:hAnsi="Tahoma" w:cs="Tahoma"/>
          <w:spacing w:val="-1"/>
        </w:rPr>
        <w:t>c</w:t>
      </w:r>
      <w:r w:rsidRPr="009C5061">
        <w:rPr>
          <w:rFonts w:ascii="Tahoma" w:eastAsia="Tahoma" w:hAnsi="Tahoma" w:cs="Tahoma"/>
        </w:rPr>
        <w:t>h</w:t>
      </w:r>
      <w:r w:rsidRPr="009C5061">
        <w:rPr>
          <w:rFonts w:ascii="Tahoma" w:eastAsia="Tahoma" w:hAnsi="Tahoma" w:cs="Tahoma"/>
          <w:spacing w:val="41"/>
        </w:rPr>
        <w:t xml:space="preserve"> </w:t>
      </w:r>
      <w:r w:rsidRPr="009C5061">
        <w:rPr>
          <w:rFonts w:ascii="Tahoma" w:eastAsia="Tahoma" w:hAnsi="Tahoma" w:cs="Tahoma"/>
          <w:spacing w:val="3"/>
        </w:rPr>
        <w:t>m</w:t>
      </w:r>
      <w:r w:rsidRPr="009C5061">
        <w:rPr>
          <w:rFonts w:ascii="Tahoma" w:eastAsia="Tahoma" w:hAnsi="Tahoma" w:cs="Tahoma"/>
        </w:rPr>
        <w:t>o</w:t>
      </w:r>
      <w:r w:rsidRPr="009C5061">
        <w:rPr>
          <w:rFonts w:ascii="Tahoma" w:eastAsia="Tahoma" w:hAnsi="Tahoma" w:cs="Tahoma"/>
          <w:spacing w:val="-2"/>
        </w:rPr>
        <w:t>w</w:t>
      </w:r>
      <w:r w:rsidRPr="009C5061">
        <w:rPr>
          <w:rFonts w:ascii="Tahoma" w:eastAsia="Tahoma" w:hAnsi="Tahoma" w:cs="Tahoma"/>
        </w:rPr>
        <w:t>a§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="00146299" w:rsidRPr="009C5061">
        <w:rPr>
          <w:rFonts w:ascii="Tahoma" w:eastAsia="Tahoma" w:hAnsi="Tahoma" w:cs="Tahoma"/>
          <w:spacing w:val="-2"/>
        </w:rPr>
        <w:t>9</w:t>
      </w:r>
      <w:r w:rsidRPr="009C5061">
        <w:rPr>
          <w:rFonts w:ascii="Tahoma" w:eastAsia="Tahoma" w:hAnsi="Tahoma" w:cs="Tahoma"/>
        </w:rPr>
        <w:t xml:space="preserve"> </w:t>
      </w:r>
      <w:r w:rsidRPr="009C5061">
        <w:rPr>
          <w:rFonts w:ascii="Tahoma" w:eastAsia="Tahoma" w:hAnsi="Tahoma" w:cs="Tahoma"/>
          <w:spacing w:val="-1"/>
        </w:rPr>
        <w:t>u</w:t>
      </w:r>
      <w:r w:rsidRPr="009C5061">
        <w:rPr>
          <w:rFonts w:ascii="Tahoma" w:eastAsia="Tahoma" w:hAnsi="Tahoma" w:cs="Tahoma"/>
        </w:rPr>
        <w:t>st.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  <w:spacing w:val="2"/>
        </w:rPr>
        <w:t>1</w:t>
      </w:r>
      <w:r w:rsidRPr="009C5061">
        <w:rPr>
          <w:rFonts w:ascii="Tahoma" w:eastAsia="Tahoma" w:hAnsi="Tahoma" w:cs="Tahoma"/>
        </w:rPr>
        <w:t>-</w:t>
      </w:r>
      <w:r w:rsidR="00277886" w:rsidRPr="009C5061">
        <w:rPr>
          <w:rFonts w:ascii="Tahoma" w:eastAsia="Tahoma" w:hAnsi="Tahoma" w:cs="Tahoma"/>
        </w:rPr>
        <w:t>4</w:t>
      </w:r>
      <w:r w:rsidRPr="009C5061">
        <w:rPr>
          <w:rFonts w:ascii="Tahoma" w:eastAsia="Tahoma" w:hAnsi="Tahoma" w:cs="Tahoma"/>
          <w:spacing w:val="-4"/>
        </w:rPr>
        <w:t xml:space="preserve"> </w:t>
      </w:r>
      <w:r w:rsidRPr="009C5061">
        <w:rPr>
          <w:rFonts w:ascii="Tahoma" w:eastAsia="Tahoma" w:hAnsi="Tahoma" w:cs="Tahoma"/>
        </w:rPr>
        <w:t>i</w:t>
      </w:r>
      <w:r w:rsidRPr="009C5061">
        <w:rPr>
          <w:rFonts w:ascii="Tahoma" w:eastAsia="Tahoma" w:hAnsi="Tahoma" w:cs="Tahoma"/>
          <w:spacing w:val="2"/>
        </w:rPr>
        <w:t xml:space="preserve"> </w:t>
      </w:r>
      <w:r w:rsidRPr="009C5061">
        <w:rPr>
          <w:rFonts w:ascii="Tahoma" w:eastAsia="Tahoma" w:hAnsi="Tahoma" w:cs="Tahoma"/>
        </w:rPr>
        <w:t>§</w:t>
      </w:r>
      <w:r w:rsidRPr="009C5061">
        <w:rPr>
          <w:rFonts w:ascii="Tahoma" w:eastAsia="Tahoma" w:hAnsi="Tahoma" w:cs="Tahoma"/>
          <w:spacing w:val="-2"/>
        </w:rPr>
        <w:t xml:space="preserve"> </w:t>
      </w:r>
      <w:r w:rsidR="00146299" w:rsidRPr="009C5061">
        <w:rPr>
          <w:rFonts w:ascii="Tahoma" w:eastAsia="Tahoma" w:hAnsi="Tahoma" w:cs="Tahoma"/>
          <w:spacing w:val="-2"/>
        </w:rPr>
        <w:t>1</w:t>
      </w:r>
      <w:r w:rsidR="00D553A1" w:rsidRPr="009C5061">
        <w:rPr>
          <w:rFonts w:ascii="Tahoma" w:eastAsia="Tahoma" w:hAnsi="Tahoma" w:cs="Tahoma"/>
          <w:spacing w:val="-2"/>
        </w:rPr>
        <w:t>8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  <w:spacing w:val="1"/>
        </w:rPr>
        <w:t>u</w:t>
      </w:r>
      <w:r w:rsidRPr="009C5061">
        <w:rPr>
          <w:rFonts w:ascii="Tahoma" w:eastAsia="Tahoma" w:hAnsi="Tahoma" w:cs="Tahoma"/>
        </w:rPr>
        <w:t>st.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</w:rPr>
        <w:t>1</w:t>
      </w:r>
      <w:r w:rsidRPr="009C5061">
        <w:rPr>
          <w:rFonts w:ascii="Tahoma" w:eastAsia="Tahoma" w:hAnsi="Tahoma" w:cs="Tahoma"/>
          <w:spacing w:val="-1"/>
        </w:rPr>
        <w:t xml:space="preserve"> </w:t>
      </w:r>
      <w:r w:rsidRPr="009C5061">
        <w:rPr>
          <w:rFonts w:ascii="Tahoma" w:eastAsia="Tahoma" w:hAnsi="Tahoma" w:cs="Tahoma"/>
          <w:spacing w:val="2"/>
        </w:rPr>
        <w:t>p</w:t>
      </w:r>
      <w:r w:rsidRPr="009C5061">
        <w:rPr>
          <w:rFonts w:ascii="Tahoma" w:eastAsia="Tahoma" w:hAnsi="Tahoma" w:cs="Tahoma"/>
          <w:spacing w:val="1"/>
        </w:rPr>
        <w:t>k</w:t>
      </w:r>
      <w:r w:rsidRPr="009C5061">
        <w:rPr>
          <w:rFonts w:ascii="Tahoma" w:eastAsia="Tahoma" w:hAnsi="Tahoma" w:cs="Tahoma"/>
        </w:rPr>
        <w:t>t</w:t>
      </w:r>
      <w:r w:rsidRPr="009C5061">
        <w:rPr>
          <w:rFonts w:ascii="Tahoma" w:eastAsia="Tahoma" w:hAnsi="Tahoma" w:cs="Tahoma"/>
          <w:spacing w:val="-3"/>
        </w:rPr>
        <w:t xml:space="preserve"> </w:t>
      </w:r>
      <w:r w:rsidRPr="009C5061">
        <w:rPr>
          <w:rFonts w:ascii="Tahoma" w:eastAsia="Tahoma" w:hAnsi="Tahoma" w:cs="Tahoma"/>
        </w:rPr>
        <w:t>4;</w:t>
      </w:r>
    </w:p>
    <w:p w14:paraId="76CD17C5" w14:textId="0ECEE015" w:rsidR="00EF4E15" w:rsidRPr="009C5061" w:rsidRDefault="00280ADA" w:rsidP="000E6590">
      <w:pPr>
        <w:pStyle w:val="Akapitzlist"/>
        <w:numPr>
          <w:ilvl w:val="1"/>
          <w:numId w:val="27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9C5061">
        <w:rPr>
          <w:rFonts w:ascii="Tahoma" w:eastAsia="Tahoma" w:hAnsi="Tahoma" w:cs="Tahoma"/>
        </w:rPr>
        <w:t>B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  <w:spacing w:val="1"/>
        </w:rPr>
        <w:t>e</w:t>
      </w:r>
      <w:r w:rsidRPr="009C5061">
        <w:rPr>
          <w:rFonts w:ascii="Tahoma" w:eastAsia="Tahoma" w:hAnsi="Tahoma" w:cs="Tahoma"/>
          <w:spacing w:val="-1"/>
        </w:rPr>
        <w:t>f</w:t>
      </w:r>
      <w:r w:rsidRPr="009C5061">
        <w:rPr>
          <w:rFonts w:ascii="Tahoma" w:eastAsia="Tahoma" w:hAnsi="Tahoma" w:cs="Tahoma"/>
          <w:spacing w:val="2"/>
        </w:rPr>
        <w:t>i</w:t>
      </w:r>
      <w:r w:rsidRPr="009C5061">
        <w:rPr>
          <w:rFonts w:ascii="Tahoma" w:eastAsia="Tahoma" w:hAnsi="Tahoma" w:cs="Tahoma"/>
          <w:spacing w:val="-1"/>
        </w:rPr>
        <w:t>cj</w:t>
      </w:r>
      <w:r w:rsidRPr="009C5061">
        <w:rPr>
          <w:rFonts w:ascii="Tahoma" w:eastAsia="Tahoma" w:hAnsi="Tahoma" w:cs="Tahoma"/>
          <w:spacing w:val="3"/>
        </w:rPr>
        <w:t>e</w:t>
      </w:r>
      <w:r w:rsidRPr="009C5061">
        <w:rPr>
          <w:rFonts w:ascii="Tahoma" w:eastAsia="Tahoma" w:hAnsi="Tahoma" w:cs="Tahoma"/>
          <w:spacing w:val="-1"/>
        </w:rPr>
        <w:t>n</w:t>
      </w:r>
      <w:r w:rsidRPr="009C5061">
        <w:rPr>
          <w:rFonts w:ascii="Tahoma" w:eastAsia="Tahoma" w:hAnsi="Tahoma" w:cs="Tahoma"/>
        </w:rPr>
        <w:t xml:space="preserve">t </w:t>
      </w:r>
      <w:r w:rsidR="00F70E19" w:rsidRPr="009C5061">
        <w:rPr>
          <w:rFonts w:ascii="Tahoma" w:eastAsia="Tahoma" w:hAnsi="Tahoma" w:cs="Tahoma"/>
        </w:rPr>
        <w:t>odmawia wykony</w:t>
      </w:r>
      <w:r w:rsidR="00414A42" w:rsidRPr="009C5061">
        <w:rPr>
          <w:rFonts w:ascii="Tahoma" w:eastAsia="Tahoma" w:hAnsi="Tahoma" w:cs="Tahoma"/>
        </w:rPr>
        <w:t>wania postanowień zmieniających</w:t>
      </w:r>
      <w:r w:rsidR="00F70E19" w:rsidRPr="009C5061">
        <w:rPr>
          <w:rFonts w:ascii="Tahoma" w:eastAsia="Tahoma" w:hAnsi="Tahoma" w:cs="Tahoma"/>
        </w:rPr>
        <w:t xml:space="preserve"> Decyzje, w szczególności zmian wprowadzonych Wytycznymi, o których mowa w § 1 ust. 23. </w:t>
      </w:r>
    </w:p>
    <w:p w14:paraId="13FB0823" w14:textId="77777777" w:rsidR="00D553A1" w:rsidRDefault="00D553A1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3515D2E8" w14:textId="7000F9F6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3</w:t>
      </w:r>
      <w:r w:rsidRPr="001A21E8">
        <w:rPr>
          <w:rFonts w:ascii="Tahoma" w:eastAsia="Tahoma" w:hAnsi="Tahoma" w:cs="Tahoma"/>
          <w:w w:val="99"/>
        </w:rPr>
        <w:t>.</w:t>
      </w:r>
    </w:p>
    <w:p w14:paraId="2148EF51" w14:textId="5D77D8EF" w:rsidR="00942F4E" w:rsidRDefault="00CA2847" w:rsidP="000E6590">
      <w:pPr>
        <w:pStyle w:val="Akapitzlist"/>
        <w:numPr>
          <w:ilvl w:val="0"/>
          <w:numId w:val="42"/>
        </w:numPr>
        <w:tabs>
          <w:tab w:val="clear" w:pos="36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738">
        <w:rPr>
          <w:rFonts w:ascii="Tahoma" w:eastAsia="Tahoma" w:hAnsi="Tahoma" w:cs="Tahoma"/>
          <w:spacing w:val="-1"/>
        </w:rPr>
        <w:t>Decyzja</w:t>
      </w:r>
      <w:r w:rsidR="00280ADA" w:rsidRPr="00A97738">
        <w:rPr>
          <w:rFonts w:ascii="Tahoma" w:eastAsia="Tahoma" w:hAnsi="Tahoma" w:cs="Tahoma"/>
          <w:spacing w:val="4"/>
        </w:rPr>
        <w:t xml:space="preserve"> </w:t>
      </w:r>
      <w:r w:rsidR="00280ADA" w:rsidRPr="00A97738">
        <w:rPr>
          <w:rFonts w:ascii="Tahoma" w:eastAsia="Tahoma" w:hAnsi="Tahoma" w:cs="Tahoma"/>
        </w:rPr>
        <w:t>może</w:t>
      </w:r>
      <w:r w:rsidR="00280ADA" w:rsidRPr="00A97738">
        <w:rPr>
          <w:rFonts w:ascii="Tahoma" w:eastAsia="Tahoma" w:hAnsi="Tahoma" w:cs="Tahoma"/>
          <w:spacing w:val="6"/>
        </w:rPr>
        <w:t xml:space="preserve"> </w:t>
      </w:r>
      <w:r w:rsidR="00280ADA" w:rsidRPr="00A97738">
        <w:rPr>
          <w:rFonts w:ascii="Tahoma" w:eastAsia="Tahoma" w:hAnsi="Tahoma" w:cs="Tahoma"/>
        </w:rPr>
        <w:t>zos</w:t>
      </w:r>
      <w:r w:rsidR="00280ADA" w:rsidRPr="00A97738">
        <w:rPr>
          <w:rFonts w:ascii="Tahoma" w:eastAsia="Tahoma" w:hAnsi="Tahoma" w:cs="Tahoma"/>
          <w:spacing w:val="1"/>
        </w:rPr>
        <w:t>ta</w:t>
      </w:r>
      <w:r w:rsidR="00280ADA" w:rsidRPr="00A97738">
        <w:rPr>
          <w:rFonts w:ascii="Tahoma" w:eastAsia="Tahoma" w:hAnsi="Tahoma" w:cs="Tahoma"/>
        </w:rPr>
        <w:t>ć</w:t>
      </w:r>
      <w:r w:rsidR="00280ADA" w:rsidRPr="00A97738">
        <w:rPr>
          <w:rFonts w:ascii="Tahoma" w:eastAsia="Tahoma" w:hAnsi="Tahoma" w:cs="Tahoma"/>
          <w:spacing w:val="5"/>
        </w:rPr>
        <w:t xml:space="preserve"> </w:t>
      </w:r>
      <w:r w:rsidRPr="00A97738">
        <w:rPr>
          <w:rFonts w:ascii="Tahoma" w:eastAsia="Tahoma" w:hAnsi="Tahoma" w:cs="Tahoma"/>
        </w:rPr>
        <w:t>uchylona</w:t>
      </w:r>
      <w:r w:rsidRPr="00A97738">
        <w:rPr>
          <w:rFonts w:ascii="Tahoma" w:eastAsia="Tahoma" w:hAnsi="Tahoma" w:cs="Tahoma"/>
          <w:spacing w:val="2"/>
        </w:rPr>
        <w:t xml:space="preserve"> </w:t>
      </w:r>
      <w:r w:rsidR="00280ADA" w:rsidRPr="00A97738">
        <w:rPr>
          <w:rFonts w:ascii="Tahoma" w:eastAsia="Tahoma" w:hAnsi="Tahoma" w:cs="Tahoma"/>
          <w:spacing w:val="-1"/>
        </w:rPr>
        <w:t>n</w:t>
      </w:r>
      <w:r w:rsidR="00280ADA" w:rsidRPr="00A97738">
        <w:rPr>
          <w:rFonts w:ascii="Tahoma" w:eastAsia="Tahoma" w:hAnsi="Tahoma" w:cs="Tahoma"/>
        </w:rPr>
        <w:t>a</w:t>
      </w:r>
      <w:r w:rsidR="00280ADA" w:rsidRPr="00A97738">
        <w:rPr>
          <w:rFonts w:ascii="Tahoma" w:eastAsia="Tahoma" w:hAnsi="Tahoma" w:cs="Tahoma"/>
          <w:spacing w:val="9"/>
        </w:rPr>
        <w:t xml:space="preserve"> </w:t>
      </w:r>
      <w:r w:rsidR="00280ADA" w:rsidRPr="00A97738">
        <w:rPr>
          <w:rFonts w:ascii="Tahoma" w:eastAsia="Tahoma" w:hAnsi="Tahoma" w:cs="Tahoma"/>
          <w:spacing w:val="1"/>
        </w:rPr>
        <w:t>w</w:t>
      </w:r>
      <w:r w:rsidR="00280ADA" w:rsidRPr="00A97738">
        <w:rPr>
          <w:rFonts w:ascii="Tahoma" w:eastAsia="Tahoma" w:hAnsi="Tahoma" w:cs="Tahoma"/>
          <w:spacing w:val="-1"/>
        </w:rPr>
        <w:t>n</w:t>
      </w:r>
      <w:r w:rsidR="00280ADA" w:rsidRPr="00A97738">
        <w:rPr>
          <w:rFonts w:ascii="Tahoma" w:eastAsia="Tahoma" w:hAnsi="Tahoma" w:cs="Tahoma"/>
        </w:rPr>
        <w:t>iosek</w:t>
      </w:r>
      <w:r w:rsidR="00280ADA" w:rsidRPr="00A97738">
        <w:rPr>
          <w:rFonts w:ascii="Tahoma" w:eastAsia="Tahoma" w:hAnsi="Tahoma" w:cs="Tahoma"/>
          <w:spacing w:val="6"/>
        </w:rPr>
        <w:t xml:space="preserve"> </w:t>
      </w:r>
      <w:r w:rsidR="00F70E19" w:rsidRPr="00A97738">
        <w:rPr>
          <w:rFonts w:ascii="Tahoma" w:eastAsia="Tahoma" w:hAnsi="Tahoma" w:cs="Tahoma"/>
          <w:spacing w:val="-1"/>
        </w:rPr>
        <w:t>Beneficjenta</w:t>
      </w:r>
      <w:r w:rsidR="00280ADA" w:rsidRPr="00A97738">
        <w:rPr>
          <w:rFonts w:ascii="Tahoma" w:eastAsia="Tahoma" w:hAnsi="Tahoma" w:cs="Tahoma"/>
          <w:spacing w:val="10"/>
        </w:rPr>
        <w:t xml:space="preserve"> </w:t>
      </w:r>
      <w:r w:rsidR="00F70E19" w:rsidRPr="00A97738">
        <w:rPr>
          <w:rFonts w:ascii="Tahoma" w:eastAsia="Tahoma" w:hAnsi="Tahoma" w:cs="Tahoma"/>
          <w:spacing w:val="10"/>
        </w:rPr>
        <w:t xml:space="preserve"> w </w:t>
      </w:r>
      <w:r w:rsidR="00280ADA" w:rsidRPr="00A97738">
        <w:rPr>
          <w:rFonts w:ascii="Tahoma" w:eastAsia="Tahoma" w:hAnsi="Tahoma" w:cs="Tahoma"/>
        </w:rPr>
        <w:t>pr</w:t>
      </w:r>
      <w:r w:rsidR="00280ADA" w:rsidRPr="00A97738">
        <w:rPr>
          <w:rFonts w:ascii="Tahoma" w:eastAsia="Tahoma" w:hAnsi="Tahoma" w:cs="Tahoma"/>
          <w:spacing w:val="1"/>
        </w:rPr>
        <w:t>z</w:t>
      </w:r>
      <w:r w:rsidR="00280ADA" w:rsidRPr="00A97738">
        <w:rPr>
          <w:rFonts w:ascii="Tahoma" w:eastAsia="Tahoma" w:hAnsi="Tahoma" w:cs="Tahoma"/>
          <w:spacing w:val="-1"/>
        </w:rPr>
        <w:t>y</w:t>
      </w:r>
      <w:r w:rsidR="00280ADA" w:rsidRPr="00A97738">
        <w:rPr>
          <w:rFonts w:ascii="Tahoma" w:eastAsia="Tahoma" w:hAnsi="Tahoma" w:cs="Tahoma"/>
        </w:rPr>
        <w:t>p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</w:rPr>
        <w:t xml:space="preserve">dku </w:t>
      </w:r>
      <w:r w:rsidR="00280ADA" w:rsidRPr="00A97738">
        <w:rPr>
          <w:rFonts w:ascii="Tahoma" w:eastAsia="Tahoma" w:hAnsi="Tahoma" w:cs="Tahoma"/>
          <w:spacing w:val="3"/>
        </w:rPr>
        <w:t>w</w:t>
      </w:r>
      <w:r w:rsidR="00280ADA" w:rsidRPr="00A97738">
        <w:rPr>
          <w:rFonts w:ascii="Tahoma" w:eastAsia="Tahoma" w:hAnsi="Tahoma" w:cs="Tahoma"/>
          <w:spacing w:val="-1"/>
        </w:rPr>
        <w:t>y</w:t>
      </w:r>
      <w:r w:rsidR="00280ADA" w:rsidRPr="00A97738">
        <w:rPr>
          <w:rFonts w:ascii="Tahoma" w:eastAsia="Tahoma" w:hAnsi="Tahoma" w:cs="Tahoma"/>
          <w:spacing w:val="2"/>
        </w:rPr>
        <w:t>s</w:t>
      </w:r>
      <w:r w:rsidR="00280ADA" w:rsidRPr="00A97738">
        <w:rPr>
          <w:rFonts w:ascii="Tahoma" w:eastAsia="Tahoma" w:hAnsi="Tahoma" w:cs="Tahoma"/>
        </w:rPr>
        <w:t>t</w:t>
      </w:r>
      <w:r w:rsidR="00280ADA" w:rsidRPr="00A97738">
        <w:rPr>
          <w:rFonts w:ascii="Tahoma" w:eastAsia="Tahoma" w:hAnsi="Tahoma" w:cs="Tahoma"/>
          <w:spacing w:val="1"/>
        </w:rPr>
        <w:t>ą</w:t>
      </w:r>
      <w:r w:rsidR="00280ADA" w:rsidRPr="00A97738">
        <w:rPr>
          <w:rFonts w:ascii="Tahoma" w:eastAsia="Tahoma" w:hAnsi="Tahoma" w:cs="Tahoma"/>
        </w:rPr>
        <w:t>pi</w:t>
      </w:r>
      <w:r w:rsidR="00280ADA" w:rsidRPr="00A97738">
        <w:rPr>
          <w:rFonts w:ascii="Tahoma" w:eastAsia="Tahoma" w:hAnsi="Tahoma" w:cs="Tahoma"/>
          <w:spacing w:val="1"/>
        </w:rPr>
        <w:t>e</w:t>
      </w:r>
      <w:r w:rsidR="00280ADA" w:rsidRPr="00A97738">
        <w:rPr>
          <w:rFonts w:ascii="Tahoma" w:eastAsia="Tahoma" w:hAnsi="Tahoma" w:cs="Tahoma"/>
          <w:spacing w:val="-1"/>
        </w:rPr>
        <w:t>n</w:t>
      </w:r>
      <w:r w:rsidR="00280ADA" w:rsidRPr="00A97738">
        <w:rPr>
          <w:rFonts w:ascii="Tahoma" w:eastAsia="Tahoma" w:hAnsi="Tahoma" w:cs="Tahoma"/>
        </w:rPr>
        <w:t>ia</w:t>
      </w:r>
      <w:r w:rsidR="00280ADA" w:rsidRPr="00A97738">
        <w:rPr>
          <w:rFonts w:ascii="Tahoma" w:eastAsia="Tahoma" w:hAnsi="Tahoma" w:cs="Tahoma"/>
          <w:spacing w:val="1"/>
        </w:rPr>
        <w:t xml:space="preserve"> </w:t>
      </w:r>
      <w:r w:rsidR="00280ADA" w:rsidRPr="00A97738">
        <w:rPr>
          <w:rFonts w:ascii="Tahoma" w:eastAsia="Tahoma" w:hAnsi="Tahoma" w:cs="Tahoma"/>
        </w:rPr>
        <w:t>o</w:t>
      </w:r>
      <w:r w:rsidR="00280ADA" w:rsidRPr="00A97738">
        <w:rPr>
          <w:rFonts w:ascii="Tahoma" w:eastAsia="Tahoma" w:hAnsi="Tahoma" w:cs="Tahoma"/>
          <w:spacing w:val="-3"/>
        </w:rPr>
        <w:t>k</w:t>
      </w:r>
      <w:r w:rsidR="00280ADA" w:rsidRPr="00A97738">
        <w:rPr>
          <w:rFonts w:ascii="Tahoma" w:eastAsia="Tahoma" w:hAnsi="Tahoma" w:cs="Tahoma"/>
        </w:rPr>
        <w:t>ol</w:t>
      </w:r>
      <w:r w:rsidR="00280ADA" w:rsidRPr="00A97738">
        <w:rPr>
          <w:rFonts w:ascii="Tahoma" w:eastAsia="Tahoma" w:hAnsi="Tahoma" w:cs="Tahoma"/>
          <w:spacing w:val="2"/>
        </w:rPr>
        <w:t>i</w:t>
      </w:r>
      <w:r w:rsidR="00280ADA" w:rsidRPr="00A97738">
        <w:rPr>
          <w:rFonts w:ascii="Tahoma" w:eastAsia="Tahoma" w:hAnsi="Tahoma" w:cs="Tahoma"/>
          <w:spacing w:val="-1"/>
        </w:rPr>
        <w:t>c</w:t>
      </w:r>
      <w:r w:rsidR="00280ADA" w:rsidRPr="00A97738">
        <w:rPr>
          <w:rFonts w:ascii="Tahoma" w:eastAsia="Tahoma" w:hAnsi="Tahoma" w:cs="Tahoma"/>
        </w:rPr>
        <w:t>z</w:t>
      </w:r>
      <w:r w:rsidR="00280ADA" w:rsidRPr="00A97738">
        <w:rPr>
          <w:rFonts w:ascii="Tahoma" w:eastAsia="Tahoma" w:hAnsi="Tahoma" w:cs="Tahoma"/>
          <w:spacing w:val="2"/>
        </w:rPr>
        <w:t>n</w:t>
      </w:r>
      <w:r w:rsidR="00280ADA" w:rsidRPr="00A97738">
        <w:rPr>
          <w:rFonts w:ascii="Tahoma" w:eastAsia="Tahoma" w:hAnsi="Tahoma" w:cs="Tahoma"/>
        </w:rPr>
        <w:t>oś</w:t>
      </w:r>
      <w:r w:rsidR="00280ADA" w:rsidRPr="00A97738">
        <w:rPr>
          <w:rFonts w:ascii="Tahoma" w:eastAsia="Tahoma" w:hAnsi="Tahoma" w:cs="Tahoma"/>
          <w:spacing w:val="-1"/>
        </w:rPr>
        <w:t>c</w:t>
      </w:r>
      <w:r w:rsidR="00280ADA" w:rsidRPr="00A97738">
        <w:rPr>
          <w:rFonts w:ascii="Tahoma" w:eastAsia="Tahoma" w:hAnsi="Tahoma" w:cs="Tahoma"/>
        </w:rPr>
        <w:t xml:space="preserve">i, </w:t>
      </w:r>
      <w:r w:rsidR="00280ADA" w:rsidRPr="00A97738">
        <w:rPr>
          <w:rFonts w:ascii="Tahoma" w:eastAsia="Tahoma" w:hAnsi="Tahoma" w:cs="Tahoma"/>
          <w:spacing w:val="-1"/>
        </w:rPr>
        <w:t>k</w:t>
      </w:r>
      <w:r w:rsidR="00280ADA" w:rsidRPr="00A97738">
        <w:rPr>
          <w:rFonts w:ascii="Tahoma" w:eastAsia="Tahoma" w:hAnsi="Tahoma" w:cs="Tahoma"/>
        </w:rPr>
        <w:t>tóre</w:t>
      </w:r>
      <w:r w:rsidR="00280ADA" w:rsidRPr="00A97738">
        <w:rPr>
          <w:rFonts w:ascii="Tahoma" w:eastAsia="Tahoma" w:hAnsi="Tahoma" w:cs="Tahoma"/>
          <w:spacing w:val="8"/>
        </w:rPr>
        <w:t xml:space="preserve"> </w:t>
      </w:r>
      <w:r w:rsidR="00280ADA" w:rsidRPr="00A97738">
        <w:rPr>
          <w:rFonts w:ascii="Tahoma" w:eastAsia="Tahoma" w:hAnsi="Tahoma" w:cs="Tahoma"/>
          <w:spacing w:val="1"/>
        </w:rPr>
        <w:t>u</w:t>
      </w:r>
      <w:r w:rsidR="00280ADA" w:rsidRPr="00A97738">
        <w:rPr>
          <w:rFonts w:ascii="Tahoma" w:eastAsia="Tahoma" w:hAnsi="Tahoma" w:cs="Tahoma"/>
          <w:spacing w:val="-1"/>
        </w:rPr>
        <w:t>n</w:t>
      </w:r>
      <w:r w:rsidR="00280ADA" w:rsidRPr="00A97738">
        <w:rPr>
          <w:rFonts w:ascii="Tahoma" w:eastAsia="Tahoma" w:hAnsi="Tahoma" w:cs="Tahoma"/>
        </w:rPr>
        <w:t>i</w:t>
      </w:r>
      <w:r w:rsidR="00280ADA" w:rsidRPr="00A97738">
        <w:rPr>
          <w:rFonts w:ascii="Tahoma" w:eastAsia="Tahoma" w:hAnsi="Tahoma" w:cs="Tahoma"/>
          <w:spacing w:val="1"/>
        </w:rPr>
        <w:t>e</w:t>
      </w:r>
      <w:r w:rsidR="00280ADA" w:rsidRPr="00A97738">
        <w:rPr>
          <w:rFonts w:ascii="Tahoma" w:eastAsia="Tahoma" w:hAnsi="Tahoma" w:cs="Tahoma"/>
        </w:rPr>
        <w:t>możli</w:t>
      </w:r>
      <w:r w:rsidR="00280ADA" w:rsidRPr="00A97738">
        <w:rPr>
          <w:rFonts w:ascii="Tahoma" w:eastAsia="Tahoma" w:hAnsi="Tahoma" w:cs="Tahoma"/>
          <w:spacing w:val="1"/>
        </w:rPr>
        <w:t>w</w:t>
      </w:r>
      <w:r w:rsidR="00280ADA" w:rsidRPr="00A97738">
        <w:rPr>
          <w:rFonts w:ascii="Tahoma" w:eastAsia="Tahoma" w:hAnsi="Tahoma" w:cs="Tahoma"/>
        </w:rPr>
        <w:t>i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  <w:spacing w:val="-1"/>
        </w:rPr>
        <w:t>j</w:t>
      </w:r>
      <w:r w:rsidR="00280ADA" w:rsidRPr="00A97738">
        <w:rPr>
          <w:rFonts w:ascii="Tahoma" w:eastAsia="Tahoma" w:hAnsi="Tahoma" w:cs="Tahoma"/>
        </w:rPr>
        <w:t>ą d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</w:rPr>
        <w:t>ls</w:t>
      </w:r>
      <w:r w:rsidR="00280ADA" w:rsidRPr="00A97738">
        <w:rPr>
          <w:rFonts w:ascii="Tahoma" w:eastAsia="Tahoma" w:hAnsi="Tahoma" w:cs="Tahoma"/>
          <w:spacing w:val="3"/>
        </w:rPr>
        <w:t>z</w:t>
      </w:r>
      <w:r w:rsidR="00280ADA" w:rsidRPr="00A97738">
        <w:rPr>
          <w:rFonts w:ascii="Tahoma" w:eastAsia="Tahoma" w:hAnsi="Tahoma" w:cs="Tahoma"/>
        </w:rPr>
        <w:t>e</w:t>
      </w:r>
      <w:r w:rsidR="00280ADA" w:rsidRPr="00A97738">
        <w:rPr>
          <w:rFonts w:ascii="Tahoma" w:eastAsia="Tahoma" w:hAnsi="Tahoma" w:cs="Tahoma"/>
          <w:spacing w:val="6"/>
        </w:rPr>
        <w:t xml:space="preserve"> </w:t>
      </w:r>
      <w:r w:rsidR="00280ADA" w:rsidRPr="00A97738">
        <w:rPr>
          <w:rFonts w:ascii="Tahoma" w:eastAsia="Tahoma" w:hAnsi="Tahoma" w:cs="Tahoma"/>
          <w:spacing w:val="1"/>
        </w:rPr>
        <w:t>wy</w:t>
      </w:r>
      <w:r w:rsidR="00280ADA" w:rsidRPr="00A97738">
        <w:rPr>
          <w:rFonts w:ascii="Tahoma" w:eastAsia="Tahoma" w:hAnsi="Tahoma" w:cs="Tahoma"/>
          <w:spacing w:val="-3"/>
        </w:rPr>
        <w:t>k</w:t>
      </w:r>
      <w:r w:rsidR="00280ADA" w:rsidRPr="00A97738">
        <w:rPr>
          <w:rFonts w:ascii="Tahoma" w:eastAsia="Tahoma" w:hAnsi="Tahoma" w:cs="Tahoma"/>
          <w:spacing w:val="2"/>
        </w:rPr>
        <w:t>o</w:t>
      </w:r>
      <w:r w:rsidR="00280ADA" w:rsidRPr="00A97738">
        <w:rPr>
          <w:rFonts w:ascii="Tahoma" w:eastAsia="Tahoma" w:hAnsi="Tahoma" w:cs="Tahoma"/>
          <w:spacing w:val="-3"/>
        </w:rPr>
        <w:t>n</w:t>
      </w:r>
      <w:r w:rsidR="00280ADA" w:rsidRPr="00A97738">
        <w:rPr>
          <w:rFonts w:ascii="Tahoma" w:eastAsia="Tahoma" w:hAnsi="Tahoma" w:cs="Tahoma"/>
          <w:spacing w:val="-1"/>
        </w:rPr>
        <w:t>yw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  <w:spacing w:val="-1"/>
        </w:rPr>
        <w:t>n</w:t>
      </w:r>
      <w:r w:rsidR="00280ADA" w:rsidRPr="00A97738">
        <w:rPr>
          <w:rFonts w:ascii="Tahoma" w:eastAsia="Tahoma" w:hAnsi="Tahoma" w:cs="Tahoma"/>
        </w:rPr>
        <w:t>ie</w:t>
      </w:r>
      <w:r w:rsidR="00280ADA" w:rsidRPr="00A97738">
        <w:rPr>
          <w:rFonts w:ascii="Tahoma" w:eastAsia="Tahoma" w:hAnsi="Tahoma" w:cs="Tahoma"/>
          <w:spacing w:val="3"/>
        </w:rPr>
        <w:t xml:space="preserve"> </w:t>
      </w:r>
      <w:r w:rsidR="00280ADA" w:rsidRPr="00A97738">
        <w:rPr>
          <w:rFonts w:ascii="Tahoma" w:eastAsia="Tahoma" w:hAnsi="Tahoma" w:cs="Tahoma"/>
        </w:rPr>
        <w:t>pos</w:t>
      </w:r>
      <w:r w:rsidR="00280ADA" w:rsidRPr="00A97738">
        <w:rPr>
          <w:rFonts w:ascii="Tahoma" w:eastAsia="Tahoma" w:hAnsi="Tahoma" w:cs="Tahoma"/>
          <w:spacing w:val="1"/>
        </w:rPr>
        <w:t>tan</w:t>
      </w:r>
      <w:r w:rsidR="00280ADA" w:rsidRPr="00A97738">
        <w:rPr>
          <w:rFonts w:ascii="Tahoma" w:eastAsia="Tahoma" w:hAnsi="Tahoma" w:cs="Tahoma"/>
        </w:rPr>
        <w:t>o</w:t>
      </w:r>
      <w:r w:rsidR="00280ADA" w:rsidRPr="00A97738">
        <w:rPr>
          <w:rFonts w:ascii="Tahoma" w:eastAsia="Tahoma" w:hAnsi="Tahoma" w:cs="Tahoma"/>
          <w:spacing w:val="1"/>
        </w:rPr>
        <w:t>w</w:t>
      </w:r>
      <w:r w:rsidR="00280ADA" w:rsidRPr="00A97738">
        <w:rPr>
          <w:rFonts w:ascii="Tahoma" w:eastAsia="Tahoma" w:hAnsi="Tahoma" w:cs="Tahoma"/>
          <w:spacing w:val="2"/>
        </w:rPr>
        <w:t>i</w:t>
      </w:r>
      <w:r w:rsidR="00280ADA" w:rsidRPr="00A97738">
        <w:rPr>
          <w:rFonts w:ascii="Tahoma" w:eastAsia="Tahoma" w:hAnsi="Tahoma" w:cs="Tahoma"/>
          <w:spacing w:val="1"/>
        </w:rPr>
        <w:t>e</w:t>
      </w:r>
      <w:r w:rsidR="00280ADA" w:rsidRPr="00A97738">
        <w:rPr>
          <w:rFonts w:ascii="Tahoma" w:eastAsia="Tahoma" w:hAnsi="Tahoma" w:cs="Tahoma"/>
        </w:rPr>
        <w:t>ń z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  <w:spacing w:val="-1"/>
        </w:rPr>
        <w:t>w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</w:rPr>
        <w:t>r</w:t>
      </w:r>
      <w:r w:rsidR="00280ADA" w:rsidRPr="00A97738">
        <w:rPr>
          <w:rFonts w:ascii="Tahoma" w:eastAsia="Tahoma" w:hAnsi="Tahoma" w:cs="Tahoma"/>
          <w:spacing w:val="-1"/>
        </w:rPr>
        <w:t>t</w:t>
      </w:r>
      <w:r w:rsidR="00280ADA" w:rsidRPr="00A97738">
        <w:rPr>
          <w:rFonts w:ascii="Tahoma" w:eastAsia="Tahoma" w:hAnsi="Tahoma" w:cs="Tahoma"/>
          <w:spacing w:val="-3"/>
        </w:rPr>
        <w:t>y</w:t>
      </w:r>
      <w:r w:rsidR="00280ADA" w:rsidRPr="00A97738">
        <w:rPr>
          <w:rFonts w:ascii="Tahoma" w:eastAsia="Tahoma" w:hAnsi="Tahoma" w:cs="Tahoma"/>
          <w:spacing w:val="2"/>
        </w:rPr>
        <w:t>c</w:t>
      </w:r>
      <w:r w:rsidR="00280ADA" w:rsidRPr="00A97738">
        <w:rPr>
          <w:rFonts w:ascii="Tahoma" w:eastAsia="Tahoma" w:hAnsi="Tahoma" w:cs="Tahoma"/>
        </w:rPr>
        <w:t>h</w:t>
      </w:r>
      <w:r w:rsidR="00280ADA" w:rsidRPr="00A97738">
        <w:rPr>
          <w:rFonts w:ascii="Tahoma" w:eastAsia="Tahoma" w:hAnsi="Tahoma" w:cs="Tahoma"/>
          <w:spacing w:val="2"/>
        </w:rPr>
        <w:t xml:space="preserve"> </w:t>
      </w:r>
      <w:r w:rsidR="00280ADA" w:rsidRPr="00A97738">
        <w:rPr>
          <w:rFonts w:ascii="Tahoma" w:eastAsia="Tahoma" w:hAnsi="Tahoma" w:cs="Tahoma"/>
        </w:rPr>
        <w:t>w</w:t>
      </w:r>
      <w:r w:rsidR="00280ADA" w:rsidRPr="00A97738">
        <w:rPr>
          <w:rFonts w:ascii="Tahoma" w:eastAsia="Tahoma" w:hAnsi="Tahoma" w:cs="Tahoma"/>
          <w:spacing w:val="13"/>
        </w:rPr>
        <w:t xml:space="preserve"> </w:t>
      </w:r>
      <w:r w:rsidR="00281D78" w:rsidRPr="00A97738">
        <w:rPr>
          <w:rFonts w:ascii="Tahoma" w:eastAsia="Tahoma" w:hAnsi="Tahoma" w:cs="Tahoma"/>
          <w:spacing w:val="-1"/>
        </w:rPr>
        <w:t>D</w:t>
      </w:r>
      <w:r w:rsidRPr="00A97738">
        <w:rPr>
          <w:rFonts w:ascii="Tahoma" w:eastAsia="Tahoma" w:hAnsi="Tahoma" w:cs="Tahoma"/>
          <w:spacing w:val="-1"/>
        </w:rPr>
        <w:t>ecyzji</w:t>
      </w:r>
      <w:r w:rsidR="00280ADA" w:rsidRPr="00A97738">
        <w:rPr>
          <w:rFonts w:ascii="Tahoma" w:eastAsia="Tahoma" w:hAnsi="Tahoma" w:cs="Tahoma"/>
        </w:rPr>
        <w:t>.</w:t>
      </w:r>
      <w:r w:rsidR="00280ADA" w:rsidRPr="00A97738">
        <w:rPr>
          <w:rFonts w:ascii="Tahoma" w:eastAsia="Tahoma" w:hAnsi="Tahoma" w:cs="Tahoma"/>
          <w:spacing w:val="6"/>
        </w:rPr>
        <w:t xml:space="preserve"> </w:t>
      </w:r>
      <w:r w:rsidR="00280ADA" w:rsidRPr="00A97738">
        <w:rPr>
          <w:rFonts w:ascii="Tahoma" w:eastAsia="Tahoma" w:hAnsi="Tahoma" w:cs="Tahoma"/>
        </w:rPr>
        <w:t>W</w:t>
      </w:r>
      <w:r w:rsidR="00280ADA" w:rsidRPr="00A97738">
        <w:rPr>
          <w:rFonts w:ascii="Tahoma" w:eastAsia="Tahoma" w:hAnsi="Tahoma" w:cs="Tahoma"/>
          <w:spacing w:val="10"/>
        </w:rPr>
        <w:t xml:space="preserve"> </w:t>
      </w:r>
      <w:r w:rsidR="00280ADA" w:rsidRPr="00A97738">
        <w:rPr>
          <w:rFonts w:ascii="Tahoma" w:eastAsia="Tahoma" w:hAnsi="Tahoma" w:cs="Tahoma"/>
        </w:rPr>
        <w:t>t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  <w:spacing w:val="-1"/>
        </w:rPr>
        <w:t>k</w:t>
      </w:r>
      <w:r w:rsidR="00280ADA" w:rsidRPr="00A97738">
        <w:rPr>
          <w:rFonts w:ascii="Tahoma" w:eastAsia="Tahoma" w:hAnsi="Tahoma" w:cs="Tahoma"/>
        </w:rPr>
        <w:t>im</w:t>
      </w:r>
      <w:r w:rsidR="00280ADA" w:rsidRPr="00A97738">
        <w:rPr>
          <w:rFonts w:ascii="Tahoma" w:eastAsia="Tahoma" w:hAnsi="Tahoma" w:cs="Tahoma"/>
          <w:spacing w:val="7"/>
        </w:rPr>
        <w:t xml:space="preserve"> </w:t>
      </w:r>
      <w:r w:rsidR="00280ADA" w:rsidRPr="00A97738">
        <w:rPr>
          <w:rFonts w:ascii="Tahoma" w:eastAsia="Tahoma" w:hAnsi="Tahoma" w:cs="Tahoma"/>
        </w:rPr>
        <w:t>pr</w:t>
      </w:r>
      <w:r w:rsidR="00280ADA" w:rsidRPr="00A97738">
        <w:rPr>
          <w:rFonts w:ascii="Tahoma" w:eastAsia="Tahoma" w:hAnsi="Tahoma" w:cs="Tahoma"/>
          <w:spacing w:val="3"/>
        </w:rPr>
        <w:t>z</w:t>
      </w:r>
      <w:r w:rsidR="00280ADA" w:rsidRPr="00A97738">
        <w:rPr>
          <w:rFonts w:ascii="Tahoma" w:eastAsia="Tahoma" w:hAnsi="Tahoma" w:cs="Tahoma"/>
          <w:spacing w:val="-1"/>
        </w:rPr>
        <w:t>y</w:t>
      </w:r>
      <w:r w:rsidR="00280ADA" w:rsidRPr="00A97738">
        <w:rPr>
          <w:rFonts w:ascii="Tahoma" w:eastAsia="Tahoma" w:hAnsi="Tahoma" w:cs="Tahoma"/>
        </w:rPr>
        <w:t>p</w:t>
      </w:r>
      <w:r w:rsidR="00280ADA" w:rsidRPr="00A97738">
        <w:rPr>
          <w:rFonts w:ascii="Tahoma" w:eastAsia="Tahoma" w:hAnsi="Tahoma" w:cs="Tahoma"/>
          <w:spacing w:val="1"/>
        </w:rPr>
        <w:t>a</w:t>
      </w:r>
      <w:r w:rsidR="00280ADA" w:rsidRPr="00A97738">
        <w:rPr>
          <w:rFonts w:ascii="Tahoma" w:eastAsia="Tahoma" w:hAnsi="Tahoma" w:cs="Tahoma"/>
        </w:rPr>
        <w:t>d</w:t>
      </w:r>
      <w:r w:rsidR="00280ADA" w:rsidRPr="00A97738">
        <w:rPr>
          <w:rFonts w:ascii="Tahoma" w:eastAsia="Tahoma" w:hAnsi="Tahoma" w:cs="Tahoma"/>
          <w:spacing w:val="2"/>
        </w:rPr>
        <w:t>k</w:t>
      </w:r>
      <w:r w:rsidR="00280ADA" w:rsidRPr="00A97738">
        <w:rPr>
          <w:rFonts w:ascii="Tahoma" w:eastAsia="Tahoma" w:hAnsi="Tahoma" w:cs="Tahoma"/>
        </w:rPr>
        <w:t>u pr</w:t>
      </w:r>
      <w:r w:rsidR="00280ADA" w:rsidRPr="00A97738">
        <w:rPr>
          <w:rFonts w:ascii="Tahoma" w:eastAsia="Tahoma" w:hAnsi="Tahoma" w:cs="Tahoma"/>
          <w:spacing w:val="1"/>
        </w:rPr>
        <w:t>zep</w:t>
      </w:r>
      <w:r w:rsidR="00280ADA" w:rsidRPr="00A97738">
        <w:rPr>
          <w:rFonts w:ascii="Tahoma" w:eastAsia="Tahoma" w:hAnsi="Tahoma" w:cs="Tahoma"/>
        </w:rPr>
        <w:t>isy</w:t>
      </w:r>
      <w:r w:rsidR="00A97738">
        <w:rPr>
          <w:rFonts w:ascii="Tahoma" w:eastAsia="Tahoma" w:hAnsi="Tahoma" w:cs="Tahoma"/>
        </w:rPr>
        <w:t xml:space="preserve"> </w:t>
      </w:r>
      <w:r w:rsidR="00280ADA" w:rsidRPr="00A97738">
        <w:rPr>
          <w:rFonts w:ascii="Tahoma" w:eastAsia="Tahoma" w:hAnsi="Tahoma" w:cs="Tahoma"/>
        </w:rPr>
        <w:t>§</w:t>
      </w:r>
      <w:r w:rsidR="00280ADA" w:rsidRPr="00A97738">
        <w:rPr>
          <w:rFonts w:ascii="Tahoma" w:eastAsia="Tahoma" w:hAnsi="Tahoma" w:cs="Tahoma"/>
          <w:spacing w:val="-2"/>
        </w:rPr>
        <w:t xml:space="preserve"> </w:t>
      </w:r>
      <w:r w:rsidR="00280ADA" w:rsidRPr="00A97738">
        <w:rPr>
          <w:rFonts w:ascii="Tahoma" w:eastAsia="Tahoma" w:hAnsi="Tahoma" w:cs="Tahoma"/>
          <w:spacing w:val="2"/>
        </w:rPr>
        <w:t>3</w:t>
      </w:r>
      <w:r w:rsidR="00D553A1" w:rsidRPr="00A97738">
        <w:rPr>
          <w:rFonts w:ascii="Tahoma" w:eastAsia="Tahoma" w:hAnsi="Tahoma" w:cs="Tahoma"/>
          <w:spacing w:val="2"/>
        </w:rPr>
        <w:t>2</w:t>
      </w:r>
      <w:r w:rsidR="00A52A85" w:rsidRPr="00A97738">
        <w:rPr>
          <w:rFonts w:ascii="Tahoma" w:eastAsia="Tahoma" w:hAnsi="Tahoma" w:cs="Tahoma"/>
        </w:rPr>
        <w:t xml:space="preserve"> </w:t>
      </w:r>
      <w:r w:rsidR="00280ADA" w:rsidRPr="00A97738">
        <w:rPr>
          <w:rFonts w:ascii="Tahoma" w:eastAsia="Tahoma" w:hAnsi="Tahoma" w:cs="Tahoma"/>
          <w:spacing w:val="1"/>
        </w:rPr>
        <w:t>u</w:t>
      </w:r>
      <w:r w:rsidR="00280ADA" w:rsidRPr="00A97738">
        <w:rPr>
          <w:rFonts w:ascii="Tahoma" w:eastAsia="Tahoma" w:hAnsi="Tahoma" w:cs="Tahoma"/>
        </w:rPr>
        <w:t>st.</w:t>
      </w:r>
      <w:r w:rsidR="00280ADA" w:rsidRPr="00A97738">
        <w:rPr>
          <w:rFonts w:ascii="Tahoma" w:eastAsia="Tahoma" w:hAnsi="Tahoma" w:cs="Tahoma"/>
          <w:spacing w:val="-3"/>
        </w:rPr>
        <w:t xml:space="preserve"> </w:t>
      </w:r>
      <w:r w:rsidR="00280ADA" w:rsidRPr="00A97738">
        <w:rPr>
          <w:rFonts w:ascii="Tahoma" w:eastAsia="Tahoma" w:hAnsi="Tahoma" w:cs="Tahoma"/>
        </w:rPr>
        <w:t>2</w:t>
      </w:r>
      <w:r w:rsidR="00280ADA" w:rsidRPr="00A97738">
        <w:rPr>
          <w:rFonts w:ascii="Tahoma" w:eastAsia="Tahoma" w:hAnsi="Tahoma" w:cs="Tahoma"/>
          <w:spacing w:val="-2"/>
        </w:rPr>
        <w:t xml:space="preserve"> </w:t>
      </w:r>
      <w:r w:rsidR="00280ADA" w:rsidRPr="00A97738">
        <w:rPr>
          <w:rFonts w:ascii="Tahoma" w:eastAsia="Tahoma" w:hAnsi="Tahoma" w:cs="Tahoma"/>
        </w:rPr>
        <w:t>i</w:t>
      </w:r>
      <w:r w:rsidR="00280ADA" w:rsidRPr="00A97738">
        <w:rPr>
          <w:rFonts w:ascii="Tahoma" w:eastAsia="Tahoma" w:hAnsi="Tahoma" w:cs="Tahoma"/>
          <w:spacing w:val="2"/>
        </w:rPr>
        <w:t xml:space="preserve"> </w:t>
      </w:r>
      <w:r w:rsidR="00280ADA" w:rsidRPr="00A97738">
        <w:rPr>
          <w:rFonts w:ascii="Tahoma" w:eastAsia="Tahoma" w:hAnsi="Tahoma" w:cs="Tahoma"/>
        </w:rPr>
        <w:t>§</w:t>
      </w:r>
      <w:r w:rsidR="00280ADA" w:rsidRPr="00A97738">
        <w:rPr>
          <w:rFonts w:ascii="Tahoma" w:eastAsia="Tahoma" w:hAnsi="Tahoma" w:cs="Tahoma"/>
          <w:spacing w:val="-2"/>
        </w:rPr>
        <w:t xml:space="preserve"> </w:t>
      </w:r>
      <w:r w:rsidR="00280ADA" w:rsidRPr="00A97738">
        <w:rPr>
          <w:rFonts w:ascii="Tahoma" w:eastAsia="Tahoma" w:hAnsi="Tahoma" w:cs="Tahoma"/>
          <w:spacing w:val="1"/>
        </w:rPr>
        <w:t>3</w:t>
      </w:r>
      <w:r w:rsidR="00D553A1" w:rsidRPr="00A97738">
        <w:rPr>
          <w:rFonts w:ascii="Tahoma" w:eastAsia="Tahoma" w:hAnsi="Tahoma" w:cs="Tahoma"/>
          <w:spacing w:val="1"/>
        </w:rPr>
        <w:t>5</w:t>
      </w:r>
      <w:r w:rsidR="00280ADA" w:rsidRPr="00A97738">
        <w:rPr>
          <w:rFonts w:ascii="Tahoma" w:eastAsia="Tahoma" w:hAnsi="Tahoma" w:cs="Tahoma"/>
          <w:spacing w:val="-2"/>
        </w:rPr>
        <w:t xml:space="preserve"> </w:t>
      </w:r>
      <w:r w:rsidR="00280ADA" w:rsidRPr="00A97738">
        <w:rPr>
          <w:rFonts w:ascii="Tahoma" w:eastAsia="Tahoma" w:hAnsi="Tahoma" w:cs="Tahoma"/>
          <w:spacing w:val="2"/>
        </w:rPr>
        <w:t>s</w:t>
      </w:r>
      <w:r w:rsidR="00280ADA" w:rsidRPr="00A97738">
        <w:rPr>
          <w:rFonts w:ascii="Tahoma" w:eastAsia="Tahoma" w:hAnsi="Tahoma" w:cs="Tahoma"/>
        </w:rPr>
        <w:t>tos</w:t>
      </w:r>
      <w:r w:rsidR="00280ADA" w:rsidRPr="00A97738">
        <w:rPr>
          <w:rFonts w:ascii="Tahoma" w:eastAsia="Tahoma" w:hAnsi="Tahoma" w:cs="Tahoma"/>
          <w:spacing w:val="-1"/>
        </w:rPr>
        <w:t>uj</w:t>
      </w:r>
      <w:r w:rsidR="00280ADA" w:rsidRPr="00A97738">
        <w:rPr>
          <w:rFonts w:ascii="Tahoma" w:eastAsia="Tahoma" w:hAnsi="Tahoma" w:cs="Tahoma"/>
        </w:rPr>
        <w:t>e</w:t>
      </w:r>
      <w:r w:rsidR="00280ADA" w:rsidRPr="00A97738">
        <w:rPr>
          <w:rFonts w:ascii="Tahoma" w:eastAsia="Tahoma" w:hAnsi="Tahoma" w:cs="Tahoma"/>
          <w:spacing w:val="-6"/>
        </w:rPr>
        <w:t xml:space="preserve"> </w:t>
      </w:r>
      <w:r w:rsidR="00280ADA" w:rsidRPr="00A97738">
        <w:rPr>
          <w:rFonts w:ascii="Tahoma" w:eastAsia="Tahoma" w:hAnsi="Tahoma" w:cs="Tahoma"/>
        </w:rPr>
        <w:t>się</w:t>
      </w:r>
      <w:r w:rsidR="00280ADA" w:rsidRPr="00A97738">
        <w:rPr>
          <w:rFonts w:ascii="Tahoma" w:eastAsia="Tahoma" w:hAnsi="Tahoma" w:cs="Tahoma"/>
          <w:spacing w:val="1"/>
        </w:rPr>
        <w:t xml:space="preserve"> </w:t>
      </w:r>
      <w:r w:rsidR="00280ADA" w:rsidRPr="00A97738">
        <w:rPr>
          <w:rFonts w:ascii="Tahoma" w:eastAsia="Tahoma" w:hAnsi="Tahoma" w:cs="Tahoma"/>
        </w:rPr>
        <w:t>odpo</w:t>
      </w:r>
      <w:r w:rsidR="00280ADA" w:rsidRPr="00A97738">
        <w:rPr>
          <w:rFonts w:ascii="Tahoma" w:eastAsia="Tahoma" w:hAnsi="Tahoma" w:cs="Tahoma"/>
          <w:spacing w:val="1"/>
        </w:rPr>
        <w:t>w</w:t>
      </w:r>
      <w:r w:rsidR="00280ADA" w:rsidRPr="00A97738">
        <w:rPr>
          <w:rFonts w:ascii="Tahoma" w:eastAsia="Tahoma" w:hAnsi="Tahoma" w:cs="Tahoma"/>
        </w:rPr>
        <w:t>i</w:t>
      </w:r>
      <w:r w:rsidR="00280ADA" w:rsidRPr="00A97738">
        <w:rPr>
          <w:rFonts w:ascii="Tahoma" w:eastAsia="Tahoma" w:hAnsi="Tahoma" w:cs="Tahoma"/>
          <w:spacing w:val="1"/>
        </w:rPr>
        <w:t>e</w:t>
      </w:r>
      <w:r w:rsidR="00280ADA" w:rsidRPr="00A97738">
        <w:rPr>
          <w:rFonts w:ascii="Tahoma" w:eastAsia="Tahoma" w:hAnsi="Tahoma" w:cs="Tahoma"/>
        </w:rPr>
        <w:t>dn</w:t>
      </w:r>
      <w:r w:rsidR="00280ADA" w:rsidRPr="00A97738">
        <w:rPr>
          <w:rFonts w:ascii="Tahoma" w:eastAsia="Tahoma" w:hAnsi="Tahoma" w:cs="Tahoma"/>
          <w:spacing w:val="2"/>
        </w:rPr>
        <w:t>i</w:t>
      </w:r>
      <w:r w:rsidR="00280ADA" w:rsidRPr="00A97738">
        <w:rPr>
          <w:rFonts w:ascii="Tahoma" w:eastAsia="Tahoma" w:hAnsi="Tahoma" w:cs="Tahoma"/>
          <w:spacing w:val="-3"/>
        </w:rPr>
        <w:t>o</w:t>
      </w:r>
      <w:r w:rsidR="00280ADA" w:rsidRPr="00A97738">
        <w:rPr>
          <w:rFonts w:ascii="Tahoma" w:eastAsia="Tahoma" w:hAnsi="Tahoma" w:cs="Tahoma"/>
        </w:rPr>
        <w:t>.</w:t>
      </w:r>
    </w:p>
    <w:p w14:paraId="2D90FA1E" w14:textId="59CA1FBD" w:rsidR="00A97738" w:rsidRPr="00A97738" w:rsidRDefault="00A97738" w:rsidP="000E6590">
      <w:pPr>
        <w:pStyle w:val="Akapitzlist"/>
        <w:numPr>
          <w:ilvl w:val="0"/>
          <w:numId w:val="42"/>
        </w:numPr>
        <w:tabs>
          <w:tab w:val="clear" w:pos="36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Decyzja</w:t>
      </w:r>
      <w:r w:rsidRPr="00A97738">
        <w:rPr>
          <w:rFonts w:ascii="Tahoma" w:eastAsia="Tahoma" w:hAnsi="Tahoma" w:cs="Tahoma"/>
        </w:rPr>
        <w:t xml:space="preserve"> może zostać </w:t>
      </w:r>
      <w:r>
        <w:rPr>
          <w:rFonts w:ascii="Tahoma" w:eastAsia="Tahoma" w:hAnsi="Tahoma" w:cs="Tahoma"/>
        </w:rPr>
        <w:t>uchylona</w:t>
      </w:r>
      <w:r w:rsidRPr="00A97738">
        <w:rPr>
          <w:rFonts w:ascii="Tahoma" w:eastAsia="Tahoma" w:hAnsi="Tahoma" w:cs="Tahoma"/>
        </w:rPr>
        <w:t xml:space="preserve"> w przypadku błędnego wczytania danych z systemu LSI do  Centralnego Systemu Informatycznego SL2014, wynikając</w:t>
      </w:r>
      <w:r w:rsidR="00F63B89">
        <w:rPr>
          <w:rFonts w:ascii="Tahoma" w:eastAsia="Tahoma" w:hAnsi="Tahoma" w:cs="Tahoma"/>
        </w:rPr>
        <w:t>ego</w:t>
      </w:r>
      <w:r w:rsidRPr="00A97738">
        <w:rPr>
          <w:rFonts w:ascii="Tahoma" w:eastAsia="Tahoma" w:hAnsi="Tahoma" w:cs="Tahoma"/>
        </w:rPr>
        <w:t xml:space="preserve"> z nieprawidłowości we wniosku aplikacyjnym.</w:t>
      </w:r>
    </w:p>
    <w:p w14:paraId="2DD81B74" w14:textId="77777777" w:rsidR="00A97738" w:rsidRPr="00A97738" w:rsidRDefault="00A97738" w:rsidP="000E6590">
      <w:pPr>
        <w:pStyle w:val="Akapitzlist"/>
        <w:numPr>
          <w:ilvl w:val="0"/>
          <w:numId w:val="42"/>
        </w:numPr>
        <w:tabs>
          <w:tab w:val="clear" w:pos="36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738">
        <w:rPr>
          <w:rFonts w:ascii="Tahoma" w:eastAsia="Tahoma" w:hAnsi="Tahoma" w:cs="Tahoma"/>
        </w:rPr>
        <w:t>W przypadku gdy zaistnieje sytuacja, o której mowa w ust. 2, Beneficjent zobowiązany jest do poprawy wniosku o dofinansowanie  w terminie 7 dni kalendarzowych od momentu otrzymania informacji o zaistniałym fakcie.</w:t>
      </w:r>
    </w:p>
    <w:p w14:paraId="22CE7834" w14:textId="0DA4BA25" w:rsidR="00710F18" w:rsidRPr="006507C3" w:rsidRDefault="00A97738" w:rsidP="000E6590">
      <w:pPr>
        <w:pStyle w:val="Akapitzlist"/>
        <w:numPr>
          <w:ilvl w:val="0"/>
          <w:numId w:val="42"/>
        </w:numPr>
        <w:tabs>
          <w:tab w:val="clear" w:pos="360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738">
        <w:rPr>
          <w:rFonts w:ascii="Tahoma" w:eastAsia="Tahoma" w:hAnsi="Tahoma" w:cs="Tahoma"/>
        </w:rPr>
        <w:t xml:space="preserve">Przesłanki o których mowa w ust. 2 oraz 3 skutkować będą </w:t>
      </w:r>
      <w:r>
        <w:rPr>
          <w:rFonts w:ascii="Tahoma" w:eastAsia="Tahoma" w:hAnsi="Tahoma" w:cs="Tahoma"/>
        </w:rPr>
        <w:t>podjęciem</w:t>
      </w:r>
      <w:r w:rsidRPr="00A97738">
        <w:rPr>
          <w:rFonts w:ascii="Tahoma" w:eastAsia="Tahoma" w:hAnsi="Tahoma" w:cs="Tahoma"/>
        </w:rPr>
        <w:t xml:space="preserve"> nowej</w:t>
      </w:r>
      <w:r>
        <w:rPr>
          <w:rFonts w:ascii="Tahoma" w:eastAsia="Tahoma" w:hAnsi="Tahoma" w:cs="Tahoma"/>
        </w:rPr>
        <w:t xml:space="preserve"> obowiązującej</w:t>
      </w:r>
      <w:r w:rsidRPr="00A97738"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>Decyzji</w:t>
      </w:r>
      <w:r w:rsidRPr="00A97738">
        <w:rPr>
          <w:rFonts w:ascii="Tahoma" w:eastAsia="Tahoma" w:hAnsi="Tahoma" w:cs="Tahoma"/>
        </w:rPr>
        <w:t xml:space="preserve">, która zastąpi </w:t>
      </w:r>
      <w:r>
        <w:rPr>
          <w:rFonts w:ascii="Tahoma" w:eastAsia="Tahoma" w:hAnsi="Tahoma" w:cs="Tahoma"/>
        </w:rPr>
        <w:t>podjętą</w:t>
      </w:r>
      <w:r w:rsidRPr="00A97738">
        <w:rPr>
          <w:rFonts w:ascii="Tahoma" w:eastAsia="Tahoma" w:hAnsi="Tahoma" w:cs="Tahoma"/>
        </w:rPr>
        <w:t xml:space="preserve"> uprzednio </w:t>
      </w:r>
      <w:r>
        <w:rPr>
          <w:rFonts w:ascii="Tahoma" w:eastAsia="Tahoma" w:hAnsi="Tahoma" w:cs="Tahoma"/>
        </w:rPr>
        <w:t>Decyzje o dofinansowanie.</w:t>
      </w:r>
    </w:p>
    <w:p w14:paraId="49FA27A0" w14:textId="77777777" w:rsidR="009C5061" w:rsidRDefault="009C5061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6FFA65B7" w14:textId="3A308A79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4</w:t>
      </w:r>
      <w:r w:rsidRPr="001A21E8">
        <w:rPr>
          <w:rFonts w:ascii="Tahoma" w:eastAsia="Tahoma" w:hAnsi="Tahoma" w:cs="Tahoma"/>
          <w:w w:val="99"/>
        </w:rPr>
        <w:t>.</w:t>
      </w:r>
    </w:p>
    <w:p w14:paraId="741D0FAB" w14:textId="733D249D" w:rsidR="00942F4E" w:rsidRPr="001A21E8" w:rsidRDefault="00280ADA" w:rsidP="000E6590">
      <w:pPr>
        <w:pStyle w:val="Akapitzlist"/>
        <w:numPr>
          <w:ilvl w:val="0"/>
          <w:numId w:val="3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="00CA2847" w:rsidRPr="001A21E8">
        <w:rPr>
          <w:rFonts w:ascii="Tahoma" w:eastAsia="Tahoma" w:hAnsi="Tahoma" w:cs="Tahoma"/>
        </w:rPr>
        <w:t xml:space="preserve">uchylenia </w:t>
      </w:r>
      <w:r w:rsidR="0009305E">
        <w:rPr>
          <w:rFonts w:ascii="Tahoma" w:eastAsia="Tahoma" w:hAnsi="Tahoma" w:cs="Tahoma"/>
        </w:rPr>
        <w:t>D</w:t>
      </w:r>
      <w:r w:rsidR="00CA2847" w:rsidRPr="001A21E8">
        <w:rPr>
          <w:rFonts w:ascii="Tahoma" w:eastAsia="Tahoma" w:hAnsi="Tahoma" w:cs="Tahoma"/>
        </w:rPr>
        <w:t>ecyzji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po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21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1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1-</w:t>
      </w:r>
      <w:r w:rsidRPr="001A21E8">
        <w:rPr>
          <w:rFonts w:ascii="Tahoma" w:eastAsia="Tahoma" w:hAnsi="Tahoma" w:cs="Tahoma"/>
          <w:spacing w:val="2"/>
        </w:rPr>
        <w:t>3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 do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czę</w:t>
      </w:r>
      <w:r w:rsidRPr="001A21E8">
        <w:rPr>
          <w:rFonts w:ascii="Tahoma" w:eastAsia="Tahoma" w:hAnsi="Tahoma" w:cs="Tahoma"/>
          <w:spacing w:val="3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g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ods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j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dla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3"/>
        </w:rPr>
        <w:t>w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licz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ny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19EF0C6F" w14:textId="30BAB0DE" w:rsidR="00942F4E" w:rsidRPr="001A21E8" w:rsidRDefault="00280ADA" w:rsidP="000E6590">
      <w:pPr>
        <w:pStyle w:val="Akapitzlist"/>
        <w:numPr>
          <w:ilvl w:val="0"/>
          <w:numId w:val="3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dku </w:t>
      </w:r>
      <w:r w:rsidR="00CA2847" w:rsidRPr="001A21E8">
        <w:rPr>
          <w:rFonts w:ascii="Tahoma" w:eastAsia="Tahoma" w:hAnsi="Tahoma" w:cs="Tahoma"/>
        </w:rPr>
        <w:t xml:space="preserve">uchylenia </w:t>
      </w:r>
      <w:r w:rsidR="008E0537">
        <w:rPr>
          <w:rFonts w:ascii="Tahoma" w:eastAsia="Tahoma" w:hAnsi="Tahoma" w:cs="Tahoma"/>
        </w:rPr>
        <w:t>D</w:t>
      </w:r>
      <w:r w:rsidR="00CA2847" w:rsidRPr="001A21E8">
        <w:rPr>
          <w:rFonts w:ascii="Tahoma" w:eastAsia="Tahoma" w:hAnsi="Tahoma" w:cs="Tahoma"/>
        </w:rPr>
        <w:t>ecyzji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trybie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2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="00D553A1">
        <w:rPr>
          <w:rFonts w:ascii="Tahoma" w:eastAsia="Tahoma" w:hAnsi="Tahoma" w:cs="Tahoma"/>
          <w:spacing w:val="-1"/>
        </w:rPr>
        <w:t>pkt.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="00D553A1">
        <w:rPr>
          <w:rFonts w:ascii="Tahoma" w:eastAsia="Tahoma" w:hAnsi="Tahoma" w:cs="Tahoma"/>
          <w:spacing w:val="-1"/>
        </w:rPr>
        <w:t>4-12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ma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-1"/>
        </w:rPr>
        <w:t>a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do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ia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znie</w:t>
      </w:r>
      <w:r w:rsidRPr="001A21E8">
        <w:rPr>
          <w:rFonts w:ascii="Tahoma" w:eastAsia="Tahoma" w:hAnsi="Tahoma" w:cs="Tahoma"/>
          <w:spacing w:val="12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19"/>
        </w:rPr>
        <w:t xml:space="preserve">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8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3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7"/>
        </w:rPr>
        <w:t>a</w:t>
      </w:r>
      <w:r w:rsidRPr="001A21E8">
        <w:rPr>
          <w:rFonts w:ascii="Tahoma" w:eastAsia="Tahoma" w:hAnsi="Tahoma" w:cs="Tahoma"/>
          <w:sz w:val="21"/>
          <w:szCs w:val="21"/>
        </w:rPr>
        <w:t xml:space="preserve">, </w:t>
      </w:r>
      <w:r w:rsidR="00F63B89" w:rsidRPr="001A21E8">
        <w:rPr>
          <w:rFonts w:ascii="Tahoma" w:eastAsia="Tahoma" w:hAnsi="Tahoma" w:cs="Tahoma"/>
          <w:spacing w:val="-1"/>
        </w:rPr>
        <w:t>k</w:t>
      </w:r>
      <w:r w:rsidR="00F63B89" w:rsidRPr="001A21E8">
        <w:rPr>
          <w:rFonts w:ascii="Tahoma" w:eastAsia="Tahoma" w:hAnsi="Tahoma" w:cs="Tahoma"/>
          <w:spacing w:val="3"/>
        </w:rPr>
        <w:t>t</w:t>
      </w:r>
      <w:r w:rsidR="00F63B89" w:rsidRPr="001A21E8">
        <w:rPr>
          <w:rFonts w:ascii="Tahoma" w:eastAsia="Tahoma" w:hAnsi="Tahoma" w:cs="Tahoma"/>
        </w:rPr>
        <w:t>ór</w:t>
      </w:r>
      <w:r w:rsidR="00F63B89">
        <w:rPr>
          <w:rFonts w:ascii="Tahoma" w:eastAsia="Tahoma" w:hAnsi="Tahoma" w:cs="Tahoma"/>
        </w:rPr>
        <w:t>a</w:t>
      </w:r>
      <w:r w:rsidR="00F63B89" w:rsidRPr="001A21E8">
        <w:rPr>
          <w:rFonts w:ascii="Tahoma" w:eastAsia="Tahoma" w:hAnsi="Tahoma" w:cs="Tahoma"/>
          <w:spacing w:val="16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aw</w:t>
      </w:r>
      <w:r w:rsidRPr="001A21E8">
        <w:rPr>
          <w:rFonts w:ascii="Tahoma" w:eastAsia="Tahoma" w:hAnsi="Tahoma" w:cs="Tahoma"/>
        </w:rPr>
        <w:t>id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 zr</w:t>
      </w:r>
      <w:r w:rsidRPr="001A21E8">
        <w:rPr>
          <w:rFonts w:ascii="Tahoma" w:eastAsia="Tahoma" w:hAnsi="Tahoma" w:cs="Tahoma"/>
          <w:spacing w:val="1"/>
        </w:rPr>
        <w:t>ea</w:t>
      </w:r>
      <w:r w:rsidRPr="001A21E8">
        <w:rPr>
          <w:rFonts w:ascii="Tahoma" w:eastAsia="Tahoma" w:hAnsi="Tahoma" w:cs="Tahoma"/>
        </w:rPr>
        <w:t>lizo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13"/>
        </w:rPr>
        <w:t xml:space="preserve"> </w:t>
      </w:r>
      <w:r w:rsidRPr="001A21E8">
        <w:rPr>
          <w:rFonts w:ascii="Tahoma" w:eastAsia="Tahoma" w:hAnsi="Tahoma" w:cs="Tahoma"/>
        </w:rPr>
        <w:t>części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  <w:spacing w:val="1"/>
        </w:rPr>
        <w:t>p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3"/>
        </w:rPr>
        <w:t>o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u</w:t>
      </w:r>
      <w:r w:rsidR="00F63B89">
        <w:rPr>
          <w:rFonts w:ascii="Tahoma" w:eastAsia="Tahoma" w:hAnsi="Tahoma" w:cs="Tahoma"/>
        </w:rPr>
        <w:t xml:space="preserve"> z zastrzeżeniem ust. 3 i 4</w:t>
      </w:r>
      <w:r w:rsidRPr="001A21E8">
        <w:rPr>
          <w:rFonts w:ascii="Tahoma" w:eastAsia="Tahoma" w:hAnsi="Tahoma" w:cs="Tahoma"/>
        </w:rPr>
        <w:t>.</w:t>
      </w:r>
    </w:p>
    <w:p w14:paraId="02BCB4CD" w14:textId="051FFA30" w:rsidR="00942F4E" w:rsidRPr="001A21E8" w:rsidRDefault="00280ADA" w:rsidP="000E6590">
      <w:pPr>
        <w:pStyle w:val="Akapitzlist"/>
        <w:numPr>
          <w:ilvl w:val="0"/>
          <w:numId w:val="3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t 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>u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e się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ds</w:t>
      </w:r>
      <w:r w:rsidRPr="001A21E8">
        <w:rPr>
          <w:rFonts w:ascii="Tahoma" w:eastAsia="Tahoma" w:hAnsi="Tahoma" w:cs="Tahoma"/>
          <w:spacing w:val="1"/>
        </w:rPr>
        <w:t>taw</w:t>
      </w:r>
      <w:r w:rsidRPr="001A21E8">
        <w:rPr>
          <w:rFonts w:ascii="Tahoma" w:eastAsia="Tahoma" w:hAnsi="Tahoma" w:cs="Tahoma"/>
        </w:rPr>
        <w:t>ić rozlicz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</w:rPr>
        <w:t>zym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 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 xml:space="preserve">, w </w:t>
      </w:r>
      <w:r w:rsidRPr="001A21E8">
        <w:rPr>
          <w:rFonts w:ascii="Tahoma" w:eastAsia="Tahoma" w:hAnsi="Tahoma" w:cs="Tahoma"/>
          <w:spacing w:val="-3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ła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ć</w:t>
      </w:r>
      <w:r w:rsidR="00F63B89">
        <w:rPr>
          <w:rFonts w:ascii="Tahoma" w:eastAsia="Tahoma" w:hAnsi="Tahoma" w:cs="Tahoma"/>
          <w:spacing w:val="-1"/>
        </w:rPr>
        <w:t xml:space="preserve"> w terminie 30 dni kalendarzowych od dnia </w:t>
      </w:r>
      <w:r w:rsidR="00E86603">
        <w:rPr>
          <w:rFonts w:ascii="Tahoma" w:eastAsia="Tahoma" w:hAnsi="Tahoma" w:cs="Tahoma"/>
          <w:spacing w:val="-1"/>
        </w:rPr>
        <w:t>Uchylenia Decyzji</w:t>
      </w:r>
      <w:r w:rsidRPr="001A21E8">
        <w:rPr>
          <w:rFonts w:ascii="Tahoma" w:eastAsia="Tahoma" w:hAnsi="Tahoma" w:cs="Tahoma"/>
        </w:rPr>
        <w:t>.</w:t>
      </w:r>
    </w:p>
    <w:p w14:paraId="1C70D1F9" w14:textId="1AF1F305" w:rsidR="00942F4E" w:rsidRPr="001A21E8" w:rsidRDefault="00280ADA" w:rsidP="000E6590">
      <w:pPr>
        <w:pStyle w:val="Akapitzlist"/>
        <w:numPr>
          <w:ilvl w:val="0"/>
          <w:numId w:val="31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ewy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</w:rPr>
        <w:t>orz</w:t>
      </w:r>
      <w:r w:rsidRPr="001A21E8">
        <w:rPr>
          <w:rFonts w:ascii="Tahoma" w:eastAsia="Tahoma" w:hAnsi="Tahoma" w:cs="Tahoma"/>
          <w:spacing w:val="2"/>
        </w:rPr>
        <w:t>y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 xml:space="preserve">a 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3"/>
        </w:rPr>
        <w:t>ę</w:t>
      </w:r>
      <w:r w:rsidRPr="001A21E8">
        <w:rPr>
          <w:rFonts w:ascii="Tahoma" w:eastAsia="Tahoma" w:hAnsi="Tahoma" w:cs="Tahoma"/>
        </w:rPr>
        <w:t>ść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trz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-3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sz do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</w:t>
      </w:r>
      <w:r w:rsidRPr="001A21E8">
        <w:rPr>
          <w:rFonts w:ascii="Tahoma" w:eastAsia="Tahoma" w:hAnsi="Tahoma" w:cs="Tahoma"/>
          <w:spacing w:val="2"/>
        </w:rPr>
        <w:t xml:space="preserve"> p</w:t>
      </w:r>
      <w:r w:rsidRPr="001A21E8">
        <w:rPr>
          <w:rFonts w:ascii="Tahoma" w:eastAsia="Tahoma" w:hAnsi="Tahoma" w:cs="Tahoma"/>
        </w:rPr>
        <w:t>odl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ga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roto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ch</w:t>
      </w:r>
      <w:r w:rsidRPr="001A21E8">
        <w:rPr>
          <w:rFonts w:ascii="Tahoma" w:eastAsia="Tahoma" w:hAnsi="Tahoma" w:cs="Tahoma"/>
          <w:spacing w:val="1"/>
        </w:rPr>
        <w:t>u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k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  <w:spacing w:val="3"/>
        </w:rPr>
        <w:t>I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="007026A9">
        <w:rPr>
          <w:rFonts w:ascii="Tahoma" w:eastAsia="Tahoma" w:hAnsi="Tahoma" w:cs="Tahoma"/>
          <w:spacing w:val="2"/>
        </w:rPr>
        <w:br/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3</w:t>
      </w:r>
      <w:r w:rsidRPr="001A21E8">
        <w:rPr>
          <w:rFonts w:ascii="Tahoma" w:eastAsia="Tahoma" w:hAnsi="Tahoma" w:cs="Tahoma"/>
        </w:rPr>
        <w:t>0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</w:rPr>
        <w:t>dni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rzo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  <w:spacing w:val="2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od</w:t>
      </w:r>
      <w:r w:rsidR="00F63B89">
        <w:rPr>
          <w:rFonts w:ascii="Tahoma" w:eastAsia="Tahoma" w:hAnsi="Tahoma" w:cs="Tahoma"/>
          <w:spacing w:val="-1"/>
        </w:rPr>
        <w:t xml:space="preserve"> dnia </w:t>
      </w:r>
      <w:r w:rsidR="00E86603">
        <w:rPr>
          <w:rFonts w:ascii="Tahoma" w:eastAsia="Tahoma" w:hAnsi="Tahoma" w:cs="Tahoma"/>
          <w:spacing w:val="-1"/>
        </w:rPr>
        <w:t>uchylenia Decyzji</w:t>
      </w:r>
      <w:r w:rsidRPr="001A21E8">
        <w:rPr>
          <w:rFonts w:ascii="Tahoma" w:eastAsia="Tahoma" w:hAnsi="Tahoma" w:cs="Tahoma"/>
        </w:rPr>
        <w:t>. W pr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dku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3"/>
        </w:rPr>
        <w:t>k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ia 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2"/>
        </w:rPr>
        <w:t>r</w:t>
      </w:r>
      <w:r w:rsidRPr="001A21E8">
        <w:rPr>
          <w:rFonts w:ascii="Tahoma" w:eastAsia="Tahoma" w:hAnsi="Tahoma" w:cs="Tahoma"/>
        </w:rPr>
        <w:t xml:space="preserve">otu w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6"/>
        </w:rPr>
        <w:t>w</w:t>
      </w:r>
      <w:r w:rsidRPr="001A21E8">
        <w:rPr>
          <w:rFonts w:ascii="Tahoma" w:eastAsia="Tahoma" w:hAnsi="Tahoma" w:cs="Tahoma"/>
        </w:rPr>
        <w:t>. t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, st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7"/>
        </w:rPr>
        <w:t>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się 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="00CA7347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146299" w:rsidRPr="001A21E8">
        <w:rPr>
          <w:rFonts w:ascii="Tahoma" w:eastAsia="Tahoma" w:hAnsi="Tahoma" w:cs="Tahoma"/>
          <w:spacing w:val="1"/>
        </w:rPr>
        <w:t>5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="00281D78" w:rsidRPr="001A21E8">
        <w:rPr>
          <w:rFonts w:ascii="Tahoma" w:eastAsia="Tahoma" w:hAnsi="Tahoma" w:cs="Tahoma"/>
          <w:spacing w:val="-1"/>
        </w:rPr>
        <w:t>D</w:t>
      </w:r>
      <w:r w:rsidR="00366343" w:rsidRPr="001A21E8">
        <w:rPr>
          <w:rFonts w:ascii="Tahoma" w:eastAsia="Tahoma" w:hAnsi="Tahoma" w:cs="Tahoma"/>
          <w:spacing w:val="-1"/>
        </w:rPr>
        <w:t>ecyzji</w:t>
      </w:r>
      <w:r w:rsidR="00501D2F">
        <w:rPr>
          <w:rFonts w:ascii="Tahoma" w:eastAsia="Tahoma" w:hAnsi="Tahoma" w:cs="Tahoma"/>
        </w:rPr>
        <w:t>.</w:t>
      </w:r>
    </w:p>
    <w:p w14:paraId="2F340B76" w14:textId="77777777" w:rsidR="00EF4E15" w:rsidRDefault="00EF4E15" w:rsidP="00EF4E15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7AA87BB7" w14:textId="4F04C9F4" w:rsidR="00942F4E" w:rsidRPr="001A21E8" w:rsidRDefault="00280ADA" w:rsidP="00EF4E15">
      <w:pPr>
        <w:tabs>
          <w:tab w:val="left" w:pos="9072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3</w:t>
      </w:r>
      <w:r w:rsidR="00D553A1">
        <w:rPr>
          <w:rFonts w:ascii="Tahoma" w:eastAsia="Tahoma" w:hAnsi="Tahoma" w:cs="Tahoma"/>
        </w:rPr>
        <w:t>5</w:t>
      </w:r>
      <w:r w:rsidRPr="001A21E8">
        <w:rPr>
          <w:rFonts w:ascii="Tahoma" w:eastAsia="Tahoma" w:hAnsi="Tahoma" w:cs="Tahoma"/>
          <w:w w:val="99"/>
        </w:rPr>
        <w:t>.</w:t>
      </w:r>
    </w:p>
    <w:p w14:paraId="2C9F111F" w14:textId="7CDC8EE1" w:rsidR="00942F4E" w:rsidRPr="001A21E8" w:rsidRDefault="00366343" w:rsidP="000E6590">
      <w:pPr>
        <w:pStyle w:val="Akapitzlist"/>
        <w:numPr>
          <w:ilvl w:val="0"/>
          <w:numId w:val="3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4"/>
        </w:rPr>
        <w:t>Uchylenie decyzji</w:t>
      </w:r>
      <w:r w:rsidR="00280ADA" w:rsidRPr="001A21E8">
        <w:rPr>
          <w:rFonts w:ascii="Tahoma" w:eastAsia="Tahoma" w:hAnsi="Tahoma" w:cs="Tahoma"/>
        </w:rPr>
        <w:t>, 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zgl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 xml:space="preserve">du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to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c</w:t>
      </w:r>
      <w:r w:rsidR="00280ADA" w:rsidRPr="001A21E8">
        <w:rPr>
          <w:rFonts w:ascii="Tahoma" w:eastAsia="Tahoma" w:hAnsi="Tahoma" w:cs="Tahoma"/>
        </w:rPr>
        <w:t>zy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st</w:t>
      </w:r>
      <w:r w:rsidR="00280ADA" w:rsidRPr="001A21E8">
        <w:rPr>
          <w:rFonts w:ascii="Tahoma" w:eastAsia="Tahoma" w:hAnsi="Tahoma" w:cs="Tahoma"/>
          <w:spacing w:val="1"/>
        </w:rPr>
        <w:t>ę</w:t>
      </w:r>
      <w:r w:rsidR="00280ADA" w:rsidRPr="001A21E8">
        <w:rPr>
          <w:rFonts w:ascii="Tahoma" w:eastAsia="Tahoma" w:hAnsi="Tahoma" w:cs="Tahoma"/>
        </w:rPr>
        <w:t>pu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</w:rPr>
        <w:t>e</w:t>
      </w:r>
      <w:r w:rsidR="00280ADA" w:rsidRPr="001A21E8">
        <w:rPr>
          <w:rFonts w:ascii="Tahoma" w:eastAsia="Tahoma" w:hAnsi="Tahoma" w:cs="Tahoma"/>
          <w:spacing w:val="1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a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pods</w:t>
      </w:r>
      <w:r w:rsidR="00280ADA" w:rsidRPr="001A21E8">
        <w:rPr>
          <w:rFonts w:ascii="Tahoma" w:eastAsia="Tahoma" w:hAnsi="Tahoma" w:cs="Tahoma"/>
          <w:spacing w:val="1"/>
        </w:rPr>
        <w:t>taw</w:t>
      </w:r>
      <w:r w:rsidR="00280ADA" w:rsidRPr="001A21E8">
        <w:rPr>
          <w:rFonts w:ascii="Tahoma" w:eastAsia="Tahoma" w:hAnsi="Tahoma" w:cs="Tahoma"/>
        </w:rPr>
        <w:t>ie</w:t>
      </w:r>
      <w:r w:rsidR="00280ADA" w:rsidRPr="001A21E8">
        <w:rPr>
          <w:rFonts w:ascii="Tahoma" w:eastAsia="Tahoma" w:hAnsi="Tahoma" w:cs="Tahoma"/>
          <w:spacing w:val="-1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3</w:t>
      </w:r>
      <w:r w:rsidR="00D553A1">
        <w:rPr>
          <w:rFonts w:ascii="Tahoma" w:eastAsia="Tahoma" w:hAnsi="Tahoma" w:cs="Tahoma"/>
          <w:spacing w:val="-1"/>
        </w:rPr>
        <w:t>2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st.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1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2"/>
        </w:rPr>
        <w:t>u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280ADA" w:rsidRPr="001A21E8">
        <w:rPr>
          <w:rFonts w:ascii="Tahoma" w:eastAsia="Tahoma" w:hAnsi="Tahoma" w:cs="Tahoma"/>
        </w:rPr>
        <w:t>2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u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6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1A21E8">
        <w:rPr>
          <w:rFonts w:ascii="Tahoma" w:eastAsia="Tahoma" w:hAnsi="Tahoma" w:cs="Tahoma"/>
          <w:spacing w:val="5"/>
        </w:rPr>
        <w:t xml:space="preserve"> </w:t>
      </w:r>
      <w:r w:rsidR="00280ADA" w:rsidRPr="001A21E8">
        <w:rPr>
          <w:rFonts w:ascii="Tahoma" w:eastAsia="Tahoma" w:hAnsi="Tahoma" w:cs="Tahoma"/>
          <w:spacing w:val="-1"/>
        </w:rPr>
        <w:t>3</w:t>
      </w:r>
      <w:r w:rsidR="00D553A1">
        <w:rPr>
          <w:rFonts w:ascii="Tahoma" w:eastAsia="Tahoma" w:hAnsi="Tahoma" w:cs="Tahoma"/>
          <w:spacing w:val="-1"/>
        </w:rPr>
        <w:t>3</w:t>
      </w:r>
      <w:r w:rsidR="00280ADA" w:rsidRPr="001A21E8">
        <w:rPr>
          <w:rFonts w:ascii="Tahoma" w:eastAsia="Tahoma" w:hAnsi="Tahoma" w:cs="Tahoma"/>
        </w:rPr>
        <w:t>,</w:t>
      </w:r>
      <w:r w:rsidR="00280ADA" w:rsidRPr="001A21E8">
        <w:rPr>
          <w:rFonts w:ascii="Tahoma" w:eastAsia="Tahoma" w:hAnsi="Tahoma" w:cs="Tahoma"/>
          <w:spacing w:val="4"/>
        </w:rPr>
        <w:t xml:space="preserve"> </w:t>
      </w:r>
      <w:r w:rsidR="004D1745">
        <w:rPr>
          <w:rFonts w:ascii="Tahoma" w:eastAsia="Tahoma" w:hAnsi="Tahoma" w:cs="Tahoma"/>
          <w:spacing w:val="4"/>
        </w:rPr>
        <w:t>n</w:t>
      </w:r>
      <w:r w:rsidR="00280ADA" w:rsidRPr="001A21E8">
        <w:rPr>
          <w:rFonts w:ascii="Tahoma" w:eastAsia="Tahoma" w:hAnsi="Tahoma" w:cs="Tahoma"/>
        </w:rPr>
        <w:t>ie z</w:t>
      </w:r>
      <w:r w:rsidR="00280ADA" w:rsidRPr="001A21E8">
        <w:rPr>
          <w:rFonts w:ascii="Tahoma" w:eastAsia="Tahoma" w:hAnsi="Tahoma" w:cs="Tahoma"/>
          <w:spacing w:val="-1"/>
        </w:rPr>
        <w:t>w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</w:rPr>
        <w:t>l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ia</w:t>
      </w:r>
      <w:r w:rsidR="00280ADA" w:rsidRPr="001A21E8">
        <w:rPr>
          <w:rFonts w:ascii="Tahoma" w:eastAsia="Tahoma" w:hAnsi="Tahoma" w:cs="Tahoma"/>
          <w:spacing w:val="18"/>
        </w:rPr>
        <w:t xml:space="preserve"> </w:t>
      </w:r>
      <w:r w:rsidR="00280ADA" w:rsidRPr="001A21E8">
        <w:rPr>
          <w:rFonts w:ascii="Tahoma" w:eastAsia="Tahoma" w:hAnsi="Tahoma" w:cs="Tahoma"/>
        </w:rPr>
        <w:t>B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  <w:spacing w:val="1"/>
        </w:rPr>
        <w:t>e</w:t>
      </w:r>
      <w:r w:rsidR="00280ADA" w:rsidRPr="001A21E8">
        <w:rPr>
          <w:rFonts w:ascii="Tahoma" w:eastAsia="Tahoma" w:hAnsi="Tahoma" w:cs="Tahoma"/>
          <w:spacing w:val="-1"/>
        </w:rPr>
        <w:t>f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cj</w:t>
      </w:r>
      <w:r w:rsidR="00280ADA" w:rsidRPr="001A21E8">
        <w:rPr>
          <w:rFonts w:ascii="Tahoma" w:eastAsia="Tahoma" w:hAnsi="Tahoma" w:cs="Tahoma"/>
          <w:spacing w:val="3"/>
        </w:rPr>
        <w:t>e</w:t>
      </w:r>
      <w:r w:rsidR="00280ADA" w:rsidRPr="001A21E8">
        <w:rPr>
          <w:rFonts w:ascii="Tahoma" w:eastAsia="Tahoma" w:hAnsi="Tahoma" w:cs="Tahoma"/>
          <w:spacing w:val="-1"/>
        </w:rPr>
        <w:t>n</w:t>
      </w:r>
      <w:r w:rsidR="00280ADA" w:rsidRPr="001A21E8">
        <w:rPr>
          <w:rFonts w:ascii="Tahoma" w:eastAsia="Tahoma" w:hAnsi="Tahoma" w:cs="Tahoma"/>
        </w:rPr>
        <w:t>ta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ob</w:t>
      </w:r>
      <w:r w:rsidR="00280ADA" w:rsidRPr="001A21E8">
        <w:rPr>
          <w:rFonts w:ascii="Tahoma" w:eastAsia="Tahoma" w:hAnsi="Tahoma" w:cs="Tahoma"/>
          <w:spacing w:val="2"/>
        </w:rPr>
        <w:t>o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</w:rPr>
        <w:t>i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</w:rPr>
        <w:t>zk</w:t>
      </w:r>
      <w:r w:rsidR="00280ADA" w:rsidRPr="001A21E8">
        <w:rPr>
          <w:rFonts w:ascii="Tahoma" w:eastAsia="Tahoma" w:hAnsi="Tahoma" w:cs="Tahoma"/>
          <w:spacing w:val="-1"/>
        </w:rPr>
        <w:t>ó</w:t>
      </w:r>
      <w:r w:rsidR="00280ADA" w:rsidRPr="001A21E8">
        <w:rPr>
          <w:rFonts w:ascii="Tahoma" w:eastAsia="Tahoma" w:hAnsi="Tahoma" w:cs="Tahoma"/>
        </w:rPr>
        <w:t>w</w:t>
      </w:r>
      <w:r w:rsidR="00280ADA" w:rsidRPr="001A21E8">
        <w:rPr>
          <w:rFonts w:ascii="Tahoma" w:eastAsia="Tahoma" w:hAnsi="Tahoma" w:cs="Tahoma"/>
          <w:spacing w:val="15"/>
        </w:rPr>
        <w:t xml:space="preserve"> </w:t>
      </w:r>
      <w:r w:rsidR="00280ADA" w:rsidRPr="001A21E8">
        <w:rPr>
          <w:rFonts w:ascii="Tahoma" w:eastAsia="Tahoma" w:hAnsi="Tahoma" w:cs="Tahoma"/>
          <w:spacing w:val="1"/>
        </w:rPr>
        <w:t>w</w:t>
      </w:r>
      <w:r w:rsidR="00280ADA" w:rsidRPr="001A21E8">
        <w:rPr>
          <w:rFonts w:ascii="Tahoma" w:eastAsia="Tahoma" w:hAnsi="Tahoma" w:cs="Tahoma"/>
          <w:spacing w:val="-1"/>
        </w:rPr>
        <w:t>yn</w:t>
      </w:r>
      <w:r w:rsidR="00280ADA" w:rsidRPr="001A21E8">
        <w:rPr>
          <w:rFonts w:ascii="Tahoma" w:eastAsia="Tahoma" w:hAnsi="Tahoma" w:cs="Tahoma"/>
          <w:spacing w:val="2"/>
        </w:rPr>
        <w:t>i</w:t>
      </w:r>
      <w:r w:rsidR="00280ADA" w:rsidRPr="001A21E8">
        <w:rPr>
          <w:rFonts w:ascii="Tahoma" w:eastAsia="Tahoma" w:hAnsi="Tahoma" w:cs="Tahoma"/>
          <w:spacing w:val="-1"/>
        </w:rPr>
        <w:t>k</w:t>
      </w:r>
      <w:r w:rsidR="00280ADA" w:rsidRPr="001A21E8">
        <w:rPr>
          <w:rFonts w:ascii="Tahoma" w:eastAsia="Tahoma" w:hAnsi="Tahoma" w:cs="Tahoma"/>
          <w:spacing w:val="1"/>
        </w:rPr>
        <w:t>a</w:t>
      </w:r>
      <w:r w:rsidR="00280ADA" w:rsidRPr="001A21E8">
        <w:rPr>
          <w:rFonts w:ascii="Tahoma" w:eastAsia="Tahoma" w:hAnsi="Tahoma" w:cs="Tahoma"/>
          <w:spacing w:val="-1"/>
        </w:rPr>
        <w:t>j</w:t>
      </w:r>
      <w:r w:rsidR="00280ADA" w:rsidRPr="001A21E8">
        <w:rPr>
          <w:rFonts w:ascii="Tahoma" w:eastAsia="Tahoma" w:hAnsi="Tahoma" w:cs="Tahoma"/>
          <w:spacing w:val="1"/>
        </w:rPr>
        <w:t>ą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  <w:spacing w:val="-3"/>
        </w:rPr>
        <w:t>y</w:t>
      </w:r>
      <w:r w:rsidR="00280ADA" w:rsidRPr="001A21E8">
        <w:rPr>
          <w:rFonts w:ascii="Tahoma" w:eastAsia="Tahoma" w:hAnsi="Tahoma" w:cs="Tahoma"/>
          <w:spacing w:val="2"/>
        </w:rPr>
        <w:t>c</w:t>
      </w:r>
      <w:r w:rsidR="00280ADA" w:rsidRPr="001A21E8">
        <w:rPr>
          <w:rFonts w:ascii="Tahoma" w:eastAsia="Tahoma" w:hAnsi="Tahoma" w:cs="Tahoma"/>
        </w:rPr>
        <w:t>h</w:t>
      </w:r>
      <w:r w:rsidR="00280ADA" w:rsidRPr="001A21E8">
        <w:rPr>
          <w:rFonts w:ascii="Tahoma" w:eastAsia="Tahoma" w:hAnsi="Tahoma" w:cs="Tahoma"/>
          <w:spacing w:val="12"/>
        </w:rPr>
        <w:t xml:space="preserve"> </w:t>
      </w:r>
      <w:r w:rsidR="00280ADA" w:rsidRPr="001A21E8">
        <w:rPr>
          <w:rFonts w:ascii="Tahoma" w:eastAsia="Tahoma" w:hAnsi="Tahoma" w:cs="Tahoma"/>
        </w:rPr>
        <w:t>z</w:t>
      </w:r>
      <w:r w:rsidR="00280ADA" w:rsidRPr="001A21E8">
        <w:rPr>
          <w:rFonts w:ascii="Tahoma" w:eastAsia="Tahoma" w:hAnsi="Tahoma" w:cs="Tahoma"/>
          <w:spacing w:val="23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7026A9">
        <w:rPr>
          <w:rFonts w:ascii="Tahoma" w:eastAsia="Tahoma" w:hAnsi="Tahoma" w:cs="Tahoma"/>
        </w:rPr>
        <w:t xml:space="preserve"> 1</w:t>
      </w:r>
      <w:r w:rsidR="00146299" w:rsidRPr="007026A9">
        <w:rPr>
          <w:rFonts w:ascii="Tahoma" w:eastAsia="Tahoma" w:hAnsi="Tahoma" w:cs="Tahoma"/>
        </w:rPr>
        <w:t>3</w:t>
      </w:r>
      <w:r w:rsidR="00280ADA" w:rsidRPr="001A21E8">
        <w:rPr>
          <w:rFonts w:ascii="Tahoma" w:eastAsia="Tahoma" w:hAnsi="Tahoma" w:cs="Tahoma"/>
        </w:rPr>
        <w:t>,</w:t>
      </w:r>
      <w:r w:rsidR="00280ADA" w:rsidRPr="007026A9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7026A9">
        <w:rPr>
          <w:rFonts w:ascii="Tahoma" w:eastAsia="Tahoma" w:hAnsi="Tahoma" w:cs="Tahoma"/>
        </w:rPr>
        <w:t xml:space="preserve"> 1</w:t>
      </w:r>
      <w:r w:rsidR="00146299" w:rsidRPr="007026A9">
        <w:rPr>
          <w:rFonts w:ascii="Tahoma" w:eastAsia="Tahoma" w:hAnsi="Tahoma" w:cs="Tahoma"/>
        </w:rPr>
        <w:t>5</w:t>
      </w:r>
      <w:r w:rsidR="00280ADA" w:rsidRPr="001A21E8">
        <w:rPr>
          <w:rFonts w:ascii="Tahoma" w:eastAsia="Tahoma" w:hAnsi="Tahoma" w:cs="Tahoma"/>
        </w:rPr>
        <w:t>,</w:t>
      </w:r>
      <w:r w:rsidR="00280ADA" w:rsidRPr="007026A9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7026A9">
        <w:rPr>
          <w:rFonts w:ascii="Tahoma" w:eastAsia="Tahoma" w:hAnsi="Tahoma" w:cs="Tahoma"/>
        </w:rPr>
        <w:t xml:space="preserve"> </w:t>
      </w:r>
      <w:r w:rsidR="00146299" w:rsidRPr="007026A9">
        <w:rPr>
          <w:rFonts w:ascii="Tahoma" w:eastAsia="Tahoma" w:hAnsi="Tahoma" w:cs="Tahoma"/>
        </w:rPr>
        <w:t>1</w:t>
      </w:r>
      <w:r w:rsidR="00D553A1">
        <w:rPr>
          <w:rFonts w:ascii="Tahoma" w:eastAsia="Tahoma" w:hAnsi="Tahoma" w:cs="Tahoma"/>
        </w:rPr>
        <w:t>8</w:t>
      </w:r>
      <w:r w:rsidR="00280ADA" w:rsidRPr="001A21E8">
        <w:rPr>
          <w:rFonts w:ascii="Tahoma" w:eastAsia="Tahoma" w:hAnsi="Tahoma" w:cs="Tahoma"/>
        </w:rPr>
        <w:t>,</w:t>
      </w:r>
      <w:r w:rsidR="00280ADA" w:rsidRPr="007026A9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7026A9">
        <w:rPr>
          <w:rFonts w:ascii="Tahoma" w:eastAsia="Tahoma" w:hAnsi="Tahoma" w:cs="Tahoma"/>
        </w:rPr>
        <w:t xml:space="preserve"> </w:t>
      </w:r>
      <w:r w:rsidR="00D553A1">
        <w:rPr>
          <w:rFonts w:ascii="Tahoma" w:eastAsia="Tahoma" w:hAnsi="Tahoma" w:cs="Tahoma"/>
        </w:rPr>
        <w:t>19</w:t>
      </w:r>
      <w:r w:rsidR="00280ADA" w:rsidRPr="001A21E8">
        <w:rPr>
          <w:rFonts w:ascii="Tahoma" w:eastAsia="Tahoma" w:hAnsi="Tahoma" w:cs="Tahoma"/>
        </w:rPr>
        <w:t>,</w:t>
      </w:r>
      <w:r w:rsidR="00280ADA" w:rsidRPr="007026A9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7026A9">
        <w:rPr>
          <w:rFonts w:ascii="Tahoma" w:eastAsia="Tahoma" w:hAnsi="Tahoma" w:cs="Tahoma"/>
        </w:rPr>
        <w:t xml:space="preserve"> 2</w:t>
      </w:r>
      <w:r w:rsidR="00D553A1">
        <w:rPr>
          <w:rFonts w:ascii="Tahoma" w:eastAsia="Tahoma" w:hAnsi="Tahoma" w:cs="Tahoma"/>
        </w:rPr>
        <w:t>5</w:t>
      </w:r>
      <w:r w:rsidR="00280ADA" w:rsidRPr="001A21E8">
        <w:rPr>
          <w:rFonts w:ascii="Tahoma" w:eastAsia="Tahoma" w:hAnsi="Tahoma" w:cs="Tahoma"/>
        </w:rPr>
        <w:t>,</w:t>
      </w:r>
      <w:r w:rsidR="00280ADA" w:rsidRPr="007026A9">
        <w:rPr>
          <w:rFonts w:ascii="Tahoma" w:eastAsia="Tahoma" w:hAnsi="Tahoma" w:cs="Tahoma"/>
        </w:rPr>
        <w:t xml:space="preserve"> </w:t>
      </w:r>
      <w:r w:rsidR="00280ADA" w:rsidRPr="001A21E8">
        <w:rPr>
          <w:rFonts w:ascii="Tahoma" w:eastAsia="Tahoma" w:hAnsi="Tahoma" w:cs="Tahoma"/>
        </w:rPr>
        <w:t>§</w:t>
      </w:r>
      <w:r w:rsidR="00280ADA" w:rsidRPr="007026A9">
        <w:rPr>
          <w:rFonts w:ascii="Tahoma" w:eastAsia="Tahoma" w:hAnsi="Tahoma" w:cs="Tahoma"/>
        </w:rPr>
        <w:t xml:space="preserve"> </w:t>
      </w:r>
      <w:r w:rsidR="00146299" w:rsidRPr="007026A9">
        <w:rPr>
          <w:rFonts w:ascii="Tahoma" w:eastAsia="Tahoma" w:hAnsi="Tahoma" w:cs="Tahoma"/>
        </w:rPr>
        <w:t>2</w:t>
      </w:r>
      <w:r w:rsidR="00D553A1">
        <w:rPr>
          <w:rFonts w:ascii="Tahoma" w:eastAsia="Tahoma" w:hAnsi="Tahoma" w:cs="Tahoma"/>
        </w:rPr>
        <w:t>6</w:t>
      </w:r>
      <w:r w:rsidR="00280ADA" w:rsidRPr="001A21E8">
        <w:rPr>
          <w:rFonts w:ascii="Tahoma" w:eastAsia="Tahoma" w:hAnsi="Tahoma" w:cs="Tahoma"/>
        </w:rPr>
        <w:t>,</w:t>
      </w:r>
      <w:r w:rsidR="00E9720E" w:rsidRPr="001A21E8">
        <w:rPr>
          <w:rFonts w:ascii="Tahoma" w:eastAsia="Tahoma" w:hAnsi="Tahoma" w:cs="Tahoma"/>
        </w:rPr>
        <w:t xml:space="preserve"> </w:t>
      </w:r>
      <w:r w:rsidR="00280ADA" w:rsidRPr="007026A9">
        <w:rPr>
          <w:rFonts w:ascii="Tahoma" w:eastAsia="Tahoma" w:hAnsi="Tahoma" w:cs="Tahoma"/>
        </w:rPr>
        <w:t xml:space="preserve">§ </w:t>
      </w:r>
      <w:r w:rsidR="00234147" w:rsidRPr="007026A9">
        <w:rPr>
          <w:rFonts w:ascii="Tahoma" w:eastAsia="Tahoma" w:hAnsi="Tahoma" w:cs="Tahoma"/>
        </w:rPr>
        <w:t>2</w:t>
      </w:r>
      <w:r w:rsidR="00D553A1">
        <w:rPr>
          <w:rFonts w:ascii="Tahoma" w:eastAsia="Tahoma" w:hAnsi="Tahoma" w:cs="Tahoma"/>
        </w:rPr>
        <w:t>8</w:t>
      </w:r>
      <w:r w:rsidR="00280ADA" w:rsidRPr="007026A9">
        <w:rPr>
          <w:rFonts w:ascii="Tahoma" w:eastAsia="Tahoma" w:hAnsi="Tahoma" w:cs="Tahoma"/>
        </w:rPr>
        <w:t xml:space="preserve">, </w:t>
      </w:r>
      <w:r w:rsidR="00234147" w:rsidRPr="007026A9">
        <w:rPr>
          <w:rFonts w:ascii="Tahoma" w:eastAsia="Tahoma" w:hAnsi="Tahoma" w:cs="Tahoma"/>
        </w:rPr>
        <w:br/>
      </w:r>
      <w:r w:rsidR="00280ADA" w:rsidRPr="007026A9">
        <w:rPr>
          <w:rFonts w:ascii="Tahoma" w:eastAsia="Tahoma" w:hAnsi="Tahoma" w:cs="Tahoma"/>
        </w:rPr>
        <w:t xml:space="preserve">§ </w:t>
      </w:r>
      <w:r w:rsidR="003F0FC7">
        <w:rPr>
          <w:rFonts w:ascii="Tahoma" w:eastAsia="Tahoma" w:hAnsi="Tahoma" w:cs="Tahoma"/>
        </w:rPr>
        <w:t>29</w:t>
      </w:r>
      <w:r w:rsidR="00280ADA" w:rsidRPr="001A21E8">
        <w:rPr>
          <w:rFonts w:ascii="Tahoma" w:eastAsia="Tahoma" w:hAnsi="Tahoma" w:cs="Tahoma"/>
          <w:position w:val="-1"/>
        </w:rPr>
        <w:t>,</w:t>
      </w:r>
      <w:r w:rsidR="00280ADA"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-1"/>
          <w:position w:val="-1"/>
        </w:rPr>
        <w:t>k</w:t>
      </w:r>
      <w:r w:rsidR="00280ADA" w:rsidRPr="001A21E8">
        <w:rPr>
          <w:rFonts w:ascii="Tahoma" w:eastAsia="Tahoma" w:hAnsi="Tahoma" w:cs="Tahoma"/>
          <w:position w:val="-1"/>
        </w:rPr>
        <w:t>tóre</w:t>
      </w:r>
      <w:r w:rsidR="00280ADA" w:rsidRPr="001A21E8">
        <w:rPr>
          <w:rFonts w:ascii="Tahoma" w:eastAsia="Tahoma" w:hAnsi="Tahoma" w:cs="Tahoma"/>
          <w:spacing w:val="-4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zobo</w:t>
      </w:r>
      <w:r w:rsidR="00280ADA" w:rsidRPr="001A21E8">
        <w:rPr>
          <w:rFonts w:ascii="Tahoma" w:eastAsia="Tahoma" w:hAnsi="Tahoma" w:cs="Tahoma"/>
          <w:spacing w:val="1"/>
          <w:position w:val="-1"/>
        </w:rPr>
        <w:t>w</w:t>
      </w:r>
      <w:r w:rsidR="00280ADA" w:rsidRPr="001A21E8">
        <w:rPr>
          <w:rFonts w:ascii="Tahoma" w:eastAsia="Tahoma" w:hAnsi="Tahoma" w:cs="Tahoma"/>
          <w:position w:val="-1"/>
        </w:rPr>
        <w:t>i</w:t>
      </w:r>
      <w:r w:rsidR="00280ADA" w:rsidRPr="001A21E8">
        <w:rPr>
          <w:rFonts w:ascii="Tahoma" w:eastAsia="Tahoma" w:hAnsi="Tahoma" w:cs="Tahoma"/>
          <w:spacing w:val="1"/>
          <w:position w:val="-1"/>
        </w:rPr>
        <w:t>ą</w:t>
      </w:r>
      <w:r w:rsidR="00280ADA" w:rsidRPr="001A21E8">
        <w:rPr>
          <w:rFonts w:ascii="Tahoma" w:eastAsia="Tahoma" w:hAnsi="Tahoma" w:cs="Tahoma"/>
          <w:position w:val="-1"/>
        </w:rPr>
        <w:t>z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spacing w:val="-3"/>
          <w:position w:val="-1"/>
        </w:rPr>
        <w:t>n</w:t>
      </w:r>
      <w:r w:rsidR="00280ADA" w:rsidRPr="001A21E8">
        <w:rPr>
          <w:rFonts w:ascii="Tahoma" w:eastAsia="Tahoma" w:hAnsi="Tahoma" w:cs="Tahoma"/>
          <w:position w:val="-1"/>
        </w:rPr>
        <w:t>y</w:t>
      </w:r>
      <w:r w:rsidR="00280ADA"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-1"/>
          <w:position w:val="-1"/>
        </w:rPr>
        <w:t>j</w:t>
      </w:r>
      <w:r w:rsidR="00280ADA" w:rsidRPr="001A21E8">
        <w:rPr>
          <w:rFonts w:ascii="Tahoma" w:eastAsia="Tahoma" w:hAnsi="Tahoma" w:cs="Tahoma"/>
          <w:spacing w:val="1"/>
          <w:position w:val="-1"/>
        </w:rPr>
        <w:t>e</w:t>
      </w:r>
      <w:r w:rsidR="00280ADA" w:rsidRPr="001A21E8">
        <w:rPr>
          <w:rFonts w:ascii="Tahoma" w:eastAsia="Tahoma" w:hAnsi="Tahoma" w:cs="Tahoma"/>
          <w:position w:val="-1"/>
        </w:rPr>
        <w:t>st</w:t>
      </w:r>
      <w:r w:rsidR="00280ADA" w:rsidRPr="001A21E8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on</w:t>
      </w:r>
      <w:r w:rsidR="00280ADA" w:rsidRPr="001A21E8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spacing w:val="1"/>
          <w:position w:val="-1"/>
        </w:rPr>
        <w:t>wy</w:t>
      </w:r>
      <w:r w:rsidR="00280ADA" w:rsidRPr="001A21E8">
        <w:rPr>
          <w:rFonts w:ascii="Tahoma" w:eastAsia="Tahoma" w:hAnsi="Tahoma" w:cs="Tahoma"/>
          <w:spacing w:val="-3"/>
          <w:position w:val="-1"/>
        </w:rPr>
        <w:t>k</w:t>
      </w:r>
      <w:r w:rsidR="00280ADA" w:rsidRPr="001A21E8">
        <w:rPr>
          <w:rFonts w:ascii="Tahoma" w:eastAsia="Tahoma" w:hAnsi="Tahoma" w:cs="Tahoma"/>
          <w:spacing w:val="2"/>
          <w:position w:val="-1"/>
        </w:rPr>
        <w:t>o</w:t>
      </w:r>
      <w:r w:rsidR="00280ADA" w:rsidRPr="001A21E8">
        <w:rPr>
          <w:rFonts w:ascii="Tahoma" w:eastAsia="Tahoma" w:hAnsi="Tahoma" w:cs="Tahoma"/>
          <w:spacing w:val="-3"/>
          <w:position w:val="-1"/>
        </w:rPr>
        <w:t>n</w:t>
      </w:r>
      <w:r w:rsidR="00280ADA" w:rsidRPr="001A21E8">
        <w:rPr>
          <w:rFonts w:ascii="Tahoma" w:eastAsia="Tahoma" w:hAnsi="Tahoma" w:cs="Tahoma"/>
          <w:spacing w:val="-1"/>
          <w:position w:val="-1"/>
        </w:rPr>
        <w:t>yw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ć</w:t>
      </w:r>
      <w:r w:rsidR="00280ADA" w:rsidRPr="001A21E8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w d</w:t>
      </w:r>
      <w:r w:rsidR="00280ADA" w:rsidRPr="001A21E8">
        <w:rPr>
          <w:rFonts w:ascii="Tahoma" w:eastAsia="Tahoma" w:hAnsi="Tahoma" w:cs="Tahoma"/>
          <w:spacing w:val="1"/>
          <w:position w:val="-1"/>
        </w:rPr>
        <w:t>a</w:t>
      </w:r>
      <w:r w:rsidR="00280ADA" w:rsidRPr="001A21E8">
        <w:rPr>
          <w:rFonts w:ascii="Tahoma" w:eastAsia="Tahoma" w:hAnsi="Tahoma" w:cs="Tahoma"/>
          <w:position w:val="-1"/>
        </w:rPr>
        <w:t>lszym</w:t>
      </w:r>
      <w:r w:rsidR="00280ADA" w:rsidRPr="001A21E8">
        <w:rPr>
          <w:rFonts w:ascii="Tahoma" w:eastAsia="Tahoma" w:hAnsi="Tahoma" w:cs="Tahoma"/>
          <w:spacing w:val="-7"/>
          <w:position w:val="-1"/>
        </w:rPr>
        <w:t xml:space="preserve"> </w:t>
      </w:r>
      <w:r w:rsidR="00280ADA" w:rsidRPr="001A21E8">
        <w:rPr>
          <w:rFonts w:ascii="Tahoma" w:eastAsia="Tahoma" w:hAnsi="Tahoma" w:cs="Tahoma"/>
          <w:position w:val="-1"/>
        </w:rPr>
        <w:t>cią</w:t>
      </w:r>
      <w:r w:rsidR="00280ADA" w:rsidRPr="001A21E8">
        <w:rPr>
          <w:rFonts w:ascii="Tahoma" w:eastAsia="Tahoma" w:hAnsi="Tahoma" w:cs="Tahoma"/>
          <w:spacing w:val="3"/>
          <w:position w:val="-1"/>
        </w:rPr>
        <w:t>g</w:t>
      </w:r>
      <w:r w:rsidR="00280ADA" w:rsidRPr="001A21E8">
        <w:rPr>
          <w:rFonts w:ascii="Tahoma" w:eastAsia="Tahoma" w:hAnsi="Tahoma" w:cs="Tahoma"/>
          <w:spacing w:val="-1"/>
          <w:position w:val="-1"/>
        </w:rPr>
        <w:t>u</w:t>
      </w:r>
      <w:r w:rsidR="00280ADA" w:rsidRPr="001A21E8">
        <w:rPr>
          <w:rFonts w:ascii="Tahoma" w:eastAsia="Tahoma" w:hAnsi="Tahoma" w:cs="Tahoma"/>
          <w:position w:val="-1"/>
        </w:rPr>
        <w:t>.</w:t>
      </w:r>
    </w:p>
    <w:p w14:paraId="6D608CA1" w14:textId="77777777" w:rsidR="00942F4E" w:rsidRDefault="00280ADA" w:rsidP="000E6590">
      <w:pPr>
        <w:pStyle w:val="Akapitzlist"/>
        <w:numPr>
          <w:ilvl w:val="0"/>
          <w:numId w:val="32"/>
        </w:numPr>
        <w:tabs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Prz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 xml:space="preserve">pis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st.</w:t>
      </w:r>
      <w:r w:rsidRPr="001A21E8">
        <w:rPr>
          <w:rFonts w:ascii="Tahoma" w:eastAsia="Tahoma" w:hAnsi="Tahoma" w:cs="Tahoma"/>
          <w:spacing w:val="28"/>
        </w:rPr>
        <w:t xml:space="preserve"> </w:t>
      </w:r>
      <w:r w:rsidRPr="001A21E8">
        <w:rPr>
          <w:rFonts w:ascii="Tahoma" w:eastAsia="Tahoma" w:hAnsi="Tahoma" w:cs="Tahoma"/>
        </w:rPr>
        <w:t xml:space="preserve">1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 ob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uj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23"/>
        </w:rPr>
        <w:t xml:space="preserve"> 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i, g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y w</w:t>
      </w:r>
      <w:r w:rsidRPr="001A21E8">
        <w:rPr>
          <w:rFonts w:ascii="Tahoma" w:eastAsia="Tahoma" w:hAnsi="Tahoma" w:cs="Tahoma"/>
          <w:spacing w:val="3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 xml:space="preserve">zku z </w:t>
      </w:r>
      <w:r w:rsidR="00366343" w:rsidRPr="001A21E8">
        <w:rPr>
          <w:rFonts w:ascii="Tahoma" w:eastAsia="Tahoma" w:hAnsi="Tahoma" w:cs="Tahoma"/>
        </w:rPr>
        <w:t>uchyleniem decyzji</w:t>
      </w:r>
      <w:r w:rsidRPr="001A21E8">
        <w:rPr>
          <w:rFonts w:ascii="Tahoma" w:eastAsia="Tahoma" w:hAnsi="Tahoma" w:cs="Tahoma"/>
        </w:rPr>
        <w:t xml:space="preserve"> Beneficjent</w:t>
      </w:r>
      <w:r w:rsidR="0091038B" w:rsidRPr="001A21E8">
        <w:rPr>
          <w:rFonts w:ascii="Tahoma" w:eastAsia="Tahoma" w:hAnsi="Tahoma" w:cs="Tahoma"/>
          <w:w w:val="99"/>
        </w:rPr>
        <w:t xml:space="preserve"> </w:t>
      </w:r>
      <w:r w:rsidRPr="001A21E8">
        <w:rPr>
          <w:rFonts w:ascii="Tahoma" w:eastAsia="Tahoma" w:hAnsi="Tahoma" w:cs="Tahoma"/>
        </w:rPr>
        <w:t>zobo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ro</w:t>
      </w:r>
      <w:r w:rsidRPr="001A21E8">
        <w:rPr>
          <w:rFonts w:ascii="Tahoma" w:eastAsia="Tahoma" w:hAnsi="Tahoma" w:cs="Tahoma"/>
          <w:spacing w:val="1"/>
        </w:rPr>
        <w:t>t</w:t>
      </w:r>
      <w:r w:rsidRPr="001A21E8">
        <w:rPr>
          <w:rFonts w:ascii="Tahoma" w:eastAsia="Tahoma" w:hAnsi="Tahoma" w:cs="Tahoma"/>
        </w:rPr>
        <w:t>u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ca</w:t>
      </w:r>
      <w:r w:rsidRPr="001A21E8">
        <w:rPr>
          <w:rFonts w:ascii="Tahoma" w:eastAsia="Tahoma" w:hAnsi="Tahoma" w:cs="Tahoma"/>
          <w:spacing w:val="1"/>
        </w:rPr>
        <w:t>ł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ot</w:t>
      </w:r>
      <w:r w:rsidRPr="001A21E8">
        <w:rPr>
          <w:rFonts w:ascii="Tahoma" w:eastAsia="Tahoma" w:hAnsi="Tahoma" w:cs="Tahoma"/>
          <w:spacing w:val="1"/>
        </w:rPr>
        <w:t>r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-1"/>
        </w:rPr>
        <w:t>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go</w:t>
      </w:r>
      <w:r w:rsidRPr="001A21E8">
        <w:rPr>
          <w:rFonts w:ascii="Tahoma" w:eastAsia="Tahoma" w:hAnsi="Tahoma" w:cs="Tahoma"/>
          <w:spacing w:val="-11"/>
        </w:rPr>
        <w:t xml:space="preserve"> </w:t>
      </w:r>
      <w:r w:rsidRPr="001A21E8">
        <w:rPr>
          <w:rFonts w:ascii="Tahoma" w:eastAsia="Tahoma" w:hAnsi="Tahoma" w:cs="Tahoma"/>
          <w:spacing w:val="3"/>
        </w:rPr>
        <w:t>d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1"/>
        </w:rPr>
        <w:t>na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.</w:t>
      </w:r>
    </w:p>
    <w:p w14:paraId="1F201F30" w14:textId="113004D0" w:rsidR="009C5061" w:rsidRDefault="009C5061">
      <w:pPr>
        <w:rPr>
          <w:rFonts w:ascii="Tahoma" w:eastAsia="Tahoma" w:hAnsi="Tahoma" w:cs="Tahoma"/>
          <w:b/>
          <w:spacing w:val="1"/>
        </w:rPr>
      </w:pPr>
    </w:p>
    <w:p w14:paraId="13AB255D" w14:textId="5BF69E34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b/>
          <w:spacing w:val="1"/>
        </w:rPr>
        <w:t>P</w:t>
      </w:r>
      <w:r w:rsidRPr="001A21E8">
        <w:rPr>
          <w:rFonts w:ascii="Tahoma" w:eastAsia="Tahoma" w:hAnsi="Tahoma" w:cs="Tahoma"/>
          <w:b/>
        </w:rPr>
        <w:t>os</w:t>
      </w:r>
      <w:r w:rsidRPr="001A21E8">
        <w:rPr>
          <w:rFonts w:ascii="Tahoma" w:eastAsia="Tahoma" w:hAnsi="Tahoma" w:cs="Tahoma"/>
          <w:b/>
          <w:spacing w:val="-1"/>
        </w:rPr>
        <w:t>t</w:t>
      </w:r>
      <w:r w:rsidRPr="001A21E8">
        <w:rPr>
          <w:rFonts w:ascii="Tahoma" w:eastAsia="Tahoma" w:hAnsi="Tahoma" w:cs="Tahoma"/>
          <w:b/>
        </w:rPr>
        <w:t>an</w:t>
      </w:r>
      <w:r w:rsidRPr="001A21E8">
        <w:rPr>
          <w:rFonts w:ascii="Tahoma" w:eastAsia="Tahoma" w:hAnsi="Tahoma" w:cs="Tahoma"/>
          <w:b/>
          <w:spacing w:val="1"/>
        </w:rPr>
        <w:t>o</w:t>
      </w:r>
      <w:r w:rsidRPr="001A21E8">
        <w:rPr>
          <w:rFonts w:ascii="Tahoma" w:eastAsia="Tahoma" w:hAnsi="Tahoma" w:cs="Tahoma"/>
          <w:b/>
        </w:rPr>
        <w:t>wi</w:t>
      </w:r>
      <w:r w:rsidRPr="001A21E8">
        <w:rPr>
          <w:rFonts w:ascii="Tahoma" w:eastAsia="Tahoma" w:hAnsi="Tahoma" w:cs="Tahoma"/>
          <w:b/>
          <w:spacing w:val="2"/>
        </w:rPr>
        <w:t>e</w:t>
      </w:r>
      <w:r w:rsidRPr="001A21E8">
        <w:rPr>
          <w:rFonts w:ascii="Tahoma" w:eastAsia="Tahoma" w:hAnsi="Tahoma" w:cs="Tahoma"/>
          <w:b/>
        </w:rPr>
        <w:t>nia</w:t>
      </w:r>
      <w:r w:rsidRPr="001A21E8">
        <w:rPr>
          <w:rFonts w:ascii="Tahoma" w:eastAsia="Tahoma" w:hAnsi="Tahoma" w:cs="Tahoma"/>
          <w:b/>
          <w:spacing w:val="-15"/>
        </w:rPr>
        <w:t xml:space="preserve"> </w:t>
      </w:r>
      <w:r w:rsidRPr="00F93E66">
        <w:rPr>
          <w:rFonts w:ascii="Tahoma" w:eastAsia="Tahoma" w:hAnsi="Tahoma" w:cs="Tahoma"/>
          <w:b/>
          <w:spacing w:val="1"/>
        </w:rPr>
        <w:t>końcowe</w:t>
      </w:r>
    </w:p>
    <w:p w14:paraId="27C512B0" w14:textId="34624480" w:rsidR="00942F4E" w:rsidRPr="001A21E8" w:rsidRDefault="00280ADA" w:rsidP="00EF4E15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A21E8">
        <w:rPr>
          <w:rFonts w:ascii="Tahoma" w:eastAsia="Tahoma" w:hAnsi="Tahoma" w:cs="Tahoma"/>
        </w:rPr>
        <w:t>§</w:t>
      </w:r>
      <w:r w:rsidRPr="007026A9">
        <w:rPr>
          <w:rFonts w:ascii="Tahoma" w:eastAsia="Tahoma" w:hAnsi="Tahoma" w:cs="Tahoma"/>
        </w:rPr>
        <w:t xml:space="preserve"> </w:t>
      </w:r>
      <w:r w:rsidR="00E67406" w:rsidRPr="007026A9">
        <w:rPr>
          <w:rFonts w:ascii="Tahoma" w:eastAsia="Tahoma" w:hAnsi="Tahoma" w:cs="Tahoma"/>
        </w:rPr>
        <w:t>3</w:t>
      </w:r>
      <w:r w:rsidR="003F0FC7">
        <w:rPr>
          <w:rFonts w:ascii="Tahoma" w:eastAsia="Tahoma" w:hAnsi="Tahoma" w:cs="Tahoma"/>
        </w:rPr>
        <w:t>6</w:t>
      </w:r>
      <w:r w:rsidRPr="001A21E8">
        <w:rPr>
          <w:rFonts w:ascii="Tahoma" w:eastAsia="Tahoma" w:hAnsi="Tahoma" w:cs="Tahoma"/>
          <w:w w:val="99"/>
        </w:rPr>
        <w:t>.</w:t>
      </w:r>
    </w:p>
    <w:p w14:paraId="4E6AC2BA" w14:textId="1540BCD7" w:rsidR="00942F4E" w:rsidRPr="00A97738" w:rsidRDefault="00280ADA" w:rsidP="00A97738">
      <w:pPr>
        <w:tabs>
          <w:tab w:val="num" w:pos="426"/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A97738">
        <w:rPr>
          <w:rFonts w:ascii="Tahoma" w:eastAsia="Tahoma" w:hAnsi="Tahoma" w:cs="Tahoma"/>
        </w:rPr>
        <w:t>P</w:t>
      </w:r>
      <w:r w:rsidRPr="00A97738">
        <w:rPr>
          <w:rFonts w:ascii="Tahoma" w:eastAsia="Tahoma" w:hAnsi="Tahoma" w:cs="Tahoma"/>
          <w:spacing w:val="-2"/>
        </w:rPr>
        <w:t>r</w:t>
      </w:r>
      <w:r w:rsidRPr="00A97738">
        <w:rPr>
          <w:rFonts w:ascii="Tahoma" w:eastAsia="Tahoma" w:hAnsi="Tahoma" w:cs="Tahoma"/>
          <w:spacing w:val="1"/>
        </w:rPr>
        <w:t>a</w:t>
      </w:r>
      <w:r w:rsidRPr="00A97738">
        <w:rPr>
          <w:rFonts w:ascii="Tahoma" w:eastAsia="Tahoma" w:hAnsi="Tahoma" w:cs="Tahoma"/>
          <w:spacing w:val="-1"/>
        </w:rPr>
        <w:t>w</w:t>
      </w:r>
      <w:r w:rsidRPr="00A97738">
        <w:rPr>
          <w:rFonts w:ascii="Tahoma" w:eastAsia="Tahoma" w:hAnsi="Tahoma" w:cs="Tahoma"/>
        </w:rPr>
        <w:t>a</w:t>
      </w:r>
      <w:r w:rsidRPr="00A97738">
        <w:rPr>
          <w:rFonts w:ascii="Tahoma" w:eastAsia="Tahoma" w:hAnsi="Tahoma" w:cs="Tahoma"/>
          <w:spacing w:val="12"/>
        </w:rPr>
        <w:t xml:space="preserve"> </w:t>
      </w:r>
      <w:r w:rsidRPr="00A97738">
        <w:rPr>
          <w:rFonts w:ascii="Tahoma" w:eastAsia="Tahoma" w:hAnsi="Tahoma" w:cs="Tahoma"/>
        </w:rPr>
        <w:t>i</w:t>
      </w:r>
      <w:r w:rsidRPr="00A97738">
        <w:rPr>
          <w:rFonts w:ascii="Tahoma" w:eastAsia="Tahoma" w:hAnsi="Tahoma" w:cs="Tahoma"/>
          <w:spacing w:val="17"/>
        </w:rPr>
        <w:t xml:space="preserve"> </w:t>
      </w:r>
      <w:r w:rsidRPr="00A97738">
        <w:rPr>
          <w:rFonts w:ascii="Tahoma" w:eastAsia="Tahoma" w:hAnsi="Tahoma" w:cs="Tahoma"/>
        </w:rPr>
        <w:t>obo</w:t>
      </w:r>
      <w:r w:rsidRPr="00A97738">
        <w:rPr>
          <w:rFonts w:ascii="Tahoma" w:eastAsia="Tahoma" w:hAnsi="Tahoma" w:cs="Tahoma"/>
          <w:spacing w:val="1"/>
        </w:rPr>
        <w:t>w</w:t>
      </w:r>
      <w:r w:rsidRPr="00A97738">
        <w:rPr>
          <w:rFonts w:ascii="Tahoma" w:eastAsia="Tahoma" w:hAnsi="Tahoma" w:cs="Tahoma"/>
        </w:rPr>
        <w:t>i</w:t>
      </w:r>
      <w:r w:rsidRPr="00A97738">
        <w:rPr>
          <w:rFonts w:ascii="Tahoma" w:eastAsia="Tahoma" w:hAnsi="Tahoma" w:cs="Tahoma"/>
          <w:spacing w:val="1"/>
        </w:rPr>
        <w:t>ą</w:t>
      </w:r>
      <w:r w:rsidRPr="00A97738">
        <w:rPr>
          <w:rFonts w:ascii="Tahoma" w:eastAsia="Tahoma" w:hAnsi="Tahoma" w:cs="Tahoma"/>
        </w:rPr>
        <w:t>zki</w:t>
      </w:r>
      <w:r w:rsidRPr="00A97738">
        <w:rPr>
          <w:rFonts w:ascii="Tahoma" w:eastAsia="Tahoma" w:hAnsi="Tahoma" w:cs="Tahoma"/>
          <w:spacing w:val="9"/>
        </w:rPr>
        <w:t xml:space="preserve"> </w:t>
      </w:r>
      <w:r w:rsidRPr="00A97738">
        <w:rPr>
          <w:rFonts w:ascii="Tahoma" w:eastAsia="Tahoma" w:hAnsi="Tahoma" w:cs="Tahoma"/>
        </w:rPr>
        <w:t>B</w:t>
      </w:r>
      <w:r w:rsidRPr="00A97738">
        <w:rPr>
          <w:rFonts w:ascii="Tahoma" w:eastAsia="Tahoma" w:hAnsi="Tahoma" w:cs="Tahoma"/>
          <w:spacing w:val="1"/>
        </w:rPr>
        <w:t>e</w:t>
      </w:r>
      <w:r w:rsidRPr="00A97738">
        <w:rPr>
          <w:rFonts w:ascii="Tahoma" w:eastAsia="Tahoma" w:hAnsi="Tahoma" w:cs="Tahoma"/>
          <w:spacing w:val="-1"/>
        </w:rPr>
        <w:t>n</w:t>
      </w:r>
      <w:r w:rsidRPr="00A97738">
        <w:rPr>
          <w:rFonts w:ascii="Tahoma" w:eastAsia="Tahoma" w:hAnsi="Tahoma" w:cs="Tahoma"/>
          <w:spacing w:val="3"/>
        </w:rPr>
        <w:t>e</w:t>
      </w:r>
      <w:r w:rsidRPr="00A97738">
        <w:rPr>
          <w:rFonts w:ascii="Tahoma" w:eastAsia="Tahoma" w:hAnsi="Tahoma" w:cs="Tahoma"/>
          <w:spacing w:val="-1"/>
        </w:rPr>
        <w:t>f</w:t>
      </w:r>
      <w:r w:rsidRPr="00A97738">
        <w:rPr>
          <w:rFonts w:ascii="Tahoma" w:eastAsia="Tahoma" w:hAnsi="Tahoma" w:cs="Tahoma"/>
        </w:rPr>
        <w:t>i</w:t>
      </w:r>
      <w:r w:rsidRPr="00A97738">
        <w:rPr>
          <w:rFonts w:ascii="Tahoma" w:eastAsia="Tahoma" w:hAnsi="Tahoma" w:cs="Tahoma"/>
          <w:spacing w:val="2"/>
        </w:rPr>
        <w:t>c</w:t>
      </w:r>
      <w:r w:rsidRPr="00A97738">
        <w:rPr>
          <w:rFonts w:ascii="Tahoma" w:eastAsia="Tahoma" w:hAnsi="Tahoma" w:cs="Tahoma"/>
          <w:spacing w:val="3"/>
        </w:rPr>
        <w:t>j</w:t>
      </w:r>
      <w:r w:rsidRPr="00A97738">
        <w:rPr>
          <w:rFonts w:ascii="Tahoma" w:eastAsia="Tahoma" w:hAnsi="Tahoma" w:cs="Tahoma"/>
          <w:spacing w:val="1"/>
        </w:rPr>
        <w:t>e</w:t>
      </w:r>
      <w:r w:rsidRPr="00A97738">
        <w:rPr>
          <w:rFonts w:ascii="Tahoma" w:eastAsia="Tahoma" w:hAnsi="Tahoma" w:cs="Tahoma"/>
          <w:spacing w:val="-1"/>
        </w:rPr>
        <w:t>n</w:t>
      </w:r>
      <w:r w:rsidRPr="00A97738">
        <w:rPr>
          <w:rFonts w:ascii="Tahoma" w:eastAsia="Tahoma" w:hAnsi="Tahoma" w:cs="Tahoma"/>
        </w:rPr>
        <w:t>ta</w:t>
      </w:r>
      <w:r w:rsidRPr="00A97738">
        <w:rPr>
          <w:rFonts w:ascii="Tahoma" w:eastAsia="Tahoma" w:hAnsi="Tahoma" w:cs="Tahoma"/>
          <w:spacing w:val="6"/>
        </w:rPr>
        <w:t xml:space="preserve"> </w:t>
      </w:r>
      <w:r w:rsidRPr="00A97738">
        <w:rPr>
          <w:rFonts w:ascii="Tahoma" w:eastAsia="Tahoma" w:hAnsi="Tahoma" w:cs="Tahoma"/>
          <w:spacing w:val="1"/>
        </w:rPr>
        <w:t>w</w:t>
      </w:r>
      <w:r w:rsidRPr="00A97738">
        <w:rPr>
          <w:rFonts w:ascii="Tahoma" w:eastAsia="Tahoma" w:hAnsi="Tahoma" w:cs="Tahoma"/>
          <w:spacing w:val="-1"/>
        </w:rPr>
        <w:t>yn</w:t>
      </w:r>
      <w:r w:rsidRPr="00A97738">
        <w:rPr>
          <w:rFonts w:ascii="Tahoma" w:eastAsia="Tahoma" w:hAnsi="Tahoma" w:cs="Tahoma"/>
          <w:spacing w:val="2"/>
        </w:rPr>
        <w:t>i</w:t>
      </w:r>
      <w:r w:rsidRPr="00A97738">
        <w:rPr>
          <w:rFonts w:ascii="Tahoma" w:eastAsia="Tahoma" w:hAnsi="Tahoma" w:cs="Tahoma"/>
          <w:spacing w:val="-1"/>
        </w:rPr>
        <w:t>k</w:t>
      </w:r>
      <w:r w:rsidRPr="00A97738">
        <w:rPr>
          <w:rFonts w:ascii="Tahoma" w:eastAsia="Tahoma" w:hAnsi="Tahoma" w:cs="Tahoma"/>
          <w:spacing w:val="1"/>
        </w:rPr>
        <w:t>a</w:t>
      </w:r>
      <w:r w:rsidRPr="00A97738">
        <w:rPr>
          <w:rFonts w:ascii="Tahoma" w:eastAsia="Tahoma" w:hAnsi="Tahoma" w:cs="Tahoma"/>
          <w:spacing w:val="-1"/>
        </w:rPr>
        <w:t>j</w:t>
      </w:r>
      <w:r w:rsidRPr="00A97738">
        <w:rPr>
          <w:rFonts w:ascii="Tahoma" w:eastAsia="Tahoma" w:hAnsi="Tahoma" w:cs="Tahoma"/>
          <w:spacing w:val="1"/>
        </w:rPr>
        <w:t>ą</w:t>
      </w:r>
      <w:r w:rsidRPr="00A97738">
        <w:rPr>
          <w:rFonts w:ascii="Tahoma" w:eastAsia="Tahoma" w:hAnsi="Tahoma" w:cs="Tahoma"/>
          <w:spacing w:val="-1"/>
        </w:rPr>
        <w:t>c</w:t>
      </w:r>
      <w:r w:rsidRPr="00A97738">
        <w:rPr>
          <w:rFonts w:ascii="Tahoma" w:eastAsia="Tahoma" w:hAnsi="Tahoma" w:cs="Tahoma"/>
        </w:rPr>
        <w:t>e</w:t>
      </w:r>
      <w:r w:rsidRPr="00A97738">
        <w:rPr>
          <w:rFonts w:ascii="Tahoma" w:eastAsia="Tahoma" w:hAnsi="Tahoma" w:cs="Tahoma"/>
          <w:spacing w:val="8"/>
        </w:rPr>
        <w:t xml:space="preserve"> </w:t>
      </w:r>
      <w:r w:rsidRPr="00A97738">
        <w:rPr>
          <w:rFonts w:ascii="Tahoma" w:eastAsia="Tahoma" w:hAnsi="Tahoma" w:cs="Tahoma"/>
        </w:rPr>
        <w:t>z</w:t>
      </w:r>
      <w:r w:rsidRPr="00A97738">
        <w:rPr>
          <w:rFonts w:ascii="Tahoma" w:eastAsia="Tahoma" w:hAnsi="Tahoma" w:cs="Tahoma"/>
          <w:spacing w:val="18"/>
        </w:rPr>
        <w:t xml:space="preserve"> </w:t>
      </w:r>
      <w:r w:rsidR="00366343" w:rsidRPr="00A97738">
        <w:rPr>
          <w:rFonts w:ascii="Tahoma" w:eastAsia="Tahoma" w:hAnsi="Tahoma" w:cs="Tahoma"/>
          <w:spacing w:val="-1"/>
        </w:rPr>
        <w:t>Decyzji</w:t>
      </w:r>
      <w:r w:rsidR="00366343" w:rsidRPr="00A97738">
        <w:rPr>
          <w:rFonts w:ascii="Tahoma" w:eastAsia="Tahoma" w:hAnsi="Tahoma" w:cs="Tahoma"/>
          <w:spacing w:val="12"/>
        </w:rPr>
        <w:t xml:space="preserve"> </w:t>
      </w:r>
      <w:r w:rsidRPr="00A97738">
        <w:rPr>
          <w:rFonts w:ascii="Tahoma" w:eastAsia="Tahoma" w:hAnsi="Tahoma" w:cs="Tahoma"/>
          <w:spacing w:val="-1"/>
        </w:rPr>
        <w:t>n</w:t>
      </w:r>
      <w:r w:rsidRPr="00A97738">
        <w:rPr>
          <w:rFonts w:ascii="Tahoma" w:eastAsia="Tahoma" w:hAnsi="Tahoma" w:cs="Tahoma"/>
        </w:rPr>
        <w:t>ie</w:t>
      </w:r>
      <w:r w:rsidRPr="00A97738">
        <w:rPr>
          <w:rFonts w:ascii="Tahoma" w:eastAsia="Tahoma" w:hAnsi="Tahoma" w:cs="Tahoma"/>
          <w:spacing w:val="14"/>
        </w:rPr>
        <w:t xml:space="preserve"> </w:t>
      </w:r>
      <w:r w:rsidRPr="00A97738">
        <w:rPr>
          <w:rFonts w:ascii="Tahoma" w:eastAsia="Tahoma" w:hAnsi="Tahoma" w:cs="Tahoma"/>
        </w:rPr>
        <w:t>mogą</w:t>
      </w:r>
      <w:r w:rsidRPr="00A97738">
        <w:rPr>
          <w:rFonts w:ascii="Tahoma" w:eastAsia="Tahoma" w:hAnsi="Tahoma" w:cs="Tahoma"/>
          <w:spacing w:val="13"/>
        </w:rPr>
        <w:t xml:space="preserve"> </w:t>
      </w:r>
      <w:r w:rsidRPr="00A97738">
        <w:rPr>
          <w:rFonts w:ascii="Tahoma" w:eastAsia="Tahoma" w:hAnsi="Tahoma" w:cs="Tahoma"/>
        </w:rPr>
        <w:t>b</w:t>
      </w:r>
      <w:r w:rsidRPr="00A97738">
        <w:rPr>
          <w:rFonts w:ascii="Tahoma" w:eastAsia="Tahoma" w:hAnsi="Tahoma" w:cs="Tahoma"/>
          <w:spacing w:val="2"/>
        </w:rPr>
        <w:t>y</w:t>
      </w:r>
      <w:r w:rsidRPr="00A97738">
        <w:rPr>
          <w:rFonts w:ascii="Tahoma" w:eastAsia="Tahoma" w:hAnsi="Tahoma" w:cs="Tahoma"/>
        </w:rPr>
        <w:t>ć</w:t>
      </w:r>
      <w:r w:rsidRPr="00A97738">
        <w:rPr>
          <w:rFonts w:ascii="Tahoma" w:eastAsia="Tahoma" w:hAnsi="Tahoma" w:cs="Tahoma"/>
          <w:spacing w:val="13"/>
        </w:rPr>
        <w:t xml:space="preserve"> </w:t>
      </w:r>
      <w:r w:rsidRPr="00A97738">
        <w:rPr>
          <w:rFonts w:ascii="Tahoma" w:eastAsia="Tahoma" w:hAnsi="Tahoma" w:cs="Tahoma"/>
        </w:rPr>
        <w:t>pr</w:t>
      </w:r>
      <w:r w:rsidRPr="00A97738">
        <w:rPr>
          <w:rFonts w:ascii="Tahoma" w:eastAsia="Tahoma" w:hAnsi="Tahoma" w:cs="Tahoma"/>
          <w:spacing w:val="1"/>
        </w:rPr>
        <w:t>zen</w:t>
      </w:r>
      <w:r w:rsidRPr="00A97738">
        <w:rPr>
          <w:rFonts w:ascii="Tahoma" w:eastAsia="Tahoma" w:hAnsi="Tahoma" w:cs="Tahoma"/>
        </w:rPr>
        <w:t>oszo</w:t>
      </w:r>
      <w:r w:rsidRPr="00A97738">
        <w:rPr>
          <w:rFonts w:ascii="Tahoma" w:eastAsia="Tahoma" w:hAnsi="Tahoma" w:cs="Tahoma"/>
          <w:spacing w:val="-1"/>
        </w:rPr>
        <w:t>n</w:t>
      </w:r>
      <w:r w:rsidRPr="00A97738">
        <w:rPr>
          <w:rFonts w:ascii="Tahoma" w:eastAsia="Tahoma" w:hAnsi="Tahoma" w:cs="Tahoma"/>
        </w:rPr>
        <w:t>e</w:t>
      </w:r>
      <w:r w:rsidRPr="00A97738">
        <w:rPr>
          <w:rFonts w:ascii="Tahoma" w:eastAsia="Tahoma" w:hAnsi="Tahoma" w:cs="Tahoma"/>
          <w:spacing w:val="9"/>
        </w:rPr>
        <w:t xml:space="preserve"> </w:t>
      </w:r>
      <w:r w:rsidRPr="00A97738">
        <w:rPr>
          <w:rFonts w:ascii="Tahoma" w:eastAsia="Tahoma" w:hAnsi="Tahoma" w:cs="Tahoma"/>
          <w:spacing w:val="-1"/>
        </w:rPr>
        <w:t>n</w:t>
      </w:r>
      <w:r w:rsidRPr="00A97738">
        <w:rPr>
          <w:rFonts w:ascii="Tahoma" w:eastAsia="Tahoma" w:hAnsi="Tahoma" w:cs="Tahoma"/>
        </w:rPr>
        <w:t>a</w:t>
      </w:r>
      <w:r w:rsidRPr="00A97738">
        <w:rPr>
          <w:rFonts w:ascii="Tahoma" w:eastAsia="Tahoma" w:hAnsi="Tahoma" w:cs="Tahoma"/>
          <w:spacing w:val="15"/>
        </w:rPr>
        <w:t xml:space="preserve"> </w:t>
      </w:r>
      <w:r w:rsidRPr="00A97738">
        <w:rPr>
          <w:rFonts w:ascii="Tahoma" w:eastAsia="Tahoma" w:hAnsi="Tahoma" w:cs="Tahoma"/>
        </w:rPr>
        <w:t>o</w:t>
      </w:r>
      <w:r w:rsidRPr="00A97738">
        <w:rPr>
          <w:rFonts w:ascii="Tahoma" w:eastAsia="Tahoma" w:hAnsi="Tahoma" w:cs="Tahoma"/>
          <w:spacing w:val="2"/>
        </w:rPr>
        <w:t>s</w:t>
      </w:r>
      <w:r w:rsidRPr="00A97738">
        <w:rPr>
          <w:rFonts w:ascii="Tahoma" w:eastAsia="Tahoma" w:hAnsi="Tahoma" w:cs="Tahoma"/>
        </w:rPr>
        <w:t>oby</w:t>
      </w:r>
      <w:r w:rsidRPr="00A97738">
        <w:rPr>
          <w:rFonts w:ascii="Tahoma" w:eastAsia="Tahoma" w:hAnsi="Tahoma" w:cs="Tahoma"/>
          <w:spacing w:val="11"/>
        </w:rPr>
        <w:t xml:space="preserve"> </w:t>
      </w:r>
      <w:r w:rsidRPr="00A97738">
        <w:rPr>
          <w:rFonts w:ascii="Tahoma" w:eastAsia="Tahoma" w:hAnsi="Tahoma" w:cs="Tahoma"/>
        </w:rPr>
        <w:t>trzecie</w:t>
      </w:r>
      <w:r w:rsidRPr="00A97738">
        <w:rPr>
          <w:rFonts w:ascii="Tahoma" w:eastAsia="Tahoma" w:hAnsi="Tahoma" w:cs="Tahoma"/>
          <w:w w:val="99"/>
        </w:rPr>
        <w:t>,</w:t>
      </w:r>
      <w:r w:rsidR="006875E5" w:rsidRPr="00A97738">
        <w:rPr>
          <w:rFonts w:ascii="Tahoma" w:eastAsia="Tahoma" w:hAnsi="Tahoma" w:cs="Tahoma"/>
          <w:w w:val="99"/>
        </w:rPr>
        <w:t xml:space="preserve"> </w:t>
      </w:r>
      <w:r w:rsidRPr="00A97738">
        <w:rPr>
          <w:rFonts w:ascii="Tahoma" w:eastAsia="Tahoma" w:hAnsi="Tahoma" w:cs="Tahoma"/>
        </w:rPr>
        <w:t>b</w:t>
      </w:r>
      <w:r w:rsidRPr="00A97738">
        <w:rPr>
          <w:rFonts w:ascii="Tahoma" w:eastAsia="Tahoma" w:hAnsi="Tahoma" w:cs="Tahoma"/>
          <w:spacing w:val="1"/>
        </w:rPr>
        <w:t>e</w:t>
      </w:r>
      <w:r w:rsidRPr="00A97738">
        <w:rPr>
          <w:rFonts w:ascii="Tahoma" w:eastAsia="Tahoma" w:hAnsi="Tahoma" w:cs="Tahoma"/>
        </w:rPr>
        <w:t>z</w:t>
      </w:r>
      <w:r w:rsidRPr="00A97738">
        <w:rPr>
          <w:rFonts w:ascii="Tahoma" w:eastAsia="Tahoma" w:hAnsi="Tahoma" w:cs="Tahoma"/>
          <w:spacing w:val="-3"/>
        </w:rPr>
        <w:t xml:space="preserve"> </w:t>
      </w:r>
      <w:r w:rsidRPr="00A97738">
        <w:rPr>
          <w:rFonts w:ascii="Tahoma" w:eastAsia="Tahoma" w:hAnsi="Tahoma" w:cs="Tahoma"/>
          <w:spacing w:val="1"/>
        </w:rPr>
        <w:t>z</w:t>
      </w:r>
      <w:r w:rsidRPr="00A97738">
        <w:rPr>
          <w:rFonts w:ascii="Tahoma" w:eastAsia="Tahoma" w:hAnsi="Tahoma" w:cs="Tahoma"/>
        </w:rPr>
        <w:t>gody</w:t>
      </w:r>
      <w:r w:rsidRPr="00A97738">
        <w:rPr>
          <w:rFonts w:ascii="Tahoma" w:eastAsia="Tahoma" w:hAnsi="Tahoma" w:cs="Tahoma"/>
          <w:spacing w:val="-5"/>
        </w:rPr>
        <w:t xml:space="preserve"> </w:t>
      </w:r>
      <w:r w:rsidRPr="00A97738">
        <w:rPr>
          <w:rFonts w:ascii="Tahoma" w:eastAsia="Tahoma" w:hAnsi="Tahoma" w:cs="Tahoma"/>
        </w:rPr>
        <w:t>I</w:t>
      </w:r>
      <w:r w:rsidRPr="00A97738">
        <w:rPr>
          <w:rFonts w:ascii="Tahoma" w:eastAsia="Tahoma" w:hAnsi="Tahoma" w:cs="Tahoma"/>
          <w:spacing w:val="-1"/>
        </w:rPr>
        <w:t>Z</w:t>
      </w:r>
      <w:r w:rsidRPr="00A97738">
        <w:rPr>
          <w:rFonts w:ascii="Tahoma" w:eastAsia="Tahoma" w:hAnsi="Tahoma" w:cs="Tahoma"/>
        </w:rPr>
        <w:t xml:space="preserve">. </w:t>
      </w:r>
    </w:p>
    <w:p w14:paraId="6EEA196F" w14:textId="77777777" w:rsidR="00501D2F" w:rsidRDefault="00501D2F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6E23913F" w14:textId="77777777" w:rsidR="009C5061" w:rsidRDefault="009C5061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br w:type="page"/>
      </w:r>
    </w:p>
    <w:p w14:paraId="25DEA4B9" w14:textId="7A3569AA" w:rsidR="00501D2F" w:rsidRPr="00501D2F" w:rsidRDefault="00280ADA" w:rsidP="00242E9B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5F2C6A">
        <w:rPr>
          <w:rFonts w:ascii="Tahoma" w:eastAsia="Tahoma" w:hAnsi="Tahoma" w:cs="Tahoma"/>
        </w:rPr>
        <w:t xml:space="preserve">§ </w:t>
      </w:r>
      <w:r w:rsidR="00234147" w:rsidRPr="005F2C6A">
        <w:rPr>
          <w:rFonts w:ascii="Tahoma" w:eastAsia="Tahoma" w:hAnsi="Tahoma" w:cs="Tahoma"/>
        </w:rPr>
        <w:t>3</w:t>
      </w:r>
      <w:r w:rsidR="00A97738">
        <w:rPr>
          <w:rFonts w:ascii="Tahoma" w:eastAsia="Tahoma" w:hAnsi="Tahoma" w:cs="Tahoma"/>
        </w:rPr>
        <w:t>7</w:t>
      </w:r>
      <w:r w:rsidRPr="001A21E8">
        <w:rPr>
          <w:rFonts w:ascii="Tahoma" w:eastAsia="Tahoma" w:hAnsi="Tahoma" w:cs="Tahoma"/>
          <w:w w:val="99"/>
        </w:rPr>
        <w:t>.</w:t>
      </w:r>
    </w:p>
    <w:p w14:paraId="6962082C" w14:textId="77777777" w:rsidR="00942F4E" w:rsidRPr="001A21E8" w:rsidRDefault="00280ADA" w:rsidP="000E6590">
      <w:pPr>
        <w:pStyle w:val="Akapitzlist"/>
        <w:numPr>
          <w:ilvl w:val="0"/>
          <w:numId w:val="33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2"/>
        </w:rPr>
        <w:t>p</w:t>
      </w:r>
      <w:r w:rsidRPr="001A21E8">
        <w:rPr>
          <w:rFonts w:ascii="Tahoma" w:eastAsia="Tahoma" w:hAnsi="Tahoma" w:cs="Tahoma"/>
        </w:rPr>
        <w:t>ory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rea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stro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ły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</w:rPr>
        <w:t>się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</w:rPr>
        <w:t>roz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ć</w:t>
      </w:r>
      <w:r w:rsidRPr="001A21E8">
        <w:rPr>
          <w:rFonts w:ascii="Tahoma" w:eastAsia="Tahoma" w:hAnsi="Tahoma" w:cs="Tahoma"/>
          <w:spacing w:val="-12"/>
        </w:rPr>
        <w:t xml:space="preserve"> </w:t>
      </w:r>
      <w:r w:rsidRPr="001A21E8">
        <w:rPr>
          <w:rFonts w:ascii="Tahoma" w:eastAsia="Tahoma" w:hAnsi="Tahoma" w:cs="Tahoma"/>
        </w:rPr>
        <w:t>pol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bo</w:t>
      </w:r>
      <w:r w:rsidRPr="001A21E8">
        <w:rPr>
          <w:rFonts w:ascii="Tahoma" w:eastAsia="Tahoma" w:hAnsi="Tahoma" w:cs="Tahoma"/>
          <w:spacing w:val="1"/>
        </w:rPr>
        <w:t>wn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.</w:t>
      </w:r>
    </w:p>
    <w:p w14:paraId="5A728CE9" w14:textId="17A9AC8B" w:rsidR="00A97738" w:rsidRPr="003E4F8F" w:rsidRDefault="00280ADA" w:rsidP="000E6590">
      <w:pPr>
        <w:pStyle w:val="Akapitzlist"/>
        <w:numPr>
          <w:ilvl w:val="0"/>
          <w:numId w:val="33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sp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h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gul</w:t>
      </w:r>
      <w:r w:rsidRPr="001A21E8">
        <w:rPr>
          <w:rFonts w:ascii="Tahoma" w:eastAsia="Tahoma" w:hAnsi="Tahoma" w:cs="Tahoma"/>
          <w:spacing w:val="2"/>
        </w:rPr>
        <w:t>o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3"/>
        </w:rPr>
        <w:t>n</w:t>
      </w:r>
      <w:r w:rsidRPr="001A21E8">
        <w:rPr>
          <w:rFonts w:ascii="Tahoma" w:eastAsia="Tahoma" w:hAnsi="Tahoma" w:cs="Tahoma"/>
          <w:spacing w:val="-1"/>
        </w:rPr>
        <w:t>yc</w:t>
      </w:r>
      <w:r w:rsidRPr="001A21E8">
        <w:rPr>
          <w:rFonts w:ascii="Tahoma" w:eastAsia="Tahoma" w:hAnsi="Tahoma" w:cs="Tahoma"/>
        </w:rPr>
        <w:t xml:space="preserve">h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2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szą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Decyzją</w:t>
      </w:r>
      <w:r w:rsidR="00366343"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2"/>
        </w:rPr>
        <w:t>a</w:t>
      </w:r>
      <w:r w:rsidRPr="001A21E8">
        <w:rPr>
          <w:rFonts w:ascii="Tahoma" w:eastAsia="Tahoma" w:hAnsi="Tahoma" w:cs="Tahoma"/>
        </w:rPr>
        <w:t>stoso</w:t>
      </w:r>
      <w:r w:rsidRPr="001A21E8">
        <w:rPr>
          <w:rFonts w:ascii="Tahoma" w:eastAsia="Tahoma" w:hAnsi="Tahoma" w:cs="Tahoma"/>
          <w:spacing w:val="-2"/>
        </w:rPr>
        <w:t>w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15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3"/>
        </w:rPr>
        <w:t>e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guły</w:t>
      </w:r>
      <w:r w:rsidRPr="001A21E8">
        <w:rPr>
          <w:rFonts w:ascii="Tahoma" w:eastAsia="Tahoma" w:hAnsi="Tahoma" w:cs="Tahoma"/>
          <w:spacing w:val="10"/>
        </w:rPr>
        <w:t xml:space="preserve"> 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4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d</w:t>
      </w:r>
      <w:r w:rsidRPr="001A21E8">
        <w:rPr>
          <w:rFonts w:ascii="Tahoma" w:eastAsia="Tahoma" w:hAnsi="Tahoma" w:cs="Tahoma"/>
        </w:rPr>
        <w:t xml:space="preserve">y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3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</w:rPr>
        <w:t>ce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1"/>
        </w:rPr>
        <w:t xml:space="preserve"> </w:t>
      </w:r>
      <w:r w:rsidRPr="001A21E8">
        <w:rPr>
          <w:rFonts w:ascii="Tahoma" w:eastAsia="Tahoma" w:hAnsi="Tahoma" w:cs="Tahoma"/>
        </w:rPr>
        <w:t>Prog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9"/>
        </w:rPr>
        <w:t xml:space="preserve"> </w:t>
      </w:r>
      <w:r w:rsidRPr="001A21E8">
        <w:rPr>
          <w:rFonts w:ascii="Tahoma" w:eastAsia="Tahoma" w:hAnsi="Tahoma" w:cs="Tahoma"/>
        </w:rPr>
        <w:t>t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że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</w:rPr>
        <w:t>odpo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dnie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Pr="001A21E8">
        <w:rPr>
          <w:rFonts w:ascii="Tahoma" w:eastAsia="Tahoma" w:hAnsi="Tahoma" w:cs="Tahoma"/>
        </w:rPr>
        <w:t>pr</w:t>
      </w:r>
      <w:r w:rsidRPr="001A21E8">
        <w:rPr>
          <w:rFonts w:ascii="Tahoma" w:eastAsia="Tahoma" w:hAnsi="Tahoma" w:cs="Tahoma"/>
          <w:spacing w:val="1"/>
        </w:rPr>
        <w:t>ze</w:t>
      </w:r>
      <w:r w:rsidRPr="001A21E8">
        <w:rPr>
          <w:rFonts w:ascii="Tahoma" w:eastAsia="Tahoma" w:hAnsi="Tahoma" w:cs="Tahoma"/>
        </w:rPr>
        <w:t>pisy</w:t>
      </w:r>
      <w:r w:rsidRPr="001A21E8">
        <w:rPr>
          <w:rFonts w:ascii="Tahoma" w:eastAsia="Tahoma" w:hAnsi="Tahoma" w:cs="Tahoma"/>
          <w:spacing w:val="5"/>
        </w:rPr>
        <w:t xml:space="preserve"> </w:t>
      </w:r>
      <w:r w:rsidRPr="001A21E8">
        <w:rPr>
          <w:rFonts w:ascii="Tahoma" w:eastAsia="Tahoma" w:hAnsi="Tahoma" w:cs="Tahoma"/>
        </w:rPr>
        <w:t>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Un</w:t>
      </w:r>
      <w:r w:rsidRPr="001A21E8">
        <w:rPr>
          <w:rFonts w:ascii="Tahoma" w:eastAsia="Tahoma" w:hAnsi="Tahoma" w:cs="Tahoma"/>
        </w:rPr>
        <w:t>ii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rop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1"/>
        </w:rPr>
        <w:t>k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 o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8"/>
        </w:rPr>
        <w:t>a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ł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t</w:t>
      </w:r>
      <w:r w:rsidRPr="001A21E8">
        <w:rPr>
          <w:rFonts w:ascii="Tahoma" w:eastAsia="Tahoma" w:hAnsi="Tahoma" w:cs="Tahoma"/>
        </w:rPr>
        <w:t>y p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w</w:t>
      </w:r>
      <w:r w:rsidRPr="001A21E8">
        <w:rPr>
          <w:rFonts w:ascii="Tahoma" w:eastAsia="Tahoma" w:hAnsi="Tahoma" w:cs="Tahoma"/>
        </w:rPr>
        <w:t>a</w:t>
      </w:r>
      <w:r w:rsidRPr="001A21E8">
        <w:rPr>
          <w:rFonts w:ascii="Tahoma" w:eastAsia="Tahoma" w:hAnsi="Tahoma" w:cs="Tahoma"/>
          <w:spacing w:val="-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  <w:spacing w:val="-2"/>
        </w:rPr>
        <w:t>r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o</w:t>
      </w:r>
      <w:r w:rsidRPr="001A21E8">
        <w:rPr>
          <w:rFonts w:ascii="Tahoma" w:eastAsia="Tahoma" w:hAnsi="Tahoma" w:cs="Tahoma"/>
          <w:spacing w:val="1"/>
        </w:rPr>
        <w:t>we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-2"/>
        </w:rPr>
        <w:t>o</w:t>
      </w:r>
      <w:r w:rsidRPr="001A21E8">
        <w:rPr>
          <w:rFonts w:ascii="Tahoma" w:eastAsia="Tahoma" w:hAnsi="Tahoma" w:cs="Tahoma"/>
        </w:rPr>
        <w:t>.</w:t>
      </w:r>
    </w:p>
    <w:p w14:paraId="03D4476B" w14:textId="51DFA8BB" w:rsidR="00942F4E" w:rsidRPr="005F2C6A" w:rsidRDefault="00280ADA" w:rsidP="00242E9B">
      <w:pPr>
        <w:tabs>
          <w:tab w:val="left" w:pos="9072"/>
        </w:tabs>
        <w:ind w:right="14"/>
        <w:jc w:val="center"/>
        <w:rPr>
          <w:rFonts w:ascii="Tahoma" w:eastAsia="Tahoma" w:hAnsi="Tahoma" w:cs="Tahoma"/>
        </w:rPr>
      </w:pPr>
      <w:r w:rsidRPr="006567C9">
        <w:rPr>
          <w:rFonts w:ascii="Tahoma" w:eastAsia="Tahoma" w:hAnsi="Tahoma" w:cs="Tahoma"/>
        </w:rPr>
        <w:t xml:space="preserve">§ </w:t>
      </w:r>
      <w:r w:rsidR="00A97738">
        <w:rPr>
          <w:rFonts w:ascii="Tahoma" w:eastAsia="Tahoma" w:hAnsi="Tahoma" w:cs="Tahoma"/>
        </w:rPr>
        <w:t>38</w:t>
      </w:r>
      <w:r w:rsidRPr="005F2C6A">
        <w:rPr>
          <w:rFonts w:ascii="Tahoma" w:eastAsia="Tahoma" w:hAnsi="Tahoma" w:cs="Tahoma"/>
          <w:w w:val="99"/>
        </w:rPr>
        <w:t>.</w:t>
      </w:r>
    </w:p>
    <w:p w14:paraId="01C4876D" w14:textId="77777777" w:rsidR="00942F4E" w:rsidRPr="001A21E8" w:rsidRDefault="00280ADA" w:rsidP="000E6590">
      <w:pPr>
        <w:pStyle w:val="Akapitzlist"/>
        <w:numPr>
          <w:ilvl w:val="0"/>
          <w:numId w:val="3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</w:rPr>
        <w:t>Wsz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l</w:t>
      </w:r>
      <w:r w:rsidRPr="001A21E8">
        <w:rPr>
          <w:rFonts w:ascii="Tahoma" w:eastAsia="Tahoma" w:hAnsi="Tahoma" w:cs="Tahoma"/>
          <w:spacing w:val="-1"/>
        </w:rPr>
        <w:t>k</w:t>
      </w:r>
      <w:r w:rsidRPr="001A21E8">
        <w:rPr>
          <w:rFonts w:ascii="Tahoma" w:eastAsia="Tahoma" w:hAnsi="Tahoma" w:cs="Tahoma"/>
        </w:rPr>
        <w:t>ie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  <w:spacing w:val="1"/>
        </w:rPr>
        <w:t>wą</w:t>
      </w:r>
      <w:r w:rsidRPr="001A21E8">
        <w:rPr>
          <w:rFonts w:ascii="Tahoma" w:eastAsia="Tahoma" w:hAnsi="Tahoma" w:cs="Tahoma"/>
        </w:rPr>
        <w:t>tpli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oś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ą</w:t>
      </w:r>
      <w:r w:rsidRPr="001A21E8">
        <w:rPr>
          <w:rFonts w:ascii="Tahoma" w:eastAsia="Tahoma" w:hAnsi="Tahoma" w:cs="Tahoma"/>
          <w:spacing w:val="3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8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-1"/>
        </w:rPr>
        <w:t xml:space="preserve"> </w:t>
      </w:r>
      <w:r w:rsidRPr="001A21E8">
        <w:rPr>
          <w:rFonts w:ascii="Tahoma" w:eastAsia="Tahoma" w:hAnsi="Tahoma" w:cs="Tahoma"/>
          <w:spacing w:val="1"/>
        </w:rPr>
        <w:t>rea</w:t>
      </w:r>
      <w:r w:rsidRPr="001A21E8">
        <w:rPr>
          <w:rFonts w:ascii="Tahoma" w:eastAsia="Tahoma" w:hAnsi="Tahoma" w:cs="Tahoma"/>
        </w:rPr>
        <w:t>liz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cj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7"/>
        </w:rPr>
        <w:t xml:space="preserve"> 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ej</w:t>
      </w:r>
      <w:r w:rsidRPr="001A21E8">
        <w:rPr>
          <w:rFonts w:ascii="Tahoma" w:eastAsia="Tahoma" w:hAnsi="Tahoma" w:cs="Tahoma"/>
        </w:rPr>
        <w:t>sz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j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="00366343" w:rsidRPr="001A21E8">
        <w:rPr>
          <w:rFonts w:ascii="Tahoma" w:eastAsia="Tahoma" w:hAnsi="Tahoma" w:cs="Tahoma"/>
          <w:spacing w:val="2"/>
        </w:rPr>
        <w:t xml:space="preserve">Decyzji </w:t>
      </w:r>
      <w:r w:rsidRPr="001A21E8">
        <w:rPr>
          <w:rFonts w:ascii="Tahoma" w:eastAsia="Tahoma" w:hAnsi="Tahoma" w:cs="Tahoma"/>
          <w:spacing w:val="1"/>
        </w:rPr>
        <w:t>w</w:t>
      </w:r>
      <w:r w:rsidRPr="001A21E8">
        <w:rPr>
          <w:rFonts w:ascii="Tahoma" w:eastAsia="Tahoma" w:hAnsi="Tahoma" w:cs="Tahoma"/>
          <w:spacing w:val="-1"/>
        </w:rPr>
        <w:t>yj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2"/>
        </w:rPr>
        <w:t>ś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e</w:t>
      </w:r>
      <w:r w:rsidRPr="001A21E8">
        <w:rPr>
          <w:rFonts w:ascii="Tahoma" w:eastAsia="Tahoma" w:hAnsi="Tahoma" w:cs="Tahoma"/>
          <w:spacing w:val="-10"/>
        </w:rPr>
        <w:t xml:space="preserve"> </w:t>
      </w:r>
      <w:r w:rsidRPr="001A21E8">
        <w:rPr>
          <w:rFonts w:ascii="Tahoma" w:eastAsia="Tahoma" w:hAnsi="Tahoma" w:cs="Tahoma"/>
        </w:rPr>
        <w:t>b</w:t>
      </w:r>
      <w:r w:rsidRPr="001A21E8">
        <w:rPr>
          <w:rFonts w:ascii="Tahoma" w:eastAsia="Tahoma" w:hAnsi="Tahoma" w:cs="Tahoma"/>
          <w:spacing w:val="1"/>
        </w:rPr>
        <w:t>ę</w:t>
      </w:r>
      <w:r w:rsidRPr="001A21E8">
        <w:rPr>
          <w:rFonts w:ascii="Tahoma" w:eastAsia="Tahoma" w:hAnsi="Tahoma" w:cs="Tahoma"/>
        </w:rPr>
        <w:t>dą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</w:rPr>
        <w:t xml:space="preserve">w </w:t>
      </w:r>
      <w:r w:rsidRPr="001A21E8">
        <w:rPr>
          <w:rFonts w:ascii="Tahoma" w:eastAsia="Tahoma" w:hAnsi="Tahoma" w:cs="Tahoma"/>
          <w:spacing w:val="-1"/>
        </w:rPr>
        <w:t>f</w:t>
      </w:r>
      <w:r w:rsidRPr="001A21E8">
        <w:rPr>
          <w:rFonts w:ascii="Tahoma" w:eastAsia="Tahoma" w:hAnsi="Tahoma" w:cs="Tahoma"/>
        </w:rPr>
        <w:t>or</w:t>
      </w:r>
      <w:r w:rsidRPr="001A21E8">
        <w:rPr>
          <w:rFonts w:ascii="Tahoma" w:eastAsia="Tahoma" w:hAnsi="Tahoma" w:cs="Tahoma"/>
          <w:spacing w:val="1"/>
        </w:rPr>
        <w:t>m</w:t>
      </w:r>
      <w:r w:rsidRPr="001A21E8">
        <w:rPr>
          <w:rFonts w:ascii="Tahoma" w:eastAsia="Tahoma" w:hAnsi="Tahoma" w:cs="Tahoma"/>
        </w:rPr>
        <w:t>ie</w:t>
      </w:r>
      <w:r w:rsidR="00076405" w:rsidRPr="001A21E8">
        <w:rPr>
          <w:rFonts w:ascii="Tahoma" w:eastAsia="Tahoma" w:hAnsi="Tahoma" w:cs="Tahoma"/>
        </w:rPr>
        <w:t xml:space="preserve"> </w:t>
      </w:r>
      <w:r w:rsidRPr="001A21E8">
        <w:rPr>
          <w:rFonts w:ascii="Tahoma" w:eastAsia="Tahoma" w:hAnsi="Tahoma" w:cs="Tahoma"/>
        </w:rPr>
        <w:t>pis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.</w:t>
      </w:r>
    </w:p>
    <w:p w14:paraId="77BCF0A5" w14:textId="3EB000A9" w:rsidR="00DB3374" w:rsidRPr="00A97738" w:rsidRDefault="00280ADA" w:rsidP="000E6590">
      <w:pPr>
        <w:pStyle w:val="Akapitzlist"/>
        <w:numPr>
          <w:ilvl w:val="0"/>
          <w:numId w:val="34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A21E8">
        <w:rPr>
          <w:rFonts w:ascii="Tahoma" w:eastAsia="Tahoma" w:hAnsi="Tahoma" w:cs="Tahoma"/>
          <w:spacing w:val="-1"/>
        </w:rPr>
        <w:t>Z</w:t>
      </w:r>
      <w:r w:rsidRPr="001A21E8">
        <w:rPr>
          <w:rFonts w:ascii="Tahoma" w:eastAsia="Tahoma" w:hAnsi="Tahoma" w:cs="Tahoma"/>
        </w:rPr>
        <w:t>mi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y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w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tr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ś</w:t>
      </w:r>
      <w:r w:rsidRPr="001A21E8">
        <w:rPr>
          <w:rFonts w:ascii="Tahoma" w:eastAsia="Tahoma" w:hAnsi="Tahoma" w:cs="Tahoma"/>
          <w:spacing w:val="-1"/>
        </w:rPr>
        <w:t>c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 xml:space="preserve"> </w:t>
      </w:r>
      <w:r w:rsidR="00366343" w:rsidRPr="001A21E8">
        <w:rPr>
          <w:rFonts w:ascii="Tahoma" w:eastAsia="Tahoma" w:hAnsi="Tahoma" w:cs="Tahoma"/>
          <w:spacing w:val="-1"/>
        </w:rPr>
        <w:t>Decyzji</w:t>
      </w:r>
      <w:r w:rsidR="00366343"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1"/>
        </w:rPr>
        <w:t>wy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g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  <w:spacing w:val="-1"/>
        </w:rPr>
        <w:t>j</w:t>
      </w:r>
      <w:r w:rsidRPr="001A21E8">
        <w:rPr>
          <w:rFonts w:ascii="Tahoma" w:eastAsia="Tahoma" w:hAnsi="Tahoma" w:cs="Tahoma"/>
        </w:rPr>
        <w:t>ą</w:t>
      </w:r>
      <w:r w:rsidRPr="001A21E8">
        <w:rPr>
          <w:rFonts w:ascii="Tahoma" w:eastAsia="Tahoma" w:hAnsi="Tahoma" w:cs="Tahoma"/>
          <w:spacing w:val="-6"/>
        </w:rPr>
        <w:t xml:space="preserve"> </w:t>
      </w:r>
      <w:r w:rsidR="00A97738">
        <w:rPr>
          <w:rFonts w:ascii="Tahoma" w:eastAsia="Tahoma" w:hAnsi="Tahoma" w:cs="Tahoma"/>
          <w:spacing w:val="-3"/>
        </w:rPr>
        <w:t xml:space="preserve">zmiany </w:t>
      </w:r>
      <w:r w:rsidR="00366343" w:rsidRPr="001A21E8">
        <w:rPr>
          <w:rFonts w:ascii="Tahoma" w:eastAsia="Tahoma" w:hAnsi="Tahoma" w:cs="Tahoma"/>
          <w:spacing w:val="1"/>
        </w:rPr>
        <w:t>Decyzji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-5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z</w:t>
      </w:r>
      <w:r w:rsidRPr="001A21E8">
        <w:rPr>
          <w:rFonts w:ascii="Tahoma" w:eastAsia="Tahoma" w:hAnsi="Tahoma" w:cs="Tahoma"/>
          <w:spacing w:val="1"/>
        </w:rPr>
        <w:t>a</w:t>
      </w:r>
      <w:r w:rsidRPr="001A21E8">
        <w:rPr>
          <w:rFonts w:ascii="Tahoma" w:eastAsia="Tahoma" w:hAnsi="Tahoma" w:cs="Tahoma"/>
        </w:rPr>
        <w:t>strz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ż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  <w:spacing w:val="-1"/>
        </w:rPr>
        <w:t>n</w:t>
      </w:r>
      <w:r w:rsidRPr="001A21E8">
        <w:rPr>
          <w:rFonts w:ascii="Tahoma" w:eastAsia="Tahoma" w:hAnsi="Tahoma" w:cs="Tahoma"/>
        </w:rPr>
        <w:t>i</w:t>
      </w:r>
      <w:r w:rsidRPr="001A21E8">
        <w:rPr>
          <w:rFonts w:ascii="Tahoma" w:eastAsia="Tahoma" w:hAnsi="Tahoma" w:cs="Tahoma"/>
          <w:spacing w:val="1"/>
        </w:rPr>
        <w:t>e</w:t>
      </w:r>
      <w:r w:rsidRPr="001A21E8">
        <w:rPr>
          <w:rFonts w:ascii="Tahoma" w:eastAsia="Tahoma" w:hAnsi="Tahoma" w:cs="Tahoma"/>
        </w:rPr>
        <w:t>m</w:t>
      </w:r>
      <w:r w:rsidRPr="001A21E8">
        <w:rPr>
          <w:rFonts w:ascii="Tahoma" w:eastAsia="Tahoma" w:hAnsi="Tahoma" w:cs="Tahoma"/>
          <w:spacing w:val="-9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Pr="001A21E8">
        <w:rPr>
          <w:rFonts w:ascii="Tahoma" w:eastAsia="Tahoma" w:hAnsi="Tahoma" w:cs="Tahoma"/>
          <w:spacing w:val="1"/>
        </w:rPr>
        <w:t>1</w:t>
      </w:r>
      <w:r w:rsidR="00146299" w:rsidRPr="001A21E8">
        <w:rPr>
          <w:rFonts w:ascii="Tahoma" w:eastAsia="Tahoma" w:hAnsi="Tahoma" w:cs="Tahoma"/>
          <w:spacing w:val="1"/>
        </w:rPr>
        <w:t>0</w:t>
      </w:r>
      <w:r w:rsidRPr="001A21E8">
        <w:rPr>
          <w:rFonts w:ascii="Tahoma" w:eastAsia="Tahoma" w:hAnsi="Tahoma" w:cs="Tahoma"/>
          <w:spacing w:val="-1"/>
        </w:rPr>
        <w:t xml:space="preserve"> u</w:t>
      </w:r>
      <w:r w:rsidRPr="001A21E8">
        <w:rPr>
          <w:rFonts w:ascii="Tahoma" w:eastAsia="Tahoma" w:hAnsi="Tahoma" w:cs="Tahoma"/>
        </w:rPr>
        <w:t>s</w:t>
      </w:r>
      <w:r w:rsidRPr="001A21E8">
        <w:rPr>
          <w:rFonts w:ascii="Tahoma" w:eastAsia="Tahoma" w:hAnsi="Tahoma" w:cs="Tahoma"/>
          <w:spacing w:val="3"/>
        </w:rPr>
        <w:t>t</w:t>
      </w:r>
      <w:r w:rsidRPr="001A21E8">
        <w:rPr>
          <w:rFonts w:ascii="Tahoma" w:eastAsia="Tahoma" w:hAnsi="Tahoma" w:cs="Tahoma"/>
        </w:rPr>
        <w:t>.</w:t>
      </w:r>
      <w:r w:rsidRPr="001A21E8">
        <w:rPr>
          <w:rFonts w:ascii="Tahoma" w:eastAsia="Tahoma" w:hAnsi="Tahoma" w:cs="Tahoma"/>
          <w:spacing w:val="3"/>
        </w:rPr>
        <w:t xml:space="preserve"> </w:t>
      </w:r>
      <w:r w:rsidR="00B877C4">
        <w:rPr>
          <w:rFonts w:ascii="Tahoma" w:eastAsia="Tahoma" w:hAnsi="Tahoma" w:cs="Tahoma"/>
          <w:spacing w:val="-1"/>
        </w:rPr>
        <w:t>8</w:t>
      </w:r>
      <w:r w:rsidRPr="001A21E8">
        <w:rPr>
          <w:rFonts w:ascii="Tahoma" w:eastAsia="Tahoma" w:hAnsi="Tahoma" w:cs="Tahoma"/>
        </w:rPr>
        <w:t>,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4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="00146299" w:rsidRPr="001A21E8">
        <w:rPr>
          <w:rFonts w:ascii="Tahoma" w:eastAsia="Tahoma" w:hAnsi="Tahoma" w:cs="Tahoma"/>
          <w:spacing w:val="-1"/>
        </w:rPr>
        <w:t>6</w:t>
      </w:r>
      <w:r w:rsidRPr="001A21E8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</w:rPr>
        <w:t>oraz</w:t>
      </w:r>
      <w:r w:rsidR="004D1745">
        <w:rPr>
          <w:rFonts w:ascii="Tahoma" w:eastAsia="Tahoma" w:hAnsi="Tahoma" w:cs="Tahoma"/>
        </w:rPr>
        <w:br/>
      </w:r>
      <w:r w:rsidRPr="001A21E8">
        <w:rPr>
          <w:rFonts w:ascii="Tahoma" w:eastAsia="Tahoma" w:hAnsi="Tahoma" w:cs="Tahoma"/>
        </w:rPr>
        <w:t>§</w:t>
      </w:r>
      <w:r w:rsidRPr="001A21E8">
        <w:rPr>
          <w:rFonts w:ascii="Tahoma" w:eastAsia="Tahoma" w:hAnsi="Tahoma" w:cs="Tahoma"/>
          <w:spacing w:val="-2"/>
        </w:rPr>
        <w:t xml:space="preserve"> </w:t>
      </w:r>
      <w:r w:rsidRPr="001A21E8">
        <w:rPr>
          <w:rFonts w:ascii="Tahoma" w:eastAsia="Tahoma" w:hAnsi="Tahoma" w:cs="Tahoma"/>
          <w:spacing w:val="2"/>
        </w:rPr>
        <w:t>3</w:t>
      </w:r>
      <w:r w:rsidR="00A97738">
        <w:rPr>
          <w:rFonts w:ascii="Tahoma" w:eastAsia="Tahoma" w:hAnsi="Tahoma" w:cs="Tahoma"/>
          <w:spacing w:val="2"/>
        </w:rPr>
        <w:t>1</w:t>
      </w:r>
      <w:r w:rsidRPr="001A21E8">
        <w:rPr>
          <w:rFonts w:ascii="Tahoma" w:eastAsia="Tahoma" w:hAnsi="Tahoma" w:cs="Tahoma"/>
          <w:spacing w:val="-3"/>
        </w:rPr>
        <w:t xml:space="preserve"> </w:t>
      </w:r>
      <w:r w:rsidRPr="001A21E8">
        <w:rPr>
          <w:rFonts w:ascii="Tahoma" w:eastAsia="Tahoma" w:hAnsi="Tahoma" w:cs="Tahoma"/>
          <w:spacing w:val="-1"/>
        </w:rPr>
        <w:t>u</w:t>
      </w:r>
      <w:r w:rsidRPr="001A21E8">
        <w:rPr>
          <w:rFonts w:ascii="Tahoma" w:eastAsia="Tahoma" w:hAnsi="Tahoma" w:cs="Tahoma"/>
        </w:rPr>
        <w:t>st</w:t>
      </w:r>
      <w:r w:rsidRPr="001A21E8">
        <w:rPr>
          <w:rFonts w:ascii="Tahoma" w:eastAsia="Tahoma" w:hAnsi="Tahoma" w:cs="Tahoma"/>
          <w:spacing w:val="2"/>
        </w:rPr>
        <w:t>.</w:t>
      </w:r>
      <w:r w:rsidR="00D24EB2">
        <w:rPr>
          <w:rFonts w:ascii="Tahoma" w:eastAsia="Tahoma" w:hAnsi="Tahoma" w:cs="Tahoma"/>
          <w:spacing w:val="2"/>
        </w:rPr>
        <w:t xml:space="preserve"> </w:t>
      </w:r>
      <w:r w:rsidRPr="001A21E8">
        <w:rPr>
          <w:rFonts w:ascii="Tahoma" w:eastAsia="Tahoma" w:hAnsi="Tahoma" w:cs="Tahoma"/>
          <w:spacing w:val="-1"/>
        </w:rPr>
        <w:t>1</w:t>
      </w:r>
      <w:r w:rsidRPr="001A21E8">
        <w:rPr>
          <w:rFonts w:ascii="Tahoma" w:eastAsia="Tahoma" w:hAnsi="Tahoma" w:cs="Tahoma"/>
        </w:rPr>
        <w:t>.</w:t>
      </w:r>
    </w:p>
    <w:p w14:paraId="1DF1CCF9" w14:textId="4AD50857" w:rsidR="00942F4E" w:rsidRPr="001A21E8" w:rsidRDefault="00280ADA" w:rsidP="00DB3374">
      <w:pPr>
        <w:tabs>
          <w:tab w:val="left" w:pos="907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6567C9">
        <w:rPr>
          <w:rFonts w:ascii="Tahoma" w:eastAsia="Tahoma" w:hAnsi="Tahoma" w:cs="Tahoma"/>
        </w:rPr>
        <w:t xml:space="preserve">§ </w:t>
      </w:r>
      <w:r w:rsidR="00A97738">
        <w:rPr>
          <w:rFonts w:ascii="Tahoma" w:eastAsia="Tahoma" w:hAnsi="Tahoma" w:cs="Tahoma"/>
        </w:rPr>
        <w:t>39</w:t>
      </w:r>
      <w:r w:rsidRPr="001A21E8">
        <w:rPr>
          <w:rFonts w:ascii="Tahoma" w:eastAsia="Tahoma" w:hAnsi="Tahoma" w:cs="Tahoma"/>
          <w:w w:val="99"/>
        </w:rPr>
        <w:t>.</w:t>
      </w:r>
    </w:p>
    <w:p w14:paraId="60512780" w14:textId="77777777" w:rsidR="00942F4E" w:rsidRPr="0087452F" w:rsidRDefault="00366343" w:rsidP="000E6590">
      <w:pPr>
        <w:pStyle w:val="Akapitzlist"/>
        <w:numPr>
          <w:ilvl w:val="0"/>
          <w:numId w:val="43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7452F">
        <w:rPr>
          <w:rFonts w:ascii="Tahoma" w:eastAsia="Tahoma" w:hAnsi="Tahoma" w:cs="Tahoma"/>
        </w:rPr>
        <w:t>Decyzja</w:t>
      </w:r>
      <w:r w:rsidR="00280ADA" w:rsidRPr="0087452F">
        <w:rPr>
          <w:rFonts w:ascii="Tahoma" w:eastAsia="Tahoma" w:hAnsi="Tahoma" w:cs="Tahoma"/>
        </w:rPr>
        <w:t xml:space="preserve"> została sporządzona w </w:t>
      </w:r>
      <w:r w:rsidR="004D1745" w:rsidRPr="0087452F">
        <w:rPr>
          <w:rFonts w:ascii="Tahoma" w:eastAsia="Tahoma" w:hAnsi="Tahoma" w:cs="Tahoma"/>
        </w:rPr>
        <w:t>dwóch</w:t>
      </w:r>
      <w:r w:rsidR="00280ADA" w:rsidRPr="0087452F">
        <w:rPr>
          <w:rFonts w:ascii="Tahoma" w:eastAsia="Tahoma" w:hAnsi="Tahoma" w:cs="Tahoma"/>
        </w:rPr>
        <w:t xml:space="preserve"> jednobrzmiących egzemplarzach</w:t>
      </w:r>
      <w:r w:rsidR="004D1745" w:rsidRPr="0087452F">
        <w:rPr>
          <w:rFonts w:ascii="Tahoma" w:eastAsia="Tahoma" w:hAnsi="Tahoma" w:cs="Tahoma"/>
        </w:rPr>
        <w:t>, po jednym dla każdej ze stron.</w:t>
      </w:r>
    </w:p>
    <w:p w14:paraId="24653870" w14:textId="77777777" w:rsidR="003C358C" w:rsidRPr="0087452F" w:rsidRDefault="00280ADA" w:rsidP="000E6590">
      <w:pPr>
        <w:pStyle w:val="Akapitzlist"/>
        <w:numPr>
          <w:ilvl w:val="0"/>
          <w:numId w:val="43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7452F">
        <w:rPr>
          <w:rFonts w:ascii="Tahoma" w:eastAsia="Tahoma" w:hAnsi="Tahoma" w:cs="Tahoma"/>
        </w:rPr>
        <w:t xml:space="preserve">Postanowienia </w:t>
      </w:r>
      <w:r w:rsidR="00366343" w:rsidRPr="0087452F">
        <w:rPr>
          <w:rFonts w:ascii="Tahoma" w:eastAsia="Tahoma" w:hAnsi="Tahoma" w:cs="Tahoma"/>
        </w:rPr>
        <w:t xml:space="preserve">Decyzji </w:t>
      </w:r>
      <w:r w:rsidRPr="0087452F">
        <w:rPr>
          <w:rFonts w:ascii="Tahoma" w:eastAsia="Tahoma" w:hAnsi="Tahoma" w:cs="Tahoma"/>
        </w:rPr>
        <w:t xml:space="preserve">wchodzą w życie z dniem </w:t>
      </w:r>
      <w:r w:rsidR="00281D78" w:rsidRPr="0087452F">
        <w:rPr>
          <w:rFonts w:ascii="Tahoma" w:eastAsia="Tahoma" w:hAnsi="Tahoma" w:cs="Tahoma"/>
        </w:rPr>
        <w:t>podjęcia</w:t>
      </w:r>
      <w:r w:rsidRPr="0087452F">
        <w:rPr>
          <w:rFonts w:ascii="Tahoma" w:eastAsia="Tahoma" w:hAnsi="Tahoma" w:cs="Tahoma"/>
        </w:rPr>
        <w:t xml:space="preserve"> z mocą obowiązującą od dnia</w:t>
      </w:r>
      <w:r w:rsidR="00BE11F7" w:rsidRPr="0087452F">
        <w:rPr>
          <w:rFonts w:ascii="Tahoma" w:eastAsia="Tahoma" w:hAnsi="Tahoma" w:cs="Tahoma"/>
        </w:rPr>
        <w:t xml:space="preserve"> rozpoczęcia</w:t>
      </w:r>
      <w:r w:rsidRPr="0087452F">
        <w:rPr>
          <w:rFonts w:ascii="Tahoma" w:eastAsia="Tahoma" w:hAnsi="Tahoma" w:cs="Tahoma"/>
        </w:rPr>
        <w:t xml:space="preserve"> realizacji projektu, o którym mowa w § </w:t>
      </w:r>
      <w:r w:rsidR="00146299" w:rsidRPr="0087452F">
        <w:rPr>
          <w:rFonts w:ascii="Tahoma" w:eastAsia="Tahoma" w:hAnsi="Tahoma" w:cs="Tahoma"/>
        </w:rPr>
        <w:t>2</w:t>
      </w:r>
      <w:r w:rsidRPr="0087452F">
        <w:rPr>
          <w:rFonts w:ascii="Tahoma" w:eastAsia="Tahoma" w:hAnsi="Tahoma" w:cs="Tahoma"/>
        </w:rPr>
        <w:t xml:space="preserve"> ust. 1 </w:t>
      </w:r>
      <w:r w:rsidR="00366343" w:rsidRPr="0087452F">
        <w:rPr>
          <w:rFonts w:ascii="Tahoma" w:eastAsia="Tahoma" w:hAnsi="Tahoma" w:cs="Tahoma"/>
        </w:rPr>
        <w:t>Decyzji</w:t>
      </w:r>
      <w:r w:rsidRPr="0087452F">
        <w:rPr>
          <w:rFonts w:ascii="Tahoma" w:eastAsia="Tahoma" w:hAnsi="Tahoma" w:cs="Tahoma"/>
        </w:rPr>
        <w:t>.</w:t>
      </w:r>
    </w:p>
    <w:p w14:paraId="65E62F8A" w14:textId="3CB3B9B5" w:rsidR="00710F18" w:rsidRPr="0087452F" w:rsidRDefault="00710F18" w:rsidP="000E6590">
      <w:pPr>
        <w:pStyle w:val="Akapitzlist"/>
        <w:numPr>
          <w:ilvl w:val="0"/>
          <w:numId w:val="43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7452F">
        <w:rPr>
          <w:rFonts w:ascii="Tahoma" w:eastAsia="Tahoma" w:hAnsi="Tahoma" w:cs="Tahoma"/>
        </w:rPr>
        <w:t xml:space="preserve">Z dniem podjęcia niniejszej Decyzji poprzednia Decyzja nr ………….. Zarządu Województwa Świętokrzyskiego z dnia…………………….w sprawie dofinansowania projektu pt.………………….. przestaje obowiązywać. </w:t>
      </w:r>
      <w:r w:rsidRPr="0087452F">
        <w:rPr>
          <w:rFonts w:eastAsia="Tahoma"/>
        </w:rPr>
        <w:footnoteReference w:id="81"/>
      </w:r>
    </w:p>
    <w:p w14:paraId="5A32D97B" w14:textId="77777777" w:rsidR="00942F4E" w:rsidRPr="001A21E8" w:rsidRDefault="00280ADA" w:rsidP="000E6590">
      <w:pPr>
        <w:pStyle w:val="Akapitzlist"/>
        <w:numPr>
          <w:ilvl w:val="0"/>
          <w:numId w:val="43"/>
        </w:numPr>
        <w:tabs>
          <w:tab w:val="clear" w:pos="360"/>
          <w:tab w:val="num" w:pos="426"/>
          <w:tab w:val="left" w:pos="9072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Cs w:val="18"/>
        </w:rPr>
      </w:pPr>
      <w:r w:rsidRPr="0087452F">
        <w:rPr>
          <w:rFonts w:ascii="Tahoma" w:eastAsia="Tahoma" w:hAnsi="Tahoma" w:cs="Tahoma"/>
        </w:rPr>
        <w:t xml:space="preserve">Integralną część niniejszej </w:t>
      </w:r>
      <w:r w:rsidR="00366343" w:rsidRPr="0087452F">
        <w:rPr>
          <w:rFonts w:ascii="Tahoma" w:eastAsia="Tahoma" w:hAnsi="Tahoma" w:cs="Tahoma"/>
        </w:rPr>
        <w:t>Decyzji</w:t>
      </w:r>
      <w:r w:rsidR="00366343" w:rsidRPr="001A21E8">
        <w:rPr>
          <w:rFonts w:ascii="Tahoma" w:eastAsia="Tahoma" w:hAnsi="Tahoma" w:cs="Tahoma"/>
          <w:spacing w:val="-7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st</w:t>
      </w:r>
      <w:r w:rsidRPr="001A21E8">
        <w:rPr>
          <w:rFonts w:ascii="Tahoma" w:eastAsia="Tahoma" w:hAnsi="Tahoma" w:cs="Tahoma"/>
          <w:spacing w:val="1"/>
          <w:szCs w:val="18"/>
        </w:rPr>
        <w:t>an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1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ią</w:t>
      </w:r>
      <w:r w:rsidRPr="001A21E8">
        <w:rPr>
          <w:rFonts w:ascii="Tahoma" w:eastAsia="Tahoma" w:hAnsi="Tahoma" w:cs="Tahoma"/>
          <w:spacing w:val="-7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st</w:t>
      </w:r>
      <w:r w:rsidRPr="001A21E8">
        <w:rPr>
          <w:rFonts w:ascii="Tahoma" w:eastAsia="Tahoma" w:hAnsi="Tahoma" w:cs="Tahoma"/>
          <w:spacing w:val="1"/>
          <w:szCs w:val="18"/>
        </w:rPr>
        <w:t>ę</w:t>
      </w:r>
      <w:r w:rsidRPr="001A21E8">
        <w:rPr>
          <w:rFonts w:ascii="Tahoma" w:eastAsia="Tahoma" w:hAnsi="Tahoma" w:cs="Tahoma"/>
          <w:szCs w:val="18"/>
        </w:rPr>
        <w:t>p</w:t>
      </w:r>
      <w:r w:rsidRPr="001A21E8">
        <w:rPr>
          <w:rFonts w:ascii="Tahoma" w:eastAsia="Tahoma" w:hAnsi="Tahoma" w:cs="Tahoma"/>
          <w:spacing w:val="2"/>
          <w:szCs w:val="18"/>
        </w:rPr>
        <w:t>u</w:t>
      </w:r>
      <w:r w:rsidRPr="001A21E8">
        <w:rPr>
          <w:rFonts w:ascii="Tahoma" w:eastAsia="Tahoma" w:hAnsi="Tahoma" w:cs="Tahoma"/>
          <w:spacing w:val="-1"/>
          <w:szCs w:val="18"/>
        </w:rPr>
        <w:t>j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e</w:t>
      </w:r>
      <w:r w:rsidRPr="001A21E8">
        <w:rPr>
          <w:rFonts w:ascii="Tahoma" w:eastAsia="Tahoma" w:hAnsi="Tahoma" w:cs="Tahoma"/>
          <w:spacing w:val="-1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</w:t>
      </w:r>
      <w:r w:rsidRPr="001A21E8">
        <w:rPr>
          <w:rFonts w:ascii="Tahoma" w:eastAsia="Tahoma" w:hAnsi="Tahoma" w:cs="Tahoma"/>
          <w:spacing w:val="-1"/>
          <w:szCs w:val="18"/>
        </w:rPr>
        <w:t>k</w:t>
      </w:r>
      <w:r w:rsidRPr="001A21E8">
        <w:rPr>
          <w:rFonts w:ascii="Tahoma" w:eastAsia="Tahoma" w:hAnsi="Tahoma" w:cs="Tahoma"/>
          <w:spacing w:val="2"/>
          <w:szCs w:val="18"/>
        </w:rPr>
        <w:t>i</w:t>
      </w:r>
      <w:r w:rsidRPr="001A21E8">
        <w:rPr>
          <w:rFonts w:ascii="Tahoma" w:eastAsia="Tahoma" w:hAnsi="Tahoma" w:cs="Tahoma"/>
          <w:szCs w:val="18"/>
        </w:rPr>
        <w:t>:</w:t>
      </w:r>
    </w:p>
    <w:p w14:paraId="6BCE37BF" w14:textId="77777777" w:rsidR="00942F4E" w:rsidRPr="001A21E8" w:rsidRDefault="00280ADA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1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Wni</w:t>
      </w:r>
      <w:r w:rsidRPr="001A21E8">
        <w:rPr>
          <w:rFonts w:ascii="Tahoma" w:eastAsia="Tahoma" w:hAnsi="Tahoma" w:cs="Tahoma"/>
          <w:spacing w:val="2"/>
          <w:szCs w:val="18"/>
        </w:rPr>
        <w:t>o</w:t>
      </w:r>
      <w:r w:rsidRPr="001A21E8">
        <w:rPr>
          <w:rFonts w:ascii="Tahoma" w:eastAsia="Tahoma" w:hAnsi="Tahoma" w:cs="Tahoma"/>
          <w:szCs w:val="18"/>
        </w:rPr>
        <w:t>sek</w:t>
      </w:r>
      <w:r w:rsidRPr="001A21E8">
        <w:rPr>
          <w:rFonts w:ascii="Tahoma" w:eastAsia="Tahoma" w:hAnsi="Tahoma" w:cs="Tahoma"/>
          <w:spacing w:val="-8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3"/>
          <w:szCs w:val="18"/>
        </w:rPr>
        <w:t xml:space="preserve"> </w:t>
      </w:r>
      <w:r w:rsidRPr="001A21E8">
        <w:rPr>
          <w:rFonts w:ascii="Tahoma" w:eastAsia="Tahoma" w:hAnsi="Tahoma" w:cs="Tahoma"/>
          <w:spacing w:val="1"/>
          <w:szCs w:val="18"/>
        </w:rPr>
        <w:t>k</w:t>
      </w:r>
      <w:r w:rsidRPr="001A21E8">
        <w:rPr>
          <w:rFonts w:ascii="Tahoma" w:eastAsia="Tahoma" w:hAnsi="Tahoma" w:cs="Tahoma"/>
          <w:szCs w:val="18"/>
        </w:rPr>
        <w:t>tór</w:t>
      </w:r>
      <w:r w:rsidRPr="001A21E8">
        <w:rPr>
          <w:rFonts w:ascii="Tahoma" w:eastAsia="Tahoma" w:hAnsi="Tahoma" w:cs="Tahoma"/>
          <w:spacing w:val="-1"/>
          <w:szCs w:val="18"/>
        </w:rPr>
        <w:t>y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-5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mo</w:t>
      </w:r>
      <w:r w:rsidRPr="001A21E8">
        <w:rPr>
          <w:rFonts w:ascii="Tahoma" w:eastAsia="Tahoma" w:hAnsi="Tahoma" w:cs="Tahoma"/>
          <w:spacing w:val="-2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a</w:t>
      </w:r>
      <w:r w:rsidRPr="001A21E8">
        <w:rPr>
          <w:rFonts w:ascii="Tahoma" w:eastAsia="Tahoma" w:hAnsi="Tahoma" w:cs="Tahoma"/>
          <w:spacing w:val="-4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 §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1</w:t>
      </w:r>
      <w:r w:rsidRPr="001A21E8">
        <w:rPr>
          <w:rFonts w:ascii="Tahoma" w:eastAsia="Tahoma" w:hAnsi="Tahoma" w:cs="Tahoma"/>
          <w:spacing w:val="-2"/>
          <w:szCs w:val="18"/>
        </w:rPr>
        <w:t xml:space="preserve"> </w:t>
      </w:r>
      <w:r w:rsidR="005D4F76" w:rsidRPr="001A21E8">
        <w:rPr>
          <w:rFonts w:ascii="Tahoma" w:eastAsia="Tahoma" w:hAnsi="Tahoma" w:cs="Tahoma"/>
          <w:spacing w:val="-2"/>
          <w:szCs w:val="18"/>
        </w:rPr>
        <w:t>ust</w:t>
      </w:r>
      <w:r w:rsidRPr="001A21E8">
        <w:rPr>
          <w:rFonts w:ascii="Tahoma" w:eastAsia="Tahoma" w:hAnsi="Tahoma" w:cs="Tahoma"/>
          <w:szCs w:val="18"/>
        </w:rPr>
        <w:t>.</w:t>
      </w:r>
      <w:r w:rsidRPr="001A21E8">
        <w:rPr>
          <w:rFonts w:ascii="Tahoma" w:eastAsia="Tahoma" w:hAnsi="Tahoma" w:cs="Tahoma"/>
          <w:spacing w:val="-3"/>
          <w:szCs w:val="18"/>
        </w:rPr>
        <w:t xml:space="preserve"> </w:t>
      </w:r>
      <w:r w:rsidR="005D4F76" w:rsidRPr="001A21E8">
        <w:rPr>
          <w:rFonts w:ascii="Tahoma" w:eastAsia="Tahoma" w:hAnsi="Tahoma" w:cs="Tahoma"/>
          <w:spacing w:val="-3"/>
          <w:szCs w:val="18"/>
        </w:rPr>
        <w:t>20</w:t>
      </w:r>
      <w:r w:rsidRPr="001A21E8">
        <w:rPr>
          <w:rFonts w:ascii="Tahoma" w:eastAsia="Tahoma" w:hAnsi="Tahoma" w:cs="Tahoma"/>
          <w:szCs w:val="18"/>
        </w:rPr>
        <w:t>,</w:t>
      </w:r>
    </w:p>
    <w:p w14:paraId="613D8216" w14:textId="77777777" w:rsidR="00942F4E" w:rsidRPr="001A21E8" w:rsidRDefault="00280ADA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2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1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H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m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og</w:t>
      </w:r>
      <w:r w:rsidRPr="001A21E8">
        <w:rPr>
          <w:rFonts w:ascii="Tahoma" w:eastAsia="Tahoma" w:hAnsi="Tahoma" w:cs="Tahoma"/>
          <w:spacing w:val="-2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-13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p</w:t>
      </w:r>
      <w:r w:rsidRPr="001A21E8">
        <w:rPr>
          <w:rFonts w:ascii="Tahoma" w:eastAsia="Tahoma" w:hAnsi="Tahoma" w:cs="Tahoma"/>
          <w:spacing w:val="1"/>
          <w:szCs w:val="18"/>
        </w:rPr>
        <w:t>ła</w:t>
      </w:r>
      <w:r w:rsidRPr="001A21E8">
        <w:rPr>
          <w:rFonts w:ascii="Tahoma" w:eastAsia="Tahoma" w:hAnsi="Tahoma" w:cs="Tahoma"/>
          <w:szCs w:val="18"/>
        </w:rPr>
        <w:t>t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oś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i,</w:t>
      </w:r>
    </w:p>
    <w:p w14:paraId="0FB46ED2" w14:textId="77777777" w:rsidR="00942F4E" w:rsidRPr="001A21E8" w:rsidRDefault="00280ADA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position w:val="-1"/>
          <w:szCs w:val="18"/>
        </w:rPr>
        <w:t>z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ł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ą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c</w:t>
      </w:r>
      <w:r w:rsidRPr="001A21E8">
        <w:rPr>
          <w:rFonts w:ascii="Tahoma" w:eastAsia="Tahoma" w:hAnsi="Tahoma" w:cs="Tahoma"/>
          <w:position w:val="-1"/>
          <w:szCs w:val="18"/>
        </w:rPr>
        <w:t>znik</w:t>
      </w:r>
      <w:r w:rsidRPr="001A21E8">
        <w:rPr>
          <w:rFonts w:ascii="Tahoma" w:eastAsia="Tahoma" w:hAnsi="Tahoma" w:cs="Tahoma"/>
          <w:spacing w:val="-9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n</w:t>
      </w:r>
      <w:r w:rsidRPr="001A21E8">
        <w:rPr>
          <w:rFonts w:ascii="Tahoma" w:eastAsia="Tahoma" w:hAnsi="Tahoma" w:cs="Tahoma"/>
          <w:position w:val="-1"/>
          <w:szCs w:val="18"/>
        </w:rPr>
        <w:t>r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3</w:t>
      </w:r>
      <w:r w:rsidRPr="001A21E8">
        <w:rPr>
          <w:rFonts w:ascii="Tahoma" w:eastAsia="Tahoma" w:hAnsi="Tahoma" w:cs="Tahoma"/>
          <w:position w:val="-1"/>
          <w:szCs w:val="18"/>
        </w:rPr>
        <w:t>:</w:t>
      </w:r>
      <w:r w:rsidRPr="001A21E8">
        <w:rPr>
          <w:rFonts w:ascii="Tahoma" w:eastAsia="Tahoma" w:hAnsi="Tahoma" w:cs="Tahoma"/>
          <w:spacing w:val="-3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3"/>
          <w:position w:val="-1"/>
          <w:szCs w:val="18"/>
        </w:rPr>
        <w:t>O</w:t>
      </w:r>
      <w:r w:rsidRPr="001A21E8">
        <w:rPr>
          <w:rFonts w:ascii="Tahoma" w:eastAsia="Tahoma" w:hAnsi="Tahoma" w:cs="Tahoma"/>
          <w:position w:val="-1"/>
          <w:szCs w:val="18"/>
        </w:rPr>
        <w:t>ś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w</w:t>
      </w:r>
      <w:r w:rsidRPr="001A21E8">
        <w:rPr>
          <w:rFonts w:ascii="Tahoma" w:eastAsia="Tahoma" w:hAnsi="Tahoma" w:cs="Tahoma"/>
          <w:position w:val="-1"/>
          <w:szCs w:val="18"/>
        </w:rPr>
        <w:t>i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dcz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e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n</w:t>
      </w:r>
      <w:r w:rsidRPr="001A21E8">
        <w:rPr>
          <w:rFonts w:ascii="Tahoma" w:eastAsia="Tahoma" w:hAnsi="Tahoma" w:cs="Tahoma"/>
          <w:spacing w:val="2"/>
          <w:position w:val="-1"/>
          <w:szCs w:val="18"/>
        </w:rPr>
        <w:t>i</w:t>
      </w:r>
      <w:r w:rsidRPr="001A21E8">
        <w:rPr>
          <w:rFonts w:ascii="Tahoma" w:eastAsia="Tahoma" w:hAnsi="Tahoma" w:cs="Tahoma"/>
          <w:position w:val="-1"/>
          <w:szCs w:val="18"/>
        </w:rPr>
        <w:t>e</w:t>
      </w:r>
      <w:r w:rsidRPr="001A21E8">
        <w:rPr>
          <w:rFonts w:ascii="Tahoma" w:eastAsia="Tahoma" w:hAnsi="Tahoma" w:cs="Tahoma"/>
          <w:spacing w:val="-8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position w:val="-1"/>
          <w:szCs w:val="18"/>
        </w:rPr>
        <w:t>o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 xml:space="preserve"> kw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li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f</w:t>
      </w:r>
      <w:r w:rsidRPr="001A21E8">
        <w:rPr>
          <w:rFonts w:ascii="Tahoma" w:eastAsia="Tahoma" w:hAnsi="Tahoma" w:cs="Tahoma"/>
          <w:spacing w:val="2"/>
          <w:position w:val="-1"/>
          <w:szCs w:val="18"/>
        </w:rPr>
        <w:t>i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k</w:t>
      </w:r>
      <w:r w:rsidRPr="001A21E8">
        <w:rPr>
          <w:rFonts w:ascii="Tahoma" w:eastAsia="Tahoma" w:hAnsi="Tahoma" w:cs="Tahoma"/>
          <w:position w:val="-1"/>
          <w:szCs w:val="18"/>
        </w:rPr>
        <w:t>o</w:t>
      </w:r>
      <w:r w:rsidRPr="001A21E8">
        <w:rPr>
          <w:rFonts w:ascii="Tahoma" w:eastAsia="Tahoma" w:hAnsi="Tahoma" w:cs="Tahoma"/>
          <w:spacing w:val="-2"/>
          <w:position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position w:val="-1"/>
          <w:szCs w:val="18"/>
        </w:rPr>
        <w:t>l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n</w:t>
      </w:r>
      <w:r w:rsidRPr="001A21E8">
        <w:rPr>
          <w:rFonts w:ascii="Tahoma" w:eastAsia="Tahoma" w:hAnsi="Tahoma" w:cs="Tahoma"/>
          <w:position w:val="-1"/>
          <w:szCs w:val="18"/>
        </w:rPr>
        <w:t>o</w:t>
      </w:r>
      <w:r w:rsidRPr="001A21E8">
        <w:rPr>
          <w:rFonts w:ascii="Tahoma" w:eastAsia="Tahoma" w:hAnsi="Tahoma" w:cs="Tahoma"/>
          <w:spacing w:val="2"/>
          <w:position w:val="-1"/>
          <w:szCs w:val="18"/>
        </w:rPr>
        <w:t>ś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c</w:t>
      </w:r>
      <w:r w:rsidRPr="001A21E8">
        <w:rPr>
          <w:rFonts w:ascii="Tahoma" w:eastAsia="Tahoma" w:hAnsi="Tahoma" w:cs="Tahoma"/>
          <w:position w:val="-1"/>
          <w:szCs w:val="18"/>
        </w:rPr>
        <w:t>i</w:t>
      </w:r>
      <w:r w:rsidRPr="001A21E8">
        <w:rPr>
          <w:rFonts w:ascii="Tahoma" w:eastAsia="Tahoma" w:hAnsi="Tahoma" w:cs="Tahoma"/>
          <w:spacing w:val="-14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position w:val="-1"/>
          <w:szCs w:val="18"/>
        </w:rPr>
        <w:t>pod</w:t>
      </w:r>
      <w:r w:rsidRPr="001A21E8">
        <w:rPr>
          <w:rFonts w:ascii="Tahoma" w:eastAsia="Tahoma" w:hAnsi="Tahoma" w:cs="Tahoma"/>
          <w:spacing w:val="1"/>
          <w:position w:val="-1"/>
          <w:szCs w:val="18"/>
        </w:rPr>
        <w:t>a</w:t>
      </w:r>
      <w:r w:rsidRPr="001A21E8">
        <w:rPr>
          <w:rFonts w:ascii="Tahoma" w:eastAsia="Tahoma" w:hAnsi="Tahoma" w:cs="Tahoma"/>
          <w:spacing w:val="3"/>
          <w:position w:val="-1"/>
          <w:szCs w:val="18"/>
        </w:rPr>
        <w:t>t</w:t>
      </w:r>
      <w:r w:rsidRPr="001A21E8">
        <w:rPr>
          <w:rFonts w:ascii="Tahoma" w:eastAsia="Tahoma" w:hAnsi="Tahoma" w:cs="Tahoma"/>
          <w:spacing w:val="-1"/>
          <w:position w:val="-1"/>
          <w:szCs w:val="18"/>
        </w:rPr>
        <w:t>k</w:t>
      </w:r>
      <w:r w:rsidRPr="001A21E8">
        <w:rPr>
          <w:rFonts w:ascii="Tahoma" w:eastAsia="Tahoma" w:hAnsi="Tahoma" w:cs="Tahoma"/>
          <w:position w:val="-1"/>
          <w:szCs w:val="18"/>
        </w:rPr>
        <w:t>u</w:t>
      </w:r>
      <w:r w:rsidRPr="001A21E8">
        <w:rPr>
          <w:rFonts w:ascii="Tahoma" w:eastAsia="Tahoma" w:hAnsi="Tahoma" w:cs="Tahoma"/>
          <w:spacing w:val="-8"/>
          <w:position w:val="-1"/>
          <w:szCs w:val="18"/>
        </w:rPr>
        <w:t xml:space="preserve"> </w:t>
      </w:r>
      <w:r w:rsidRPr="001A21E8">
        <w:rPr>
          <w:rFonts w:ascii="Tahoma" w:eastAsia="Tahoma" w:hAnsi="Tahoma" w:cs="Tahoma"/>
          <w:spacing w:val="-4"/>
          <w:position w:val="-1"/>
          <w:szCs w:val="18"/>
        </w:rPr>
        <w:t>V</w:t>
      </w:r>
      <w:r w:rsidRPr="001A21E8">
        <w:rPr>
          <w:rFonts w:ascii="Tahoma" w:eastAsia="Tahoma" w:hAnsi="Tahoma" w:cs="Tahoma"/>
          <w:spacing w:val="-12"/>
          <w:position w:val="-1"/>
          <w:szCs w:val="18"/>
        </w:rPr>
        <w:t>A</w:t>
      </w:r>
      <w:r w:rsidRPr="001A21E8">
        <w:rPr>
          <w:rFonts w:ascii="Tahoma" w:eastAsia="Tahoma" w:hAnsi="Tahoma" w:cs="Tahoma"/>
          <w:spacing w:val="-27"/>
          <w:position w:val="-1"/>
          <w:szCs w:val="18"/>
        </w:rPr>
        <w:t>T</w:t>
      </w:r>
      <w:r w:rsidRPr="001A21E8">
        <w:rPr>
          <w:rFonts w:ascii="Tahoma" w:eastAsia="Tahoma" w:hAnsi="Tahoma" w:cs="Tahoma"/>
          <w:position w:val="-1"/>
          <w:szCs w:val="18"/>
        </w:rPr>
        <w:t>,</w:t>
      </w:r>
    </w:p>
    <w:p w14:paraId="180C2630" w14:textId="77777777" w:rsidR="00E85B65" w:rsidRPr="001A21E8" w:rsidRDefault="00E85B65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position w:val="-1"/>
          <w:szCs w:val="18"/>
        </w:rPr>
        <w:t>załącznik nr 4: Obowiązki informacyjne Beneficjenta</w:t>
      </w:r>
      <w:r w:rsidR="000B4DBB">
        <w:rPr>
          <w:rFonts w:ascii="Tahoma" w:eastAsia="Tahoma" w:hAnsi="Tahoma" w:cs="Tahoma"/>
          <w:position w:val="-1"/>
          <w:szCs w:val="18"/>
        </w:rPr>
        <w:t>,</w:t>
      </w:r>
    </w:p>
    <w:p w14:paraId="2521C63F" w14:textId="77777777" w:rsidR="00942F4E" w:rsidRPr="001A21E8" w:rsidRDefault="00280ADA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17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28"/>
          <w:szCs w:val="18"/>
        </w:rPr>
        <w:t xml:space="preserve"> </w:t>
      </w:r>
      <w:r w:rsidR="00E85B65" w:rsidRPr="001A21E8">
        <w:rPr>
          <w:rFonts w:ascii="Tahoma" w:eastAsia="Tahoma" w:hAnsi="Tahoma" w:cs="Tahoma"/>
          <w:spacing w:val="28"/>
          <w:szCs w:val="18"/>
        </w:rPr>
        <w:t>5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23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Wzór</w:t>
      </w:r>
      <w:r w:rsidRPr="001A21E8">
        <w:rPr>
          <w:rFonts w:ascii="Tahoma" w:eastAsia="Tahoma" w:hAnsi="Tahoma" w:cs="Tahoma"/>
          <w:spacing w:val="21"/>
          <w:szCs w:val="18"/>
        </w:rPr>
        <w:t xml:space="preserve"> </w:t>
      </w:r>
      <w:r w:rsidRPr="001A21E8">
        <w:rPr>
          <w:rFonts w:ascii="Tahoma" w:eastAsia="Tahoma" w:hAnsi="Tahoma" w:cs="Tahoma"/>
          <w:spacing w:val="-4"/>
          <w:szCs w:val="18"/>
        </w:rPr>
        <w:t>K</w:t>
      </w:r>
      <w:r w:rsidRPr="001A21E8">
        <w:rPr>
          <w:rFonts w:ascii="Tahoma" w:eastAsia="Tahoma" w:hAnsi="Tahoma" w:cs="Tahoma"/>
          <w:spacing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pacing w:val="2"/>
          <w:szCs w:val="18"/>
        </w:rPr>
        <w:t>r</w:t>
      </w:r>
      <w:r w:rsidRPr="001A21E8">
        <w:rPr>
          <w:rFonts w:ascii="Tahoma" w:eastAsia="Tahoma" w:hAnsi="Tahoma" w:cs="Tahoma"/>
          <w:szCs w:val="18"/>
        </w:rPr>
        <w:t>t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l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zCs w:val="18"/>
        </w:rPr>
        <w:t>go</w:t>
      </w:r>
      <w:r w:rsidRPr="001A21E8">
        <w:rPr>
          <w:rFonts w:ascii="Tahoma" w:eastAsia="Tahoma" w:hAnsi="Tahoma" w:cs="Tahoma"/>
          <w:spacing w:val="15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h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m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o</w:t>
      </w:r>
      <w:r w:rsidRPr="001A21E8">
        <w:rPr>
          <w:rFonts w:ascii="Tahoma" w:eastAsia="Tahoma" w:hAnsi="Tahoma" w:cs="Tahoma"/>
          <w:spacing w:val="4"/>
          <w:szCs w:val="18"/>
        </w:rPr>
        <w:t>g</w:t>
      </w:r>
      <w:r w:rsidRPr="001A21E8">
        <w:rPr>
          <w:rFonts w:ascii="Tahoma" w:eastAsia="Tahoma" w:hAnsi="Tahoma" w:cs="Tahoma"/>
          <w:spacing w:val="-2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mu</w:t>
      </w:r>
      <w:r w:rsidRPr="001A21E8">
        <w:rPr>
          <w:rFonts w:ascii="Tahoma" w:eastAsia="Tahoma" w:hAnsi="Tahoma" w:cs="Tahoma"/>
          <w:spacing w:val="12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pr</w:t>
      </w:r>
      <w:r w:rsidRPr="001A21E8">
        <w:rPr>
          <w:rFonts w:ascii="Tahoma" w:eastAsia="Tahoma" w:hAnsi="Tahoma" w:cs="Tahoma"/>
          <w:spacing w:val="3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zCs w:val="18"/>
        </w:rPr>
        <w:t>pro</w:t>
      </w:r>
      <w:r w:rsidRPr="001A21E8">
        <w:rPr>
          <w:rFonts w:ascii="Tahoma" w:eastAsia="Tahoma" w:hAnsi="Tahoma" w:cs="Tahoma"/>
          <w:spacing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dzo</w:t>
      </w:r>
      <w:r w:rsidRPr="001A21E8">
        <w:rPr>
          <w:rFonts w:ascii="Tahoma" w:eastAsia="Tahoma" w:hAnsi="Tahoma" w:cs="Tahoma"/>
          <w:spacing w:val="-3"/>
          <w:szCs w:val="18"/>
        </w:rPr>
        <w:t>n</w:t>
      </w:r>
      <w:r w:rsidRPr="001A21E8">
        <w:rPr>
          <w:rFonts w:ascii="Tahoma" w:eastAsia="Tahoma" w:hAnsi="Tahoma" w:cs="Tahoma"/>
          <w:spacing w:val="-1"/>
          <w:szCs w:val="18"/>
        </w:rPr>
        <w:t>yc</w:t>
      </w:r>
      <w:r w:rsidRPr="001A21E8">
        <w:rPr>
          <w:rFonts w:ascii="Tahoma" w:eastAsia="Tahoma" w:hAnsi="Tahoma" w:cs="Tahoma"/>
          <w:szCs w:val="18"/>
        </w:rPr>
        <w:t>h</w:t>
      </w:r>
      <w:r w:rsidRPr="001A21E8">
        <w:rPr>
          <w:rFonts w:ascii="Tahoma" w:eastAsia="Tahoma" w:hAnsi="Tahoma" w:cs="Tahoma"/>
          <w:spacing w:val="10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w</w:t>
      </w:r>
      <w:r w:rsidRPr="001A21E8">
        <w:rPr>
          <w:rFonts w:ascii="Tahoma" w:eastAsia="Tahoma" w:hAnsi="Tahoma" w:cs="Tahoma"/>
          <w:spacing w:val="26"/>
          <w:szCs w:val="18"/>
        </w:rPr>
        <w:t xml:space="preserve"> </w:t>
      </w:r>
      <w:r w:rsidRPr="001A21E8">
        <w:rPr>
          <w:rFonts w:ascii="Tahoma" w:eastAsia="Tahoma" w:hAnsi="Tahoma" w:cs="Tahoma"/>
          <w:spacing w:val="-2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h</w:t>
      </w:r>
      <w:r w:rsidRPr="001A21E8">
        <w:rPr>
          <w:rFonts w:ascii="Tahoma" w:eastAsia="Tahoma" w:hAnsi="Tahoma" w:cs="Tahoma"/>
          <w:spacing w:val="21"/>
          <w:szCs w:val="18"/>
        </w:rPr>
        <w:t xml:space="preserve"> </w:t>
      </w:r>
      <w:r w:rsidRPr="001A21E8">
        <w:rPr>
          <w:rFonts w:ascii="Tahoma" w:eastAsia="Tahoma" w:hAnsi="Tahoma" w:cs="Tahoma"/>
          <w:spacing w:val="5"/>
          <w:szCs w:val="18"/>
        </w:rPr>
        <w:t>p</w:t>
      </w:r>
      <w:r w:rsidRPr="001A21E8">
        <w:rPr>
          <w:rFonts w:ascii="Tahoma" w:eastAsia="Tahoma" w:hAnsi="Tahoma" w:cs="Tahoma"/>
          <w:szCs w:val="18"/>
        </w:rPr>
        <w:t>ro</w:t>
      </w:r>
      <w:r w:rsidRPr="001A21E8">
        <w:rPr>
          <w:rFonts w:ascii="Tahoma" w:eastAsia="Tahoma" w:hAnsi="Tahoma" w:cs="Tahoma"/>
          <w:spacing w:val="-1"/>
          <w:szCs w:val="18"/>
        </w:rPr>
        <w:t>j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k</w:t>
      </w:r>
      <w:r w:rsidRPr="001A21E8">
        <w:rPr>
          <w:rFonts w:ascii="Tahoma" w:eastAsia="Tahoma" w:hAnsi="Tahoma" w:cs="Tahoma"/>
          <w:szCs w:val="18"/>
        </w:rPr>
        <w:t>tu</w:t>
      </w:r>
      <w:r w:rsidRPr="001A21E8">
        <w:rPr>
          <w:rFonts w:ascii="Tahoma" w:eastAsia="Tahoma" w:hAnsi="Tahoma" w:cs="Tahoma"/>
          <w:spacing w:val="21"/>
          <w:szCs w:val="18"/>
        </w:rPr>
        <w:t xml:space="preserve"> </w:t>
      </w:r>
      <w:r w:rsidRPr="001A21E8">
        <w:rPr>
          <w:rFonts w:ascii="Tahoma" w:eastAsia="Tahoma" w:hAnsi="Tahoma" w:cs="Tahoma"/>
          <w:spacing w:val="-3"/>
          <w:szCs w:val="18"/>
        </w:rPr>
        <w:t>f</w:t>
      </w:r>
      <w:r w:rsidRPr="001A21E8">
        <w:rPr>
          <w:rFonts w:ascii="Tahoma" w:eastAsia="Tahoma" w:hAnsi="Tahoma" w:cs="Tahoma"/>
          <w:szCs w:val="18"/>
        </w:rPr>
        <w:t xml:space="preserve">orm </w:t>
      </w:r>
      <w:r w:rsidR="00A04C6C" w:rsidRPr="001A21E8">
        <w:rPr>
          <w:rFonts w:ascii="Tahoma" w:eastAsia="Tahoma" w:hAnsi="Tahoma" w:cs="Tahoma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sp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rci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,</w:t>
      </w:r>
    </w:p>
    <w:p w14:paraId="1BBF2B51" w14:textId="77777777" w:rsidR="00942F4E" w:rsidRPr="001A21E8" w:rsidRDefault="00280ADA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="00E85B65" w:rsidRPr="001A21E8">
        <w:rPr>
          <w:rFonts w:ascii="Tahoma" w:eastAsia="Tahoma" w:hAnsi="Tahoma" w:cs="Tahoma"/>
          <w:spacing w:val="-1"/>
          <w:szCs w:val="18"/>
        </w:rPr>
        <w:t>6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3"/>
          <w:szCs w:val="18"/>
        </w:rPr>
        <w:t xml:space="preserve"> </w:t>
      </w:r>
      <w:r w:rsidRPr="001A21E8">
        <w:rPr>
          <w:rFonts w:ascii="Tahoma" w:eastAsia="Tahoma" w:hAnsi="Tahoma" w:cs="Tahoma"/>
          <w:spacing w:val="3"/>
          <w:szCs w:val="18"/>
        </w:rPr>
        <w:t>O</w:t>
      </w:r>
      <w:r w:rsidRPr="001A21E8">
        <w:rPr>
          <w:rFonts w:ascii="Tahoma" w:eastAsia="Tahoma" w:hAnsi="Tahoma" w:cs="Tahoma"/>
          <w:szCs w:val="18"/>
        </w:rPr>
        <w:t>ś</w:t>
      </w:r>
      <w:r w:rsidRPr="001A21E8">
        <w:rPr>
          <w:rFonts w:ascii="Tahoma" w:eastAsia="Tahoma" w:hAnsi="Tahoma" w:cs="Tahoma"/>
          <w:spacing w:val="1"/>
          <w:szCs w:val="18"/>
        </w:rPr>
        <w:t>w</w:t>
      </w:r>
      <w:r w:rsidRPr="001A21E8">
        <w:rPr>
          <w:rFonts w:ascii="Tahoma" w:eastAsia="Tahoma" w:hAnsi="Tahoma" w:cs="Tahoma"/>
          <w:szCs w:val="18"/>
        </w:rPr>
        <w:t>i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dcz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2"/>
          <w:szCs w:val="18"/>
        </w:rPr>
        <w:t>i</w:t>
      </w:r>
      <w:r w:rsidRPr="001A21E8">
        <w:rPr>
          <w:rFonts w:ascii="Tahoma" w:eastAsia="Tahoma" w:hAnsi="Tahoma" w:cs="Tahoma"/>
          <w:szCs w:val="18"/>
        </w:rPr>
        <w:t>a</w:t>
      </w:r>
      <w:r w:rsidRPr="001A21E8">
        <w:rPr>
          <w:rFonts w:ascii="Tahoma" w:eastAsia="Tahoma" w:hAnsi="Tahoma" w:cs="Tahoma"/>
          <w:spacing w:val="-10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B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f</w:t>
      </w:r>
      <w:r w:rsidRPr="001A21E8">
        <w:rPr>
          <w:rFonts w:ascii="Tahoma" w:eastAsia="Tahoma" w:hAnsi="Tahoma" w:cs="Tahoma"/>
          <w:spacing w:val="2"/>
          <w:szCs w:val="18"/>
        </w:rPr>
        <w:t>i</w:t>
      </w:r>
      <w:r w:rsidRPr="001A21E8">
        <w:rPr>
          <w:rFonts w:ascii="Tahoma" w:eastAsia="Tahoma" w:hAnsi="Tahoma" w:cs="Tahoma"/>
          <w:spacing w:val="-1"/>
          <w:szCs w:val="18"/>
        </w:rPr>
        <w:t>cj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t</w:t>
      </w:r>
      <w:r w:rsidRPr="001A21E8">
        <w:rPr>
          <w:rFonts w:ascii="Tahoma" w:eastAsia="Tahoma" w:hAnsi="Tahoma" w:cs="Tahoma"/>
          <w:spacing w:val="4"/>
          <w:szCs w:val="18"/>
        </w:rPr>
        <w:t>a</w:t>
      </w:r>
      <w:r w:rsidR="00C32BBB" w:rsidRPr="001A21E8">
        <w:rPr>
          <w:rFonts w:ascii="Tahoma" w:eastAsia="Tahoma" w:hAnsi="Tahoma" w:cs="Tahoma"/>
          <w:szCs w:val="18"/>
        </w:rPr>
        <w:t xml:space="preserve"> o niezaleganiu z opłacaniem składek ZUS,</w:t>
      </w:r>
    </w:p>
    <w:p w14:paraId="0FED8065" w14:textId="77777777" w:rsidR="00C32BBB" w:rsidRPr="001A21E8" w:rsidRDefault="00C32BBB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 xml:space="preserve">załącznik nr </w:t>
      </w:r>
      <w:r w:rsidR="00E85B65" w:rsidRPr="001A21E8">
        <w:rPr>
          <w:rFonts w:ascii="Tahoma" w:eastAsia="Tahoma" w:hAnsi="Tahoma" w:cs="Tahoma"/>
          <w:szCs w:val="18"/>
        </w:rPr>
        <w:t>7</w:t>
      </w:r>
      <w:r w:rsidRPr="001A21E8">
        <w:rPr>
          <w:rFonts w:ascii="Tahoma" w:eastAsia="Tahoma" w:hAnsi="Tahoma" w:cs="Tahoma"/>
          <w:szCs w:val="18"/>
        </w:rPr>
        <w:t>: Oświadczenie Beneficjenta o niezaleganiu z uiszczaniem podatków,</w:t>
      </w:r>
    </w:p>
    <w:p w14:paraId="25635E7C" w14:textId="77777777" w:rsidR="00C32BBB" w:rsidRPr="001A21E8" w:rsidRDefault="00C24D7D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hAnsi="Tahoma" w:cs="Tahoma"/>
          <w:szCs w:val="18"/>
        </w:rPr>
        <w:t>załącznik</w:t>
      </w:r>
      <w:r w:rsidR="00C32BBB" w:rsidRPr="001A21E8">
        <w:rPr>
          <w:rFonts w:ascii="Tahoma" w:hAnsi="Tahoma" w:cs="Tahoma"/>
          <w:szCs w:val="18"/>
        </w:rPr>
        <w:t xml:space="preserve"> nr </w:t>
      </w:r>
      <w:r w:rsidR="00E85B65" w:rsidRPr="001A21E8">
        <w:rPr>
          <w:rFonts w:ascii="Tahoma" w:hAnsi="Tahoma" w:cs="Tahoma"/>
          <w:szCs w:val="18"/>
        </w:rPr>
        <w:t>8</w:t>
      </w:r>
      <w:r w:rsidR="00C32BBB" w:rsidRPr="001A21E8">
        <w:rPr>
          <w:rFonts w:ascii="Tahoma" w:hAnsi="Tahoma" w:cs="Tahoma"/>
          <w:szCs w:val="18"/>
        </w:rPr>
        <w:t xml:space="preserve">: </w:t>
      </w:r>
      <w:r w:rsidR="00C32BBB" w:rsidRPr="001A21E8">
        <w:rPr>
          <w:rFonts w:ascii="Tahoma" w:eastAsia="Tahoma" w:hAnsi="Tahoma" w:cs="Tahoma"/>
          <w:szCs w:val="18"/>
        </w:rPr>
        <w:t>Oświadczenie o niepodleganiu karze zakazu dostępu do środków,</w:t>
      </w:r>
    </w:p>
    <w:p w14:paraId="702C92EF" w14:textId="77777777" w:rsidR="00C32BBB" w:rsidRPr="001A21E8" w:rsidRDefault="00C32BBB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 xml:space="preserve">załącznik nr </w:t>
      </w:r>
      <w:r w:rsidR="00E85B65" w:rsidRPr="001A21E8">
        <w:rPr>
          <w:rFonts w:ascii="Tahoma" w:eastAsia="Tahoma" w:hAnsi="Tahoma" w:cs="Tahoma"/>
          <w:szCs w:val="18"/>
        </w:rPr>
        <w:t>9</w:t>
      </w:r>
      <w:r w:rsidRPr="001A21E8">
        <w:rPr>
          <w:rFonts w:ascii="Tahoma" w:eastAsia="Tahoma" w:hAnsi="Tahoma" w:cs="Tahoma"/>
          <w:szCs w:val="18"/>
        </w:rPr>
        <w:t>: Oświadczenie uczestnika projektu</w:t>
      </w:r>
      <w:r w:rsidR="000B4DBB">
        <w:rPr>
          <w:rFonts w:ascii="Tahoma" w:eastAsia="Tahoma" w:hAnsi="Tahoma" w:cs="Tahoma"/>
          <w:szCs w:val="18"/>
        </w:rPr>
        <w:t>,</w:t>
      </w:r>
    </w:p>
    <w:p w14:paraId="790DDD7F" w14:textId="77777777" w:rsidR="006E1261" w:rsidRPr="004D1745" w:rsidRDefault="006E1261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4D1745">
        <w:rPr>
          <w:rFonts w:ascii="Tahoma" w:eastAsia="Tahoma" w:hAnsi="Tahoma" w:cs="Tahoma"/>
          <w:szCs w:val="18"/>
        </w:rPr>
        <w:t xml:space="preserve">załącznik nr </w:t>
      </w:r>
      <w:r w:rsidR="00E85B65" w:rsidRPr="004D1745">
        <w:rPr>
          <w:rFonts w:ascii="Tahoma" w:eastAsia="Tahoma" w:hAnsi="Tahoma" w:cs="Tahoma"/>
          <w:szCs w:val="18"/>
        </w:rPr>
        <w:t>10</w:t>
      </w:r>
      <w:r w:rsidRPr="004D1745">
        <w:rPr>
          <w:rFonts w:ascii="Tahoma" w:eastAsia="Tahoma" w:hAnsi="Tahoma" w:cs="Tahoma"/>
          <w:szCs w:val="18"/>
        </w:rPr>
        <w:t>: Upoważnienie do przetwarzani</w:t>
      </w:r>
      <w:r w:rsidR="008E3C45" w:rsidRPr="004D1745">
        <w:rPr>
          <w:rFonts w:ascii="Tahoma" w:eastAsia="Tahoma" w:hAnsi="Tahoma" w:cs="Tahoma"/>
          <w:szCs w:val="18"/>
        </w:rPr>
        <w:t>a danych osobowych na poziomie B</w:t>
      </w:r>
      <w:r w:rsidR="004D1745">
        <w:rPr>
          <w:rFonts w:ascii="Tahoma" w:eastAsia="Tahoma" w:hAnsi="Tahoma" w:cs="Tahoma"/>
          <w:szCs w:val="18"/>
        </w:rPr>
        <w:t>eneficjenta</w:t>
      </w:r>
      <w:r w:rsidR="004D1745">
        <w:rPr>
          <w:rFonts w:ascii="Tahoma" w:eastAsia="Tahoma" w:hAnsi="Tahoma" w:cs="Tahoma"/>
          <w:szCs w:val="18"/>
        </w:rPr>
        <w:br/>
      </w:r>
      <w:r w:rsidRPr="004D1745">
        <w:rPr>
          <w:rFonts w:ascii="Tahoma" w:eastAsia="Tahoma" w:hAnsi="Tahoma" w:cs="Tahoma"/>
          <w:szCs w:val="18"/>
        </w:rPr>
        <w:t>i podmiotów przez niego umocowanych,</w:t>
      </w:r>
    </w:p>
    <w:p w14:paraId="23F748F3" w14:textId="77777777" w:rsidR="008E3C45" w:rsidRPr="001A21E8" w:rsidRDefault="006E1261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 xml:space="preserve">załącznik nr </w:t>
      </w:r>
      <w:r w:rsidR="00B379EB" w:rsidRPr="001A21E8">
        <w:rPr>
          <w:rFonts w:ascii="Tahoma" w:eastAsia="Tahoma" w:hAnsi="Tahoma" w:cs="Tahoma"/>
          <w:szCs w:val="18"/>
        </w:rPr>
        <w:t>1</w:t>
      </w:r>
      <w:r w:rsidR="00E85B65" w:rsidRPr="001A21E8">
        <w:rPr>
          <w:rFonts w:ascii="Tahoma" w:eastAsia="Tahoma" w:hAnsi="Tahoma" w:cs="Tahoma"/>
          <w:szCs w:val="18"/>
        </w:rPr>
        <w:t>1</w:t>
      </w:r>
      <w:r w:rsidRPr="001A21E8">
        <w:rPr>
          <w:rFonts w:ascii="Tahoma" w:eastAsia="Tahoma" w:hAnsi="Tahoma" w:cs="Tahoma"/>
          <w:szCs w:val="18"/>
        </w:rPr>
        <w:t>: Odwołanie upoważnienia do przetwarzania danych osobowych na poziomie</w:t>
      </w:r>
      <w:r w:rsidR="004D1745">
        <w:rPr>
          <w:rFonts w:ascii="Tahoma" w:eastAsia="Tahoma" w:hAnsi="Tahoma" w:cs="Tahoma"/>
          <w:szCs w:val="18"/>
        </w:rPr>
        <w:t xml:space="preserve"> </w:t>
      </w:r>
      <w:r w:rsidR="008E3C45" w:rsidRPr="001A21E8">
        <w:rPr>
          <w:rFonts w:ascii="Tahoma" w:eastAsia="Tahoma" w:hAnsi="Tahoma" w:cs="Tahoma"/>
          <w:szCs w:val="18"/>
        </w:rPr>
        <w:t>B</w:t>
      </w:r>
      <w:r w:rsidRPr="001A21E8">
        <w:rPr>
          <w:rFonts w:ascii="Tahoma" w:eastAsia="Tahoma" w:hAnsi="Tahoma" w:cs="Tahoma"/>
          <w:szCs w:val="18"/>
        </w:rPr>
        <w:t>eneficjenta i po</w:t>
      </w:r>
      <w:r w:rsidR="000B4DBB">
        <w:rPr>
          <w:rFonts w:ascii="Tahoma" w:eastAsia="Tahoma" w:hAnsi="Tahoma" w:cs="Tahoma"/>
          <w:szCs w:val="18"/>
        </w:rPr>
        <w:t>dmiotów przez niego umocowanych,</w:t>
      </w:r>
    </w:p>
    <w:p w14:paraId="60B656D6" w14:textId="77777777" w:rsidR="008E3C45" w:rsidRPr="001A21E8" w:rsidRDefault="00697AD4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>
        <w:rPr>
          <w:rFonts w:ascii="Tahoma" w:eastAsia="Tahoma" w:hAnsi="Tahoma" w:cs="Tahoma"/>
          <w:szCs w:val="18"/>
        </w:rPr>
        <w:t>(wykreślono)</w:t>
      </w:r>
      <w:r w:rsidR="008E3C45" w:rsidRPr="001A21E8">
        <w:rPr>
          <w:rFonts w:ascii="Tahoma" w:eastAsia="Tahoma" w:hAnsi="Tahoma" w:cs="Tahoma"/>
          <w:szCs w:val="18"/>
        </w:rPr>
        <w:t>,</w:t>
      </w:r>
    </w:p>
    <w:p w14:paraId="4E2E314C" w14:textId="77777777" w:rsidR="008E3C45" w:rsidRPr="001A21E8" w:rsidRDefault="008E3C45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ł</w:t>
      </w:r>
      <w:r w:rsidRPr="001A21E8">
        <w:rPr>
          <w:rFonts w:ascii="Tahoma" w:eastAsia="Tahoma" w:hAnsi="Tahoma" w:cs="Tahoma"/>
          <w:spacing w:val="1"/>
          <w:szCs w:val="18"/>
        </w:rPr>
        <w:t>ą</w:t>
      </w:r>
      <w:r w:rsidRPr="001A21E8">
        <w:rPr>
          <w:rFonts w:ascii="Tahoma" w:eastAsia="Tahoma" w:hAnsi="Tahoma" w:cs="Tahoma"/>
          <w:spacing w:val="-1"/>
          <w:szCs w:val="18"/>
        </w:rPr>
        <w:t>c</w:t>
      </w:r>
      <w:r w:rsidRPr="001A21E8">
        <w:rPr>
          <w:rFonts w:ascii="Tahoma" w:eastAsia="Tahoma" w:hAnsi="Tahoma" w:cs="Tahoma"/>
          <w:szCs w:val="18"/>
        </w:rPr>
        <w:t>znik</w:t>
      </w:r>
      <w:r w:rsidRPr="001A21E8">
        <w:rPr>
          <w:rFonts w:ascii="Tahoma" w:eastAsia="Tahoma" w:hAnsi="Tahoma" w:cs="Tahoma"/>
          <w:spacing w:val="-9"/>
          <w:szCs w:val="18"/>
        </w:rPr>
        <w:t xml:space="preserve"> 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 xml:space="preserve"> </w:t>
      </w:r>
      <w:r w:rsidR="00B379EB" w:rsidRPr="001A21E8">
        <w:rPr>
          <w:rFonts w:ascii="Tahoma" w:eastAsia="Tahoma" w:hAnsi="Tahoma" w:cs="Tahoma"/>
          <w:spacing w:val="-1"/>
          <w:szCs w:val="18"/>
        </w:rPr>
        <w:t>1</w:t>
      </w:r>
      <w:r w:rsidR="00E85B65" w:rsidRPr="001A21E8">
        <w:rPr>
          <w:rFonts w:ascii="Tahoma" w:eastAsia="Tahoma" w:hAnsi="Tahoma" w:cs="Tahoma"/>
          <w:spacing w:val="-1"/>
          <w:szCs w:val="18"/>
        </w:rPr>
        <w:t>3</w:t>
      </w:r>
      <w:r w:rsidRPr="001A21E8">
        <w:rPr>
          <w:rFonts w:ascii="Tahoma" w:eastAsia="Tahoma" w:hAnsi="Tahoma" w:cs="Tahoma"/>
          <w:szCs w:val="18"/>
        </w:rPr>
        <w:t>:</w:t>
      </w:r>
      <w:r w:rsidRPr="001A21E8">
        <w:rPr>
          <w:rFonts w:ascii="Tahoma" w:eastAsia="Tahoma" w:hAnsi="Tahoma" w:cs="Tahoma"/>
          <w:spacing w:val="-1"/>
          <w:szCs w:val="18"/>
        </w:rPr>
        <w:t xml:space="preserve"> U</w:t>
      </w:r>
      <w:r w:rsidRPr="001A21E8">
        <w:rPr>
          <w:rFonts w:ascii="Tahoma" w:eastAsia="Tahoma" w:hAnsi="Tahoma" w:cs="Tahoma"/>
          <w:szCs w:val="18"/>
        </w:rPr>
        <w:t>m</w:t>
      </w:r>
      <w:r w:rsidRPr="001A21E8">
        <w:rPr>
          <w:rFonts w:ascii="Tahoma" w:eastAsia="Tahoma" w:hAnsi="Tahoma" w:cs="Tahoma"/>
          <w:spacing w:val="2"/>
          <w:szCs w:val="18"/>
        </w:rPr>
        <w:t>o</w:t>
      </w:r>
      <w:r w:rsidRPr="001A21E8">
        <w:rPr>
          <w:rFonts w:ascii="Tahoma" w:eastAsia="Tahoma" w:hAnsi="Tahoma" w:cs="Tahoma"/>
          <w:spacing w:val="-1"/>
          <w:szCs w:val="18"/>
        </w:rPr>
        <w:t>w</w:t>
      </w:r>
      <w:r w:rsidRPr="001A21E8">
        <w:rPr>
          <w:rFonts w:ascii="Tahoma" w:eastAsia="Tahoma" w:hAnsi="Tahoma" w:cs="Tahoma"/>
          <w:spacing w:val="1"/>
          <w:szCs w:val="18"/>
        </w:rPr>
        <w:t>a/</w:t>
      </w:r>
      <w:r w:rsidRPr="001A21E8">
        <w:rPr>
          <w:rFonts w:ascii="Tahoma" w:eastAsia="Tahoma" w:hAnsi="Tahoma" w:cs="Tahoma"/>
          <w:szCs w:val="18"/>
        </w:rPr>
        <w:t>porozumi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zCs w:val="18"/>
        </w:rPr>
        <w:t>ie</w:t>
      </w:r>
      <w:r w:rsidRPr="001A21E8">
        <w:rPr>
          <w:rFonts w:ascii="Tahoma" w:eastAsia="Tahoma" w:hAnsi="Tahoma" w:cs="Tahoma"/>
          <w:spacing w:val="-19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p</w:t>
      </w:r>
      <w:r w:rsidRPr="001A21E8">
        <w:rPr>
          <w:rFonts w:ascii="Tahoma" w:eastAsia="Tahoma" w:hAnsi="Tahoma" w:cs="Tahoma"/>
          <w:spacing w:val="1"/>
          <w:szCs w:val="18"/>
        </w:rPr>
        <w:t>a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1"/>
          <w:szCs w:val="18"/>
        </w:rPr>
        <w:t>t</w:t>
      </w:r>
      <w:r w:rsidRPr="001A21E8">
        <w:rPr>
          <w:rFonts w:ascii="Tahoma" w:eastAsia="Tahoma" w:hAnsi="Tahoma" w:cs="Tahoma"/>
          <w:spacing w:val="-1"/>
          <w:szCs w:val="18"/>
        </w:rPr>
        <w:t>n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zCs w:val="18"/>
        </w:rPr>
        <w:t>r</w:t>
      </w:r>
      <w:r w:rsidRPr="001A21E8">
        <w:rPr>
          <w:rFonts w:ascii="Tahoma" w:eastAsia="Tahoma" w:hAnsi="Tahoma" w:cs="Tahoma"/>
          <w:spacing w:val="2"/>
          <w:szCs w:val="18"/>
        </w:rPr>
        <w:t>s</w:t>
      </w:r>
      <w:r w:rsidRPr="001A21E8">
        <w:rPr>
          <w:rFonts w:ascii="Tahoma" w:eastAsia="Tahoma" w:hAnsi="Tahoma" w:cs="Tahoma"/>
          <w:spacing w:val="-1"/>
          <w:szCs w:val="18"/>
        </w:rPr>
        <w:t>k</w:t>
      </w:r>
      <w:r w:rsidRPr="001A21E8">
        <w:rPr>
          <w:rFonts w:ascii="Tahoma" w:eastAsia="Tahoma" w:hAnsi="Tahoma" w:cs="Tahoma"/>
          <w:szCs w:val="18"/>
        </w:rPr>
        <w:t>i</w:t>
      </w:r>
      <w:r w:rsidRPr="001A21E8">
        <w:rPr>
          <w:rFonts w:ascii="Tahoma" w:eastAsia="Tahoma" w:hAnsi="Tahoma" w:cs="Tahoma"/>
          <w:spacing w:val="1"/>
          <w:szCs w:val="18"/>
        </w:rPr>
        <w:t>e</w:t>
      </w:r>
      <w:r w:rsidRPr="001A21E8">
        <w:rPr>
          <w:rFonts w:ascii="Tahoma" w:eastAsia="Tahoma" w:hAnsi="Tahoma" w:cs="Tahoma"/>
          <w:spacing w:val="6"/>
          <w:szCs w:val="18"/>
        </w:rPr>
        <w:t>,</w:t>
      </w:r>
      <w:r w:rsidRPr="001A21E8">
        <w:rPr>
          <w:rStyle w:val="Odwoanieprzypisudolnego"/>
          <w:rFonts w:ascii="Tahoma" w:eastAsia="Tahoma" w:hAnsi="Tahoma" w:cs="Tahoma"/>
          <w:spacing w:val="6"/>
          <w:szCs w:val="18"/>
        </w:rPr>
        <w:footnoteReference w:id="82"/>
      </w:r>
    </w:p>
    <w:p w14:paraId="5D261D7B" w14:textId="77777777" w:rsidR="00A16EF3" w:rsidRDefault="00A16EF3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 w:rsidRPr="001A21E8">
        <w:rPr>
          <w:rFonts w:ascii="Tahoma" w:eastAsia="Tahoma" w:hAnsi="Tahoma" w:cs="Tahoma"/>
          <w:szCs w:val="18"/>
        </w:rPr>
        <w:t>załącznik</w:t>
      </w:r>
      <w:r w:rsidR="00E85B65" w:rsidRPr="001A21E8">
        <w:rPr>
          <w:rFonts w:ascii="Tahoma" w:eastAsia="Tahoma" w:hAnsi="Tahoma" w:cs="Tahoma"/>
          <w:szCs w:val="18"/>
        </w:rPr>
        <w:t xml:space="preserve"> </w:t>
      </w:r>
      <w:r w:rsidRPr="001A21E8">
        <w:rPr>
          <w:rFonts w:ascii="Tahoma" w:eastAsia="Tahoma" w:hAnsi="Tahoma" w:cs="Tahoma"/>
          <w:szCs w:val="18"/>
        </w:rPr>
        <w:t>nr 1</w:t>
      </w:r>
      <w:r w:rsidR="00E85B65" w:rsidRPr="001A21E8">
        <w:rPr>
          <w:rFonts w:ascii="Tahoma" w:eastAsia="Tahoma" w:hAnsi="Tahoma" w:cs="Tahoma"/>
          <w:szCs w:val="18"/>
        </w:rPr>
        <w:t>4</w:t>
      </w:r>
      <w:r w:rsidRPr="001A21E8">
        <w:rPr>
          <w:rFonts w:ascii="Tahoma" w:eastAsia="Tahoma" w:hAnsi="Tahoma" w:cs="Tahoma"/>
          <w:szCs w:val="18"/>
        </w:rPr>
        <w:t xml:space="preserve">: </w:t>
      </w:r>
      <w:r w:rsidR="00722453" w:rsidRPr="00722453">
        <w:rPr>
          <w:rFonts w:ascii="Tahoma" w:eastAsia="Tahoma" w:hAnsi="Tahoma" w:cs="Tahoma"/>
          <w:szCs w:val="18"/>
        </w:rPr>
        <w:t>Wzory wniosków osób uprawnionych do obsługi systemu SL2014</w:t>
      </w:r>
      <w:r w:rsidR="00234147">
        <w:rPr>
          <w:rFonts w:ascii="Tahoma" w:eastAsia="Tahoma" w:hAnsi="Tahoma" w:cs="Tahoma"/>
          <w:szCs w:val="18"/>
        </w:rPr>
        <w:t>,</w:t>
      </w:r>
    </w:p>
    <w:p w14:paraId="1A45CE9A" w14:textId="77777777" w:rsidR="004D1745" w:rsidRPr="00293046" w:rsidRDefault="006B5D73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>
        <w:rPr>
          <w:rFonts w:ascii="Tahoma" w:eastAsia="Tahoma" w:hAnsi="Tahoma" w:cs="Tahoma"/>
          <w:szCs w:val="18"/>
        </w:rPr>
        <w:t xml:space="preserve">załącznik nr 15: </w:t>
      </w:r>
      <w:r w:rsidR="00234147" w:rsidRPr="006B5D73">
        <w:rPr>
          <w:rFonts w:ascii="Tahoma" w:eastAsia="Tahoma" w:hAnsi="Tahoma" w:cs="Tahoma"/>
          <w:szCs w:val="18"/>
        </w:rPr>
        <w:t>Warunki obniżania wartości korekt finansowych oraz wartości wydatków poniesionych nieprawidłowo</w:t>
      </w:r>
      <w:r>
        <w:rPr>
          <w:rFonts w:ascii="Tahoma" w:eastAsia="Tahoma" w:hAnsi="Tahoma" w:cs="Tahoma"/>
          <w:szCs w:val="18"/>
        </w:rPr>
        <w:t>,</w:t>
      </w:r>
    </w:p>
    <w:p w14:paraId="0313B866" w14:textId="77777777" w:rsidR="004D1745" w:rsidRPr="00293046" w:rsidRDefault="006B5D73" w:rsidP="000E6590">
      <w:pPr>
        <w:pStyle w:val="Akapitzlist"/>
        <w:numPr>
          <w:ilvl w:val="1"/>
          <w:numId w:val="54"/>
        </w:numPr>
        <w:tabs>
          <w:tab w:val="clear" w:pos="680"/>
          <w:tab w:val="left" w:pos="9072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Cs w:val="18"/>
        </w:rPr>
      </w:pPr>
      <w:r>
        <w:rPr>
          <w:rFonts w:ascii="Tahoma" w:eastAsia="Tahoma" w:hAnsi="Tahoma" w:cs="Tahoma"/>
          <w:szCs w:val="18"/>
        </w:rPr>
        <w:t>z</w:t>
      </w:r>
      <w:r w:rsidRPr="006B5D73">
        <w:rPr>
          <w:rFonts w:ascii="Tahoma" w:eastAsia="Tahoma" w:hAnsi="Tahoma" w:cs="Tahoma"/>
          <w:szCs w:val="18"/>
        </w:rPr>
        <w:t>ałącznik nr 16</w:t>
      </w:r>
      <w:r>
        <w:rPr>
          <w:rFonts w:ascii="Tahoma" w:eastAsia="Tahoma" w:hAnsi="Tahoma" w:cs="Tahoma"/>
          <w:szCs w:val="18"/>
        </w:rPr>
        <w:t>:</w:t>
      </w:r>
      <w:r w:rsidRPr="006B5D73">
        <w:rPr>
          <w:rFonts w:ascii="Tahoma" w:eastAsia="Tahoma" w:hAnsi="Tahoma" w:cs="Tahoma"/>
          <w:szCs w:val="18"/>
        </w:rPr>
        <w:t xml:space="preserve"> Wzór zakresu danych osobowych powierzonych do przetwarzania</w:t>
      </w:r>
      <w:r w:rsidR="000B4DBB">
        <w:rPr>
          <w:rFonts w:ascii="Tahoma" w:eastAsia="Tahoma" w:hAnsi="Tahoma" w:cs="Tahoma"/>
          <w:szCs w:val="18"/>
        </w:rPr>
        <w:t>.</w:t>
      </w:r>
    </w:p>
    <w:p w14:paraId="2695DB5A" w14:textId="77777777" w:rsidR="004D1745" w:rsidRDefault="004D1745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eastAsia="Tahoma" w:hAnsi="Tahoma" w:cs="Tahoma"/>
          <w:szCs w:val="18"/>
        </w:rPr>
      </w:pPr>
    </w:p>
    <w:p w14:paraId="5E0CCB4F" w14:textId="77777777" w:rsidR="004D1745" w:rsidRPr="004D1745" w:rsidRDefault="004D1745" w:rsidP="00242E9B">
      <w:pPr>
        <w:tabs>
          <w:tab w:val="left" w:pos="9072"/>
        </w:tabs>
        <w:spacing w:line="276" w:lineRule="auto"/>
        <w:ind w:right="14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>W imieniu Instytucji Zarządzającej RPO WŚ na lata 2014-2020:</w:t>
      </w:r>
    </w:p>
    <w:p w14:paraId="17C714BE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4B738DA5" w14:textId="77777777" w:rsidR="004D1745" w:rsidRDefault="004D1745" w:rsidP="004D1745">
      <w:pPr>
        <w:spacing w:line="276" w:lineRule="auto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 xml:space="preserve">Podpisy: </w:t>
      </w:r>
    </w:p>
    <w:p w14:paraId="2B0DDDDE" w14:textId="77777777" w:rsid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65880CB4" w14:textId="77777777" w:rsidR="009C5061" w:rsidRDefault="009C5061" w:rsidP="004D1745">
      <w:pPr>
        <w:spacing w:line="276" w:lineRule="auto"/>
        <w:jc w:val="both"/>
        <w:rPr>
          <w:rFonts w:ascii="Tahoma" w:hAnsi="Tahoma" w:cs="Tahoma"/>
        </w:rPr>
      </w:pPr>
    </w:p>
    <w:p w14:paraId="4E0548D7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>....................................................</w:t>
      </w:r>
      <w:r w:rsidRPr="004D1745">
        <w:rPr>
          <w:rFonts w:ascii="Tahoma" w:hAnsi="Tahoma" w:cs="Tahoma"/>
        </w:rPr>
        <w:tab/>
        <w:t xml:space="preserve">                   ...........................................</w:t>
      </w:r>
      <w:r>
        <w:rPr>
          <w:rFonts w:ascii="Tahoma" w:hAnsi="Tahoma" w:cs="Tahoma"/>
        </w:rPr>
        <w:t>.......</w:t>
      </w:r>
    </w:p>
    <w:p w14:paraId="783CC61B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4E8900D4" w14:textId="77777777" w:rsidR="004D1745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</w:p>
    <w:p w14:paraId="78F1AB24" w14:textId="77777777" w:rsidR="00942F4E" w:rsidRPr="004D1745" w:rsidRDefault="004D1745" w:rsidP="004D1745">
      <w:pPr>
        <w:spacing w:line="276" w:lineRule="auto"/>
        <w:jc w:val="both"/>
        <w:rPr>
          <w:rFonts w:ascii="Tahoma" w:hAnsi="Tahoma" w:cs="Tahoma"/>
        </w:rPr>
      </w:pPr>
      <w:r w:rsidRPr="004D1745">
        <w:rPr>
          <w:rFonts w:ascii="Tahoma" w:hAnsi="Tahoma" w:cs="Tahoma"/>
        </w:rPr>
        <w:t>......................................................</w:t>
      </w:r>
      <w:r w:rsidRPr="004D1745">
        <w:rPr>
          <w:rFonts w:ascii="Tahoma" w:hAnsi="Tahoma" w:cs="Tahoma"/>
        </w:rPr>
        <w:tab/>
        <w:t xml:space="preserve">                   ..........................................</w:t>
      </w:r>
      <w:r>
        <w:rPr>
          <w:rFonts w:ascii="Tahoma" w:hAnsi="Tahoma" w:cs="Tahoma"/>
        </w:rPr>
        <w:t>........</w:t>
      </w:r>
      <w:r w:rsidRPr="004D1745">
        <w:rPr>
          <w:rFonts w:ascii="Tahoma" w:hAnsi="Tahoma" w:cs="Tahoma"/>
        </w:rPr>
        <w:t>.</w:t>
      </w:r>
    </w:p>
    <w:sectPr w:rsidR="00942F4E" w:rsidRPr="004D1745" w:rsidSect="00212478">
      <w:headerReference w:type="default" r:id="rId9"/>
      <w:footerReference w:type="default" r:id="rId10"/>
      <w:headerReference w:type="first" r:id="rId11"/>
      <w:type w:val="continuous"/>
      <w:pgSz w:w="11920" w:h="16840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E48A5" w14:textId="77777777" w:rsidR="000E6590" w:rsidRDefault="000E6590" w:rsidP="00CC5572">
      <w:r>
        <w:separator/>
      </w:r>
    </w:p>
  </w:endnote>
  <w:endnote w:type="continuationSeparator" w:id="0">
    <w:p w14:paraId="26C6E5FD" w14:textId="77777777" w:rsidR="000E6590" w:rsidRDefault="000E6590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100298"/>
      <w:docPartObj>
        <w:docPartGallery w:val="Page Numbers (Bottom of Page)"/>
        <w:docPartUnique/>
      </w:docPartObj>
    </w:sdtPr>
    <w:sdtEndPr/>
    <w:sdtContent>
      <w:p w14:paraId="7C2A93B7" w14:textId="77777777" w:rsidR="00900E82" w:rsidRDefault="00900E82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326DF3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0871BBB6" w14:textId="77777777" w:rsidR="00900E82" w:rsidRDefault="00900E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B2E9D" w14:textId="77777777" w:rsidR="000E6590" w:rsidRDefault="000E6590" w:rsidP="00CC5572">
      <w:r>
        <w:separator/>
      </w:r>
    </w:p>
  </w:footnote>
  <w:footnote w:type="continuationSeparator" w:id="0">
    <w:p w14:paraId="215E6310" w14:textId="77777777" w:rsidR="000E6590" w:rsidRDefault="000E6590" w:rsidP="00CC5572">
      <w:r>
        <w:continuationSeparator/>
      </w:r>
    </w:p>
  </w:footnote>
  <w:footnote w:id="1">
    <w:p w14:paraId="6A3F7405" w14:textId="77777777" w:rsidR="00900E82" w:rsidRPr="00573A75" w:rsidRDefault="00900E82" w:rsidP="0089338C">
      <w:pPr>
        <w:spacing w:before="43"/>
        <w:ind w:left="119"/>
        <w:rPr>
          <w:rFonts w:ascii="Tahoma" w:eastAsia="Tahoma" w:hAnsi="Tahoma" w:cs="Tahoma"/>
          <w:sz w:val="16"/>
          <w:szCs w:val="16"/>
        </w:rPr>
      </w:pPr>
      <w:r w:rsidRPr="00573A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3A7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w 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 xml:space="preserve">ch w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</w:t>
      </w:r>
      <w:r w:rsidRPr="00573A75">
        <w:rPr>
          <w:rFonts w:ascii="Tahoma" w:eastAsia="Tahoma" w:hAnsi="Tahoma" w:cs="Tahoma"/>
          <w:sz w:val="16"/>
          <w:szCs w:val="16"/>
        </w:rPr>
        <w:t>ach par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tne</w:t>
      </w:r>
      <w:r w:rsidRPr="00573A75">
        <w:rPr>
          <w:rFonts w:ascii="Tahoma" w:eastAsia="Tahoma" w:hAnsi="Tahoma" w:cs="Tahoma"/>
          <w:sz w:val="16"/>
          <w:szCs w:val="16"/>
        </w:rPr>
        <w:t>rs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a.</w:t>
      </w:r>
    </w:p>
  </w:footnote>
  <w:footnote w:id="2">
    <w:p w14:paraId="1F52CC0B" w14:textId="0F9AE249" w:rsidR="00900E82" w:rsidRPr="00987B34" w:rsidRDefault="00900E82" w:rsidP="00987B34">
      <w:pPr>
        <w:spacing w:line="276" w:lineRule="auto"/>
        <w:ind w:right="90"/>
        <w:jc w:val="both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prz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zacji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ed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rg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ani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zac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ą</w:t>
      </w:r>
      <w:r w:rsidRPr="00987B34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Bene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f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ent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1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wp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sać</w:t>
      </w:r>
      <w:r w:rsidRPr="00987B34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wę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tki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,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adr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s,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>EGON</w:t>
      </w:r>
      <w:r w:rsidRPr="00987B34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lu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b</w:t>
      </w:r>
      <w:r w:rsidRPr="00987B34">
        <w:rPr>
          <w:rFonts w:ascii="Tahoma" w:eastAsia="Tahoma" w:hAnsi="Tahoma" w:cs="Tahoma"/>
          <w:spacing w:val="-2"/>
          <w:position w:val="-1"/>
          <w:sz w:val="16"/>
          <w:szCs w:val="16"/>
        </w:rPr>
        <w:t>/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i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IP</w:t>
      </w:r>
      <w:r w:rsidRPr="00987B34">
        <w:rPr>
          <w:rFonts w:ascii="Tahoma" w:eastAsia="Tahoma" w:hAnsi="Tahoma" w:cs="Tahoma"/>
          <w:spacing w:val="17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18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ż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ści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d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tu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su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ra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jącej).</w:t>
      </w:r>
      <w:r w:rsidRPr="00987B34">
        <w:rPr>
          <w:rFonts w:ascii="Tahoma" w:eastAsia="Tahoma" w:hAnsi="Tahoma" w:cs="Tahoma"/>
          <w:spacing w:val="2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16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do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,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jeże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b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ył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ączn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przez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987B34">
        <w:rPr>
          <w:rFonts w:ascii="Tahoma" w:eastAsia="Tahoma" w:hAnsi="Tahoma" w:cs="Tahoma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aza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y</w:t>
      </w:r>
      <w:r w:rsidRPr="00987B34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ja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fi</w:t>
      </w:r>
      <w:r w:rsidRPr="00987B34">
        <w:rPr>
          <w:rFonts w:ascii="Tahoma" w:eastAsia="Tahoma" w:hAnsi="Tahoma" w:cs="Tahoma"/>
          <w:sz w:val="16"/>
          <w:szCs w:val="16"/>
        </w:rPr>
        <w:t>cj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987B34">
        <w:rPr>
          <w:rFonts w:ascii="Tahoma" w:eastAsia="Tahoma" w:hAnsi="Tahoma" w:cs="Tahoma"/>
          <w:sz w:val="16"/>
          <w:szCs w:val="16"/>
        </w:rPr>
        <w:t>.</w:t>
      </w:r>
      <w:r w:rsidRPr="00987B34">
        <w:rPr>
          <w:rFonts w:ascii="Tahoma" w:eastAsia="Tahoma" w:hAnsi="Tahoma" w:cs="Tahoma"/>
          <w:spacing w:val="18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Re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</w:t>
      </w:r>
      <w:r w:rsidRPr="00987B34">
        <w:rPr>
          <w:rFonts w:ascii="Tahoma" w:eastAsia="Tahoma" w:hAnsi="Tahoma" w:cs="Tahoma"/>
          <w:sz w:val="16"/>
          <w:szCs w:val="16"/>
        </w:rPr>
        <w:t>za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to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m</w:t>
      </w:r>
      <w:r w:rsidRPr="00987B34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mo</w:t>
      </w:r>
      <w:r w:rsidRPr="00987B34">
        <w:rPr>
          <w:rFonts w:ascii="Tahoma" w:eastAsia="Tahoma" w:hAnsi="Tahoma" w:cs="Tahoma"/>
          <w:sz w:val="16"/>
          <w:szCs w:val="16"/>
        </w:rPr>
        <w:t>że</w:t>
      </w:r>
      <w:r w:rsidRPr="00987B34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b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ć</w:t>
      </w:r>
      <w:r w:rsidRPr="00987B34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tk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siadaj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ą</w:t>
      </w:r>
      <w:r w:rsidRPr="00987B34">
        <w:rPr>
          <w:rFonts w:ascii="Tahoma" w:eastAsia="Tahoma" w:hAnsi="Tahoma" w:cs="Tahoma"/>
          <w:sz w:val="16"/>
          <w:szCs w:val="16"/>
        </w:rPr>
        <w:t>ca</w:t>
      </w:r>
      <w:r w:rsidRPr="00987B34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b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ść</w:t>
      </w:r>
      <w:r w:rsidRPr="00987B34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pr</w:t>
      </w:r>
      <w:r w:rsidRPr="00987B34">
        <w:rPr>
          <w:rFonts w:ascii="Tahoma" w:eastAsia="Tahoma" w:hAnsi="Tahoma" w:cs="Tahoma"/>
          <w:sz w:val="16"/>
          <w:szCs w:val="16"/>
        </w:rPr>
        <w:t>aw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ą. W</w:t>
      </w:r>
      <w:r w:rsidRPr="00987B34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ytu</w:t>
      </w:r>
      <w:r w:rsidRPr="00987B34">
        <w:rPr>
          <w:rFonts w:ascii="Tahoma" w:eastAsia="Tahoma" w:hAnsi="Tahoma" w:cs="Tahoma"/>
          <w:sz w:val="16"/>
          <w:szCs w:val="16"/>
        </w:rPr>
        <w:t>acj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i</w:t>
      </w:r>
      <w:r w:rsidRPr="00987B34">
        <w:rPr>
          <w:rFonts w:ascii="Tahoma" w:eastAsia="Tahoma" w:hAnsi="Tahoma" w:cs="Tahoma"/>
          <w:sz w:val="16"/>
          <w:szCs w:val="16"/>
        </w:rPr>
        <w:t>,</w:t>
      </w:r>
      <w:r w:rsidRPr="00987B34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987B34">
        <w:rPr>
          <w:rFonts w:ascii="Tahoma" w:eastAsia="Tahoma" w:hAnsi="Tahoma" w:cs="Tahoma"/>
          <w:sz w:val="16"/>
          <w:szCs w:val="16"/>
        </w:rPr>
        <w:t>dy ja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fi</w:t>
      </w:r>
      <w:r w:rsidRPr="00987B34">
        <w:rPr>
          <w:rFonts w:ascii="Tahoma" w:eastAsia="Tahoma" w:hAnsi="Tahoma" w:cs="Tahoma"/>
          <w:sz w:val="16"/>
          <w:szCs w:val="16"/>
        </w:rPr>
        <w:t>cj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je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kt</w:t>
      </w:r>
      <w:r w:rsidRPr="00987B34">
        <w:rPr>
          <w:rFonts w:ascii="Tahoma" w:eastAsia="Tahoma" w:hAnsi="Tahoma" w:cs="Tahoma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aza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jed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ą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jed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tk</w:t>
      </w:r>
      <w:r w:rsidRPr="00987B34">
        <w:rPr>
          <w:rFonts w:ascii="Tahoma" w:eastAsia="Tahoma" w:hAnsi="Tahoma" w:cs="Tahoma"/>
          <w:sz w:val="16"/>
          <w:szCs w:val="16"/>
        </w:rPr>
        <w:t>ę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(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p</w:t>
      </w:r>
      <w:r w:rsidRPr="00987B34">
        <w:rPr>
          <w:rFonts w:ascii="Tahoma" w:eastAsia="Tahoma" w:hAnsi="Tahoma" w:cs="Tahoma"/>
          <w:sz w:val="16"/>
          <w:szCs w:val="16"/>
        </w:rPr>
        <w:t>.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i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)</w:t>
      </w:r>
      <w:r w:rsidRPr="00987B34">
        <w:rPr>
          <w:rFonts w:ascii="Tahoma" w:eastAsia="Tahoma" w:hAnsi="Tahoma" w:cs="Tahoma"/>
          <w:sz w:val="16"/>
          <w:szCs w:val="16"/>
        </w:rPr>
        <w:t>,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tomi</w:t>
      </w:r>
      <w:r w:rsidRPr="00987B34">
        <w:rPr>
          <w:rFonts w:ascii="Tahoma" w:eastAsia="Tahoma" w:hAnsi="Tahoma" w:cs="Tahoma"/>
          <w:sz w:val="16"/>
          <w:szCs w:val="16"/>
        </w:rPr>
        <w:t>ast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pr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je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f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</w:t>
      </w:r>
      <w:r w:rsidRPr="00987B34">
        <w:rPr>
          <w:rFonts w:ascii="Tahoma" w:eastAsia="Tahoma" w:hAnsi="Tahoma" w:cs="Tahoma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2"/>
          <w:sz w:val="16"/>
          <w:szCs w:val="16"/>
        </w:rPr>
        <w:t>w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4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y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jest przez 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987B34">
        <w:rPr>
          <w:rFonts w:ascii="Tahoma" w:eastAsia="Tahoma" w:hAnsi="Tahoma" w:cs="Tahoma"/>
          <w:sz w:val="16"/>
          <w:szCs w:val="16"/>
        </w:rPr>
        <w:t>e jed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te</w:t>
      </w:r>
      <w:r w:rsidRPr="00987B34">
        <w:rPr>
          <w:rFonts w:ascii="Tahoma" w:eastAsia="Tahoma" w:hAnsi="Tahoma" w:cs="Tahoma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(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p</w:t>
      </w:r>
      <w:r w:rsidRPr="00987B34">
        <w:rPr>
          <w:rFonts w:ascii="Tahoma" w:eastAsia="Tahoma" w:hAnsi="Tahoma" w:cs="Tahoma"/>
          <w:sz w:val="16"/>
          <w:szCs w:val="16"/>
        </w:rPr>
        <w:t>.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</w:t>
      </w:r>
      <w:r w:rsidRPr="00987B34">
        <w:rPr>
          <w:rFonts w:ascii="Tahoma" w:eastAsia="Tahoma" w:hAnsi="Tahoma" w:cs="Tahoma"/>
          <w:sz w:val="16"/>
          <w:szCs w:val="16"/>
        </w:rPr>
        <w:t>ac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ó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ś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i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to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h</w:t>
      </w:r>
      <w:r w:rsidRPr="00987B34">
        <w:rPr>
          <w:rFonts w:ascii="Tahoma" w:eastAsia="Tahoma" w:hAnsi="Tahoma" w:cs="Tahoma"/>
          <w:sz w:val="16"/>
          <w:szCs w:val="16"/>
        </w:rPr>
        <w:t>)</w:t>
      </w:r>
      <w:r w:rsidRPr="00987B34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do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ofin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2"/>
          <w:sz w:val="16"/>
          <w:szCs w:val="16"/>
        </w:rPr>
        <w:t>w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le</w:t>
      </w:r>
      <w:r w:rsidRPr="00987B34">
        <w:rPr>
          <w:rFonts w:ascii="Tahoma" w:eastAsia="Tahoma" w:hAnsi="Tahoma" w:cs="Tahoma"/>
          <w:sz w:val="16"/>
          <w:szCs w:val="16"/>
        </w:rPr>
        <w:t>ży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za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ł</w:t>
      </w:r>
      <w:r w:rsidRPr="00987B34">
        <w:rPr>
          <w:rFonts w:ascii="Tahoma" w:eastAsia="Tahoma" w:hAnsi="Tahoma" w:cs="Tahoma"/>
          <w:sz w:val="16"/>
          <w:szCs w:val="16"/>
        </w:rPr>
        <w:t>ączyć</w:t>
      </w:r>
      <w:r w:rsidRPr="00987B34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yk</w:t>
      </w:r>
      <w:r w:rsidRPr="00987B34">
        <w:rPr>
          <w:rFonts w:ascii="Tahoma" w:eastAsia="Tahoma" w:hAnsi="Tahoma" w:cs="Tahoma"/>
          <w:sz w:val="16"/>
          <w:szCs w:val="16"/>
        </w:rPr>
        <w:t>az w</w:t>
      </w:r>
      <w:r w:rsidRPr="00987B34">
        <w:rPr>
          <w:rFonts w:ascii="Tahoma" w:eastAsia="Tahoma" w:hAnsi="Tahoma" w:cs="Tahoma"/>
          <w:spacing w:val="-2"/>
          <w:sz w:val="16"/>
          <w:szCs w:val="16"/>
        </w:rPr>
        <w:t>s</w:t>
      </w:r>
      <w:r w:rsidRPr="00987B34">
        <w:rPr>
          <w:rFonts w:ascii="Tahoma" w:eastAsia="Tahoma" w:hAnsi="Tahoma" w:cs="Tahoma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tki</w:t>
      </w:r>
      <w:r w:rsidRPr="00987B34">
        <w:rPr>
          <w:rFonts w:ascii="Tahoma" w:eastAsia="Tahoma" w:hAnsi="Tahoma" w:cs="Tahoma"/>
          <w:sz w:val="16"/>
          <w:szCs w:val="16"/>
        </w:rPr>
        <w:t>ch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jed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te</w:t>
      </w:r>
      <w:r w:rsidRPr="00987B34">
        <w:rPr>
          <w:rFonts w:ascii="Tahoma" w:eastAsia="Tahoma" w:hAnsi="Tahoma" w:cs="Tahoma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</w:t>
      </w:r>
      <w:r w:rsidRPr="00987B34">
        <w:rPr>
          <w:rFonts w:ascii="Tahoma" w:eastAsia="Tahoma" w:hAnsi="Tahoma" w:cs="Tahoma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u</w:t>
      </w:r>
      <w:r w:rsidRPr="00987B34">
        <w:rPr>
          <w:rFonts w:ascii="Tahoma" w:eastAsia="Tahoma" w:hAnsi="Tahoma" w:cs="Tahoma"/>
          <w:sz w:val="16"/>
          <w:szCs w:val="16"/>
        </w:rPr>
        <w:t>jąc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ch da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y pr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je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kt</w:t>
      </w:r>
      <w:r w:rsidRPr="00987B34">
        <w:rPr>
          <w:rFonts w:ascii="Tahoma" w:eastAsia="Tahoma" w:hAnsi="Tahoma" w:cs="Tahoma"/>
          <w:sz w:val="16"/>
          <w:szCs w:val="16"/>
        </w:rPr>
        <w:t>.</w:t>
      </w:r>
    </w:p>
  </w:footnote>
  <w:footnote w:id="3">
    <w:p w14:paraId="466A8EDF" w14:textId="77777777" w:rsidR="00900E82" w:rsidRPr="00987B34" w:rsidRDefault="00900E82" w:rsidP="00987B34">
      <w:pPr>
        <w:spacing w:line="276" w:lineRule="auto"/>
        <w:ind w:right="86"/>
        <w:jc w:val="both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 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ch w par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. Jeże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jest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y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par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3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dać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2"/>
          <w:position w:val="-1"/>
          <w:sz w:val="16"/>
          <w:szCs w:val="16"/>
        </w:rPr>
        <w:t>zw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ę p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miotu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/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 ad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re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s, 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r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G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spacing w:val="-21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4">
    <w:p w14:paraId="00F7E8CB" w14:textId="3162CB71" w:rsidR="00900E82" w:rsidRPr="00987B34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">
    <w:p w14:paraId="41AA56D0" w14:textId="77777777" w:rsidR="00900E82" w:rsidRPr="001C3C76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  <w:r w:rsidRPr="001C3C76">
        <w:rPr>
          <w:rFonts w:ascii="Tahoma" w:hAnsi="Tahoma" w:cs="Tahoma"/>
          <w:sz w:val="16"/>
          <w:szCs w:val="16"/>
        </w:rPr>
        <w:t xml:space="preserve"> </w:t>
      </w:r>
    </w:p>
  </w:footnote>
  <w:footnote w:id="6">
    <w:p w14:paraId="3ED143B4" w14:textId="77777777" w:rsidR="00900E82" w:rsidRPr="00D81AF0" w:rsidRDefault="00900E82" w:rsidP="00987B34">
      <w:pPr>
        <w:pStyle w:val="Tekstprzypisudolnego"/>
        <w:jc w:val="both"/>
        <w:rPr>
          <w:rFonts w:ascii="Tahoma" w:eastAsia="Tahoma" w:hAnsi="Tahoma" w:cs="Tahoma"/>
          <w:sz w:val="16"/>
          <w:szCs w:val="16"/>
        </w:rPr>
      </w:pPr>
      <w:r w:rsidRPr="00BF79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79AA">
        <w:rPr>
          <w:rFonts w:ascii="Tahoma" w:hAnsi="Tahoma" w:cs="Tahoma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y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umó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o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dz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D81AF0">
        <w:rPr>
          <w:rFonts w:ascii="Tahoma" w:eastAsia="Tahoma" w:hAnsi="Tahoma" w:cs="Tahoma"/>
          <w:spacing w:val="2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za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m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ń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zg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e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s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t</w:t>
      </w:r>
      <w:r w:rsidRPr="00D81AF0">
        <w:rPr>
          <w:rFonts w:ascii="Tahoma" w:eastAsia="Tahoma" w:hAnsi="Tahoma" w:cs="Tahoma"/>
          <w:sz w:val="16"/>
          <w:szCs w:val="16"/>
        </w:rPr>
        <w:t>awą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„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5"/>
          <w:sz w:val="16"/>
          <w:szCs w:val="16"/>
        </w:rPr>
        <w:t>r</w:t>
      </w:r>
      <w:r w:rsidRPr="00D81AF0">
        <w:rPr>
          <w:rFonts w:ascii="Tahoma" w:eastAsia="Tahoma" w:hAnsi="Tahoma" w:cs="Tahoma"/>
          <w:sz w:val="16"/>
          <w:szCs w:val="16"/>
        </w:rPr>
        <w:t>awo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ń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p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b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li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ny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h</w:t>
      </w:r>
      <w:r w:rsidRPr="00D81AF0">
        <w:rPr>
          <w:rFonts w:ascii="Tahoma" w:eastAsia="Tahoma" w:hAnsi="Tahoma" w:cs="Tahoma"/>
          <w:sz w:val="16"/>
          <w:szCs w:val="16"/>
        </w:rPr>
        <w:t>”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jak</w:t>
      </w:r>
      <w:r w:rsidRPr="00D81AF0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i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um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ty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z</w:t>
      </w:r>
      <w:r w:rsidRPr="00D81AF0">
        <w:rPr>
          <w:rFonts w:ascii="Tahoma" w:eastAsia="Tahoma" w:hAnsi="Tahoma" w:cs="Tahoma"/>
          <w:sz w:val="16"/>
          <w:szCs w:val="16"/>
        </w:rPr>
        <w:t>ąc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ch</w:t>
      </w:r>
      <w:r w:rsidRPr="00D81AF0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za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D81AF0">
        <w:rPr>
          <w:rFonts w:ascii="Tahoma" w:eastAsia="Tahoma" w:hAnsi="Tahoma" w:cs="Tahoma"/>
          <w:sz w:val="16"/>
          <w:szCs w:val="16"/>
        </w:rPr>
        <w:t>w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1AF0">
        <w:rPr>
          <w:rFonts w:ascii="Tahoma" w:eastAsia="Tahoma" w:hAnsi="Tahoma" w:cs="Tahoma"/>
          <w:sz w:val="16"/>
          <w:szCs w:val="16"/>
        </w:rPr>
        <w:t>ń</w:t>
      </w:r>
    </w:p>
    <w:p w14:paraId="7D1F2308" w14:textId="77777777" w:rsidR="00900E82" w:rsidRPr="00D81AF0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dz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D81AF0">
        <w:rPr>
          <w:rFonts w:ascii="Tahoma" w:eastAsia="Tahoma" w:hAnsi="Tahoma" w:cs="Tahoma"/>
          <w:sz w:val="16"/>
          <w:szCs w:val="16"/>
        </w:rPr>
        <w:t>a</w:t>
      </w:r>
      <w:r w:rsidRPr="00D81AF0">
        <w:rPr>
          <w:rFonts w:ascii="Tahoma" w:eastAsia="Tahoma" w:hAnsi="Tahoma" w:cs="Tahoma"/>
          <w:spacing w:val="-4"/>
          <w:sz w:val="16"/>
          <w:szCs w:val="16"/>
        </w:rPr>
        <w:t>n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ch zg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1AF0">
        <w:rPr>
          <w:rFonts w:ascii="Tahoma" w:eastAsia="Tahoma" w:hAnsi="Tahoma" w:cs="Tahoma"/>
          <w:sz w:val="16"/>
          <w:szCs w:val="16"/>
        </w:rPr>
        <w:t>d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1AF0">
        <w:rPr>
          <w:rFonts w:ascii="Tahoma" w:eastAsia="Tahoma" w:hAnsi="Tahoma" w:cs="Tahoma"/>
          <w:sz w:val="16"/>
          <w:szCs w:val="16"/>
        </w:rPr>
        <w:t>e z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z w:val="16"/>
          <w:szCs w:val="16"/>
        </w:rPr>
        <w:t>zasadą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3"/>
          <w:sz w:val="16"/>
          <w:szCs w:val="16"/>
        </w:rPr>
        <w:t>k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on</w:t>
      </w:r>
      <w:r w:rsidRPr="00D81AF0">
        <w:rPr>
          <w:rFonts w:ascii="Tahoma" w:eastAsia="Tahoma" w:hAnsi="Tahoma" w:cs="Tahoma"/>
          <w:spacing w:val="1"/>
          <w:sz w:val="16"/>
          <w:szCs w:val="16"/>
        </w:rPr>
        <w:t>k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1AF0">
        <w:rPr>
          <w:rFonts w:ascii="Tahoma" w:eastAsia="Tahoma" w:hAnsi="Tahoma" w:cs="Tahoma"/>
          <w:sz w:val="16"/>
          <w:szCs w:val="16"/>
        </w:rPr>
        <w:t>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en</w:t>
      </w:r>
      <w:r w:rsidRPr="00D81AF0">
        <w:rPr>
          <w:rFonts w:ascii="Tahoma" w:eastAsia="Tahoma" w:hAnsi="Tahoma" w:cs="Tahoma"/>
          <w:sz w:val="16"/>
          <w:szCs w:val="16"/>
        </w:rPr>
        <w:t>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y</w:t>
      </w:r>
      <w:r w:rsidRPr="00D81AF0">
        <w:rPr>
          <w:rFonts w:ascii="Tahoma" w:eastAsia="Tahoma" w:hAnsi="Tahoma" w:cs="Tahoma"/>
          <w:sz w:val="16"/>
          <w:szCs w:val="16"/>
        </w:rPr>
        <w:t>j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no</w:t>
      </w:r>
      <w:r w:rsidRPr="00D81AF0">
        <w:rPr>
          <w:rFonts w:ascii="Tahoma" w:eastAsia="Tahoma" w:hAnsi="Tahoma" w:cs="Tahoma"/>
          <w:sz w:val="16"/>
          <w:szCs w:val="16"/>
        </w:rPr>
        <w:t>śc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1AF0">
        <w:rPr>
          <w:rFonts w:ascii="Tahoma" w:eastAsia="Tahoma" w:hAnsi="Tahoma" w:cs="Tahoma"/>
          <w:sz w:val="16"/>
          <w:szCs w:val="16"/>
        </w:rPr>
        <w:t xml:space="preserve">, o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D81AF0">
        <w:rPr>
          <w:rFonts w:ascii="Tahoma" w:eastAsia="Tahoma" w:hAnsi="Tahoma" w:cs="Tahoma"/>
          <w:sz w:val="16"/>
          <w:szCs w:val="16"/>
        </w:rPr>
        <w:t>r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1AF0">
        <w:rPr>
          <w:rFonts w:ascii="Tahoma" w:eastAsia="Tahoma" w:hAnsi="Tahoma" w:cs="Tahoma"/>
          <w:sz w:val="16"/>
          <w:szCs w:val="16"/>
        </w:rPr>
        <w:t>j</w:t>
      </w:r>
      <w:r w:rsidRPr="00D81AF0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D81AF0">
        <w:rPr>
          <w:rFonts w:ascii="Tahoma" w:eastAsia="Tahoma" w:hAnsi="Tahoma" w:cs="Tahoma"/>
          <w:spacing w:val="-1"/>
          <w:sz w:val="16"/>
          <w:szCs w:val="16"/>
        </w:rPr>
        <w:t>mo</w:t>
      </w:r>
      <w:r w:rsidRPr="00D81AF0">
        <w:rPr>
          <w:rFonts w:ascii="Tahoma" w:eastAsia="Tahoma" w:hAnsi="Tahoma" w:cs="Tahoma"/>
          <w:spacing w:val="-2"/>
          <w:sz w:val="16"/>
          <w:szCs w:val="16"/>
        </w:rPr>
        <w:t>w</w:t>
      </w:r>
      <w:r w:rsidRPr="00D81AF0">
        <w:rPr>
          <w:rFonts w:ascii="Tahoma" w:eastAsia="Tahoma" w:hAnsi="Tahoma" w:cs="Tahoma"/>
          <w:sz w:val="16"/>
          <w:szCs w:val="16"/>
        </w:rPr>
        <w:t xml:space="preserve">a w </w:t>
      </w:r>
      <w:r w:rsidRPr="00FF2B69">
        <w:rPr>
          <w:rFonts w:ascii="Tahoma" w:eastAsia="Tahoma" w:hAnsi="Tahoma" w:cs="Tahoma"/>
          <w:i/>
          <w:sz w:val="16"/>
          <w:szCs w:val="16"/>
        </w:rPr>
        <w:t>Wytycznych w zakresie kwalifikowalności</w:t>
      </w:r>
      <w:r w:rsidRPr="00D81AF0">
        <w:rPr>
          <w:rFonts w:ascii="Tahoma" w:eastAsia="Tahoma" w:hAnsi="Tahoma" w:cs="Tahoma"/>
          <w:sz w:val="16"/>
          <w:szCs w:val="16"/>
        </w:rPr>
        <w:t>.</w:t>
      </w:r>
    </w:p>
  </w:footnote>
  <w:footnote w:id="7">
    <w:p w14:paraId="2E8FF786" w14:textId="77777777" w:rsidR="00900E82" w:rsidRPr="00E45A93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Niepotrzebne wykreślić.</w:t>
      </w:r>
    </w:p>
  </w:footnote>
  <w:footnote w:id="8">
    <w:p w14:paraId="64178ED8" w14:textId="77777777" w:rsidR="00900E82" w:rsidRPr="00190D0B" w:rsidRDefault="00900E82" w:rsidP="00987B34">
      <w:pPr>
        <w:ind w:right="87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N</w:t>
      </w:r>
      <w:r w:rsidRPr="00E45A93">
        <w:rPr>
          <w:rFonts w:ascii="Tahoma" w:eastAsia="Tahoma" w:hAnsi="Tahoma" w:cs="Tahoma"/>
          <w:sz w:val="16"/>
          <w:szCs w:val="16"/>
        </w:rPr>
        <w:t>a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le</w:t>
      </w:r>
      <w:r w:rsidRPr="00E45A93">
        <w:rPr>
          <w:rFonts w:ascii="Tahoma" w:eastAsia="Tahoma" w:hAnsi="Tahoma" w:cs="Tahoma"/>
          <w:sz w:val="16"/>
          <w:szCs w:val="16"/>
        </w:rPr>
        <w:t>ży</w:t>
      </w:r>
      <w:r w:rsidRPr="00E45A93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ws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k</w:t>
      </w:r>
      <w:r w:rsidRPr="00E45A93">
        <w:rPr>
          <w:rFonts w:ascii="Tahoma" w:eastAsia="Tahoma" w:hAnsi="Tahoma" w:cs="Tahoma"/>
          <w:sz w:val="16"/>
          <w:szCs w:val="16"/>
        </w:rPr>
        <w:t>az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a</w:t>
      </w:r>
      <w:r w:rsidRPr="00E45A93">
        <w:rPr>
          <w:rFonts w:ascii="Tahoma" w:eastAsia="Tahoma" w:hAnsi="Tahoma" w:cs="Tahoma"/>
          <w:sz w:val="16"/>
          <w:szCs w:val="16"/>
        </w:rPr>
        <w:t>ć</w:t>
      </w:r>
      <w:r w:rsidRPr="00E45A93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źr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ó</w:t>
      </w:r>
      <w:r w:rsidRPr="00E45A93">
        <w:rPr>
          <w:rFonts w:ascii="Tahoma" w:eastAsia="Tahoma" w:hAnsi="Tahoma" w:cs="Tahoma"/>
          <w:sz w:val="16"/>
          <w:szCs w:val="16"/>
        </w:rPr>
        <w:t>d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ł</w:t>
      </w:r>
      <w:r w:rsidRPr="00E45A93">
        <w:rPr>
          <w:rFonts w:ascii="Tahoma" w:eastAsia="Tahoma" w:hAnsi="Tahoma" w:cs="Tahoma"/>
          <w:sz w:val="16"/>
          <w:szCs w:val="16"/>
        </w:rPr>
        <w:t>o</w:t>
      </w:r>
      <w:r w:rsidRPr="00E45A93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p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c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ho</w:t>
      </w:r>
      <w:r w:rsidRPr="00E45A93">
        <w:rPr>
          <w:rFonts w:ascii="Tahoma" w:eastAsia="Tahoma" w:hAnsi="Tahoma" w:cs="Tahoma"/>
          <w:sz w:val="16"/>
          <w:szCs w:val="16"/>
        </w:rPr>
        <w:t>dz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e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ni</w:t>
      </w:r>
      <w:r w:rsidRPr="00E45A93">
        <w:rPr>
          <w:rFonts w:ascii="Tahoma" w:eastAsia="Tahoma" w:hAnsi="Tahoma" w:cs="Tahoma"/>
          <w:sz w:val="16"/>
          <w:szCs w:val="16"/>
        </w:rPr>
        <w:t>a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kł</w:t>
      </w:r>
      <w:r w:rsidRPr="00E45A93">
        <w:rPr>
          <w:rFonts w:ascii="Tahoma" w:eastAsia="Tahoma" w:hAnsi="Tahoma" w:cs="Tahoma"/>
          <w:sz w:val="16"/>
          <w:szCs w:val="16"/>
        </w:rPr>
        <w:t>adu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ł</w:t>
      </w:r>
      <w:r w:rsidRPr="00E45A93">
        <w:rPr>
          <w:rFonts w:ascii="Tahoma" w:eastAsia="Tahoma" w:hAnsi="Tahoma" w:cs="Tahoma"/>
          <w:sz w:val="16"/>
          <w:szCs w:val="16"/>
        </w:rPr>
        <w:t>as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ne</w:t>
      </w:r>
      <w:r w:rsidRPr="00E45A93">
        <w:rPr>
          <w:rFonts w:ascii="Tahoma" w:eastAsia="Tahoma" w:hAnsi="Tahoma" w:cs="Tahoma"/>
          <w:sz w:val="16"/>
          <w:szCs w:val="16"/>
        </w:rPr>
        <w:t>go</w:t>
      </w:r>
      <w:r w:rsidRPr="00E45A93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m.in</w:t>
      </w:r>
      <w:r w:rsidRPr="00E45A93">
        <w:rPr>
          <w:rFonts w:ascii="Tahoma" w:eastAsia="Tahoma" w:hAnsi="Tahoma" w:cs="Tahoma"/>
          <w:sz w:val="16"/>
          <w:szCs w:val="16"/>
        </w:rPr>
        <w:t>.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2"/>
          <w:sz w:val="16"/>
          <w:szCs w:val="16"/>
        </w:rPr>
        <w:t>z</w:t>
      </w:r>
      <w:r w:rsidRPr="00E45A93">
        <w:rPr>
          <w:rFonts w:ascii="Tahoma" w:eastAsia="Tahoma" w:hAnsi="Tahoma" w:cs="Tahoma"/>
          <w:sz w:val="16"/>
          <w:szCs w:val="16"/>
        </w:rPr>
        <w:t>:</w:t>
      </w:r>
      <w:r w:rsidRPr="00E45A93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je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d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no</w:t>
      </w:r>
      <w:r w:rsidRPr="00E45A93">
        <w:rPr>
          <w:rFonts w:ascii="Tahoma" w:eastAsia="Tahoma" w:hAnsi="Tahoma" w:cs="Tahoma"/>
          <w:sz w:val="16"/>
          <w:szCs w:val="16"/>
        </w:rPr>
        <w:t>s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tk</w:t>
      </w:r>
      <w:r w:rsidRPr="00E45A93">
        <w:rPr>
          <w:rFonts w:ascii="Tahoma" w:eastAsia="Tahoma" w:hAnsi="Tahoma" w:cs="Tahoma"/>
          <w:sz w:val="16"/>
          <w:szCs w:val="16"/>
        </w:rPr>
        <w:t>i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sa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mo</w:t>
      </w:r>
      <w:r w:rsidRPr="00E45A93">
        <w:rPr>
          <w:rFonts w:ascii="Tahoma" w:eastAsia="Tahoma" w:hAnsi="Tahoma" w:cs="Tahoma"/>
          <w:sz w:val="16"/>
          <w:szCs w:val="16"/>
        </w:rPr>
        <w:t>rządu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te</w:t>
      </w:r>
      <w:r w:rsidRPr="00E45A93">
        <w:rPr>
          <w:rFonts w:ascii="Tahoma" w:eastAsia="Tahoma" w:hAnsi="Tahoma" w:cs="Tahoma"/>
          <w:sz w:val="16"/>
          <w:szCs w:val="16"/>
        </w:rPr>
        <w:t>r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yto</w:t>
      </w:r>
      <w:r w:rsidRPr="00E45A93">
        <w:rPr>
          <w:rFonts w:ascii="Tahoma" w:eastAsia="Tahoma" w:hAnsi="Tahoma" w:cs="Tahoma"/>
          <w:sz w:val="16"/>
          <w:szCs w:val="16"/>
        </w:rPr>
        <w:t>r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i</w:t>
      </w:r>
      <w:r w:rsidRPr="00E45A93">
        <w:rPr>
          <w:rFonts w:ascii="Tahoma" w:eastAsia="Tahoma" w:hAnsi="Tahoma" w:cs="Tahoma"/>
          <w:sz w:val="16"/>
          <w:szCs w:val="16"/>
        </w:rPr>
        <w:t>a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lne</w:t>
      </w:r>
      <w:r w:rsidRPr="00E45A93">
        <w:rPr>
          <w:rFonts w:ascii="Tahoma" w:eastAsia="Tahoma" w:hAnsi="Tahoma" w:cs="Tahoma"/>
          <w:sz w:val="16"/>
          <w:szCs w:val="16"/>
        </w:rPr>
        <w:t>go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3"/>
          <w:sz w:val="16"/>
          <w:szCs w:val="16"/>
        </w:rPr>
        <w:t>s</w:t>
      </w:r>
      <w:r w:rsidRPr="00E45A93">
        <w:rPr>
          <w:rFonts w:ascii="Tahoma" w:eastAsia="Tahoma" w:hAnsi="Tahoma" w:cs="Tahoma"/>
          <w:sz w:val="16"/>
          <w:szCs w:val="16"/>
        </w:rPr>
        <w:t>z</w:t>
      </w:r>
      <w:r w:rsidRPr="00E45A93">
        <w:rPr>
          <w:rFonts w:ascii="Tahoma" w:eastAsia="Tahoma" w:hAnsi="Tahoma" w:cs="Tahoma"/>
          <w:spacing w:val="-2"/>
          <w:sz w:val="16"/>
          <w:szCs w:val="16"/>
        </w:rPr>
        <w:t>c</w:t>
      </w:r>
      <w:r w:rsidRPr="00E45A93">
        <w:rPr>
          <w:rFonts w:ascii="Tahoma" w:eastAsia="Tahoma" w:hAnsi="Tahoma" w:cs="Tahoma"/>
          <w:sz w:val="16"/>
          <w:szCs w:val="16"/>
        </w:rPr>
        <w:t>z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e</w:t>
      </w:r>
      <w:r w:rsidRPr="00E45A93">
        <w:rPr>
          <w:rFonts w:ascii="Tahoma" w:eastAsia="Tahoma" w:hAnsi="Tahoma" w:cs="Tahoma"/>
          <w:sz w:val="16"/>
          <w:szCs w:val="16"/>
        </w:rPr>
        <w:t>b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l</w:t>
      </w:r>
      <w:r w:rsidRPr="00E45A93">
        <w:rPr>
          <w:rFonts w:ascii="Tahoma" w:eastAsia="Tahoma" w:hAnsi="Tahoma" w:cs="Tahoma"/>
          <w:sz w:val="16"/>
          <w:szCs w:val="16"/>
        </w:rPr>
        <w:t>a</w:t>
      </w:r>
      <w:r w:rsidRPr="00E45A93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jewódz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E45A93">
        <w:rPr>
          <w:rFonts w:ascii="Tahoma" w:eastAsia="Tahoma" w:hAnsi="Tahoma" w:cs="Tahoma"/>
          <w:sz w:val="16"/>
          <w:szCs w:val="16"/>
        </w:rPr>
        <w:t>g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, p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i</w:t>
      </w:r>
      <w:r w:rsidRPr="00E45A93">
        <w:rPr>
          <w:rFonts w:ascii="Tahoma" w:eastAsia="Tahoma" w:hAnsi="Tahoma" w:cs="Tahoma"/>
          <w:sz w:val="16"/>
          <w:szCs w:val="16"/>
        </w:rPr>
        <w:t>a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to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e</w:t>
      </w:r>
      <w:r w:rsidRPr="00E45A93">
        <w:rPr>
          <w:rFonts w:ascii="Tahoma" w:eastAsia="Tahoma" w:hAnsi="Tahoma" w:cs="Tahoma"/>
          <w:sz w:val="16"/>
          <w:szCs w:val="16"/>
        </w:rPr>
        <w:t>go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lu</w:t>
      </w:r>
      <w:r w:rsidRPr="00E45A93">
        <w:rPr>
          <w:rFonts w:ascii="Tahoma" w:eastAsia="Tahoma" w:hAnsi="Tahoma" w:cs="Tahoma"/>
          <w:sz w:val="16"/>
          <w:szCs w:val="16"/>
        </w:rPr>
        <w:t>b</w:t>
      </w:r>
      <w:r w:rsidRPr="00E45A93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g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minne</w:t>
      </w:r>
      <w:r w:rsidRPr="00E45A93">
        <w:rPr>
          <w:rFonts w:ascii="Tahoma" w:eastAsia="Tahoma" w:hAnsi="Tahoma" w:cs="Tahoma"/>
          <w:sz w:val="16"/>
          <w:szCs w:val="16"/>
        </w:rPr>
        <w:t>g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,</w:t>
      </w:r>
      <w:r w:rsidRPr="00E45A93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F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u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n</w:t>
      </w:r>
      <w:r w:rsidRPr="00E45A93">
        <w:rPr>
          <w:rFonts w:ascii="Tahoma" w:eastAsia="Tahoma" w:hAnsi="Tahoma" w:cs="Tahoma"/>
          <w:sz w:val="16"/>
          <w:szCs w:val="16"/>
        </w:rPr>
        <w:t>d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u</w:t>
      </w:r>
      <w:r w:rsidRPr="00E45A93">
        <w:rPr>
          <w:rFonts w:ascii="Tahoma" w:eastAsia="Tahoma" w:hAnsi="Tahoma" w:cs="Tahoma"/>
          <w:sz w:val="16"/>
          <w:szCs w:val="16"/>
        </w:rPr>
        <w:t>s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z</w:t>
      </w:r>
      <w:r w:rsidRPr="00E45A93">
        <w:rPr>
          <w:rFonts w:ascii="Tahoma" w:eastAsia="Tahoma" w:hAnsi="Tahoma" w:cs="Tahoma"/>
          <w:sz w:val="16"/>
          <w:szCs w:val="16"/>
        </w:rPr>
        <w:t>u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P</w:t>
      </w:r>
      <w:r w:rsidRPr="00E45A93">
        <w:rPr>
          <w:rFonts w:ascii="Tahoma" w:eastAsia="Tahoma" w:hAnsi="Tahoma" w:cs="Tahoma"/>
          <w:spacing w:val="-2"/>
          <w:sz w:val="16"/>
          <w:szCs w:val="16"/>
        </w:rPr>
        <w:t>r</w:t>
      </w:r>
      <w:r w:rsidRPr="00E45A93">
        <w:rPr>
          <w:rFonts w:ascii="Tahoma" w:eastAsia="Tahoma" w:hAnsi="Tahoma" w:cs="Tahoma"/>
          <w:sz w:val="16"/>
          <w:szCs w:val="16"/>
        </w:rPr>
        <w:t>ac</w:t>
      </w:r>
      <w:r w:rsidRPr="00E45A93">
        <w:rPr>
          <w:rFonts w:ascii="Tahoma" w:eastAsia="Tahoma" w:hAnsi="Tahoma" w:cs="Tahoma"/>
          <w:spacing w:val="-15"/>
          <w:sz w:val="16"/>
          <w:szCs w:val="16"/>
        </w:rPr>
        <w:t>y</w:t>
      </w:r>
      <w:r w:rsidRPr="00E45A93">
        <w:rPr>
          <w:rFonts w:ascii="Tahoma" w:eastAsia="Tahoma" w:hAnsi="Tahoma" w:cs="Tahoma"/>
          <w:sz w:val="16"/>
          <w:szCs w:val="16"/>
        </w:rPr>
        <w:t>,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5"/>
          <w:sz w:val="16"/>
          <w:szCs w:val="16"/>
        </w:rPr>
        <w:t>P</w:t>
      </w:r>
      <w:r w:rsidRPr="00E45A93">
        <w:rPr>
          <w:rFonts w:ascii="Tahoma" w:eastAsia="Tahoma" w:hAnsi="Tahoma" w:cs="Tahoma"/>
          <w:sz w:val="16"/>
          <w:szCs w:val="16"/>
        </w:rPr>
        <w:t>a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ń</w:t>
      </w:r>
      <w:r w:rsidRPr="00E45A93">
        <w:rPr>
          <w:rFonts w:ascii="Tahoma" w:eastAsia="Tahoma" w:hAnsi="Tahoma" w:cs="Tahoma"/>
          <w:sz w:val="16"/>
          <w:szCs w:val="16"/>
        </w:rPr>
        <w:t>s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t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w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e</w:t>
      </w:r>
      <w:r w:rsidRPr="00E45A93">
        <w:rPr>
          <w:rFonts w:ascii="Tahoma" w:eastAsia="Tahoma" w:hAnsi="Tahoma" w:cs="Tahoma"/>
          <w:sz w:val="16"/>
          <w:szCs w:val="16"/>
        </w:rPr>
        <w:t>go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F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un</w:t>
      </w:r>
      <w:r w:rsidRPr="00E45A93">
        <w:rPr>
          <w:rFonts w:ascii="Tahoma" w:eastAsia="Tahoma" w:hAnsi="Tahoma" w:cs="Tahoma"/>
          <w:sz w:val="16"/>
          <w:szCs w:val="16"/>
        </w:rPr>
        <w:t>d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u</w:t>
      </w:r>
      <w:r w:rsidRPr="00E45A93">
        <w:rPr>
          <w:rFonts w:ascii="Tahoma" w:eastAsia="Tahoma" w:hAnsi="Tahoma" w:cs="Tahoma"/>
          <w:sz w:val="16"/>
          <w:szCs w:val="16"/>
        </w:rPr>
        <w:t>s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z</w:t>
      </w:r>
      <w:r w:rsidRPr="00E45A93">
        <w:rPr>
          <w:rFonts w:ascii="Tahoma" w:eastAsia="Tahoma" w:hAnsi="Tahoma" w:cs="Tahoma"/>
          <w:sz w:val="16"/>
          <w:szCs w:val="16"/>
        </w:rPr>
        <w:t>u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Reh</w:t>
      </w:r>
      <w:r w:rsidRPr="00E45A93">
        <w:rPr>
          <w:rFonts w:ascii="Tahoma" w:eastAsia="Tahoma" w:hAnsi="Tahoma" w:cs="Tahoma"/>
          <w:sz w:val="16"/>
          <w:szCs w:val="16"/>
        </w:rPr>
        <w:t>ab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ilit</w:t>
      </w:r>
      <w:r w:rsidRPr="00E45A93">
        <w:rPr>
          <w:rFonts w:ascii="Tahoma" w:eastAsia="Tahoma" w:hAnsi="Tahoma" w:cs="Tahoma"/>
          <w:sz w:val="16"/>
          <w:szCs w:val="16"/>
        </w:rPr>
        <w:t>acji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s</w:t>
      </w:r>
      <w:r w:rsidRPr="00E45A93">
        <w:rPr>
          <w:rFonts w:ascii="Tahoma" w:eastAsia="Tahoma" w:hAnsi="Tahoma" w:cs="Tahoma"/>
          <w:spacing w:val="3"/>
          <w:sz w:val="16"/>
          <w:szCs w:val="16"/>
        </w:rPr>
        <w:t>ó</w:t>
      </w:r>
      <w:r w:rsidRPr="00E45A93">
        <w:rPr>
          <w:rFonts w:ascii="Tahoma" w:eastAsia="Tahoma" w:hAnsi="Tahoma" w:cs="Tahoma"/>
          <w:sz w:val="16"/>
          <w:szCs w:val="16"/>
        </w:rPr>
        <w:t>b</w:t>
      </w:r>
      <w:r w:rsidRPr="00E45A93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N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ie</w:t>
      </w:r>
      <w:r w:rsidRPr="00E45A93">
        <w:rPr>
          <w:rFonts w:ascii="Tahoma" w:eastAsia="Tahoma" w:hAnsi="Tahoma" w:cs="Tahoma"/>
          <w:sz w:val="16"/>
          <w:szCs w:val="16"/>
        </w:rPr>
        <w:t>p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ełn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sp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r</w:t>
      </w:r>
      <w:r w:rsidRPr="00E45A93">
        <w:rPr>
          <w:rFonts w:ascii="Tahoma" w:eastAsia="Tahoma" w:hAnsi="Tahoma" w:cs="Tahoma"/>
          <w:sz w:val="16"/>
          <w:szCs w:val="16"/>
        </w:rPr>
        <w:t>aw</w:t>
      </w:r>
      <w:r w:rsidRPr="00E45A93">
        <w:rPr>
          <w:rFonts w:ascii="Tahoma" w:eastAsia="Tahoma" w:hAnsi="Tahoma" w:cs="Tahoma"/>
          <w:spacing w:val="-3"/>
          <w:sz w:val="16"/>
          <w:szCs w:val="16"/>
        </w:rPr>
        <w:t>ny</w:t>
      </w:r>
      <w:r w:rsidRPr="00E45A93">
        <w:rPr>
          <w:rFonts w:ascii="Tahoma" w:eastAsia="Tahoma" w:hAnsi="Tahoma" w:cs="Tahoma"/>
          <w:sz w:val="16"/>
          <w:szCs w:val="16"/>
        </w:rPr>
        <w:t>ch</w:t>
      </w:r>
      <w:r w:rsidRPr="00E45A93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i</w:t>
      </w:r>
      <w:r w:rsidRPr="00E45A93">
        <w:rPr>
          <w:rFonts w:ascii="Tahoma" w:eastAsia="Tahoma" w:hAnsi="Tahoma" w:cs="Tahoma"/>
          <w:spacing w:val="1"/>
          <w:sz w:val="16"/>
          <w:szCs w:val="16"/>
        </w:rPr>
        <w:t>/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lu</w:t>
      </w:r>
      <w:r w:rsidRPr="00E45A93">
        <w:rPr>
          <w:rFonts w:ascii="Tahoma" w:eastAsia="Tahoma" w:hAnsi="Tahoma" w:cs="Tahoma"/>
          <w:sz w:val="16"/>
          <w:szCs w:val="16"/>
        </w:rPr>
        <w:t>b</w:t>
      </w:r>
      <w:r w:rsidRPr="00E45A93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E45A93">
        <w:rPr>
          <w:rFonts w:ascii="Tahoma" w:eastAsia="Tahoma" w:hAnsi="Tahoma" w:cs="Tahoma"/>
          <w:sz w:val="16"/>
          <w:szCs w:val="16"/>
        </w:rPr>
        <w:t>śr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o</w:t>
      </w:r>
      <w:r w:rsidRPr="00E45A93">
        <w:rPr>
          <w:rFonts w:ascii="Tahoma" w:eastAsia="Tahoma" w:hAnsi="Tahoma" w:cs="Tahoma"/>
          <w:sz w:val="16"/>
          <w:szCs w:val="16"/>
        </w:rPr>
        <w:t>d</w:t>
      </w:r>
      <w:r w:rsidRPr="00E45A93">
        <w:rPr>
          <w:rFonts w:ascii="Tahoma" w:eastAsia="Tahoma" w:hAnsi="Tahoma" w:cs="Tahoma"/>
          <w:spacing w:val="-1"/>
          <w:sz w:val="16"/>
          <w:szCs w:val="16"/>
        </w:rPr>
        <w:t>kó</w:t>
      </w:r>
      <w:r w:rsidRPr="00E45A93">
        <w:rPr>
          <w:rFonts w:ascii="Tahoma" w:eastAsia="Tahoma" w:hAnsi="Tahoma" w:cs="Tahoma"/>
          <w:sz w:val="16"/>
          <w:szCs w:val="16"/>
        </w:rPr>
        <w:t xml:space="preserve">w </w:t>
      </w:r>
      <w:r w:rsidRPr="00190D0B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190D0B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190D0B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190D0B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90D0B">
        <w:rPr>
          <w:rFonts w:ascii="Tahoma" w:eastAsia="Tahoma" w:hAnsi="Tahoma" w:cs="Tahoma"/>
          <w:spacing w:val="-1"/>
          <w:position w:val="-1"/>
          <w:sz w:val="16"/>
          <w:szCs w:val="16"/>
        </w:rPr>
        <w:t>tn</w:t>
      </w:r>
      <w:r w:rsidRPr="00190D0B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90D0B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90D0B">
        <w:rPr>
          <w:rFonts w:ascii="Tahoma" w:eastAsia="Tahoma" w:hAnsi="Tahoma" w:cs="Tahoma"/>
          <w:spacing w:val="-1"/>
          <w:position w:val="-1"/>
          <w:sz w:val="16"/>
          <w:szCs w:val="16"/>
        </w:rPr>
        <w:t>h</w:t>
      </w:r>
      <w:r w:rsidRPr="00190D0B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9">
    <w:p w14:paraId="76CFD306" w14:textId="77777777" w:rsidR="00900E82" w:rsidRPr="00190D0B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0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0B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0">
    <w:p w14:paraId="1DDF963A" w14:textId="77777777" w:rsidR="00900E82" w:rsidRPr="00190D0B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0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0B">
        <w:rPr>
          <w:rFonts w:ascii="Tahoma" w:hAnsi="Tahoma" w:cs="Tahoma"/>
          <w:sz w:val="16"/>
          <w:szCs w:val="16"/>
        </w:rPr>
        <w:t xml:space="preserve"> Dotyczy przypadku gdy projekt jest realizowany w ramach partnerstwa ponadnarodowego.</w:t>
      </w:r>
    </w:p>
  </w:footnote>
  <w:footnote w:id="11">
    <w:p w14:paraId="2592EB17" w14:textId="36237695" w:rsidR="00900E82" w:rsidRPr="00190D0B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0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0B">
        <w:rPr>
          <w:rFonts w:ascii="Tahoma" w:hAnsi="Tahoma" w:cs="Tahoma"/>
          <w:sz w:val="16"/>
          <w:szCs w:val="16"/>
        </w:rPr>
        <w:t xml:space="preserve"> Dotyczy przypadku gdy projekt realizowany jest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12">
    <w:p w14:paraId="105197CB" w14:textId="77777777" w:rsidR="00900E82" w:rsidRPr="00190D0B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0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0B">
        <w:rPr>
          <w:rFonts w:ascii="Tahoma" w:hAnsi="Tahoma" w:cs="Tahoma"/>
          <w:sz w:val="16"/>
          <w:szCs w:val="16"/>
        </w:rPr>
        <w:t xml:space="preserve"> Należy wykreślić, jeżeli Beneficjent i Partner nie będzie kwalifikował kosztu podatku od towaru i usług. W innym przypadku należy wskazać, który podmiot kwalifikuje w ramach projektu podatek VAT.</w:t>
      </w:r>
    </w:p>
  </w:footnote>
  <w:footnote w:id="13">
    <w:p w14:paraId="2538F055" w14:textId="77777777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Należy wykreślić jeżeli nie dotyczy. </w:t>
      </w:r>
    </w:p>
  </w:footnote>
  <w:footnote w:id="14">
    <w:p w14:paraId="1468BF74" w14:textId="77777777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Należy wykreślić jeżeli nie dotyczy.</w:t>
      </w:r>
    </w:p>
  </w:footnote>
  <w:footnote w:id="15">
    <w:p w14:paraId="11857F10" w14:textId="09890561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Przez 3 miesiące należy rozumieć okres co najmniej 90 dni kalendarzowych.</w:t>
      </w:r>
    </w:p>
  </w:footnote>
  <w:footnote w:id="16">
    <w:p w14:paraId="49684BF3" w14:textId="41C2B4E9" w:rsidR="00900E82" w:rsidRPr="00987B34" w:rsidRDefault="00900E82">
      <w:pPr>
        <w:pStyle w:val="Tekstprzypisudolnego"/>
        <w:rPr>
          <w:rFonts w:ascii="Tahoma" w:hAnsi="Tahoma" w:cs="Tahoma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Należy wykreślić jeżeli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17">
    <w:p w14:paraId="41367987" w14:textId="65A319A5" w:rsidR="00900E82" w:rsidRPr="00987B34" w:rsidRDefault="00900E82" w:rsidP="0075213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jedynie projektów realizowanych w ramach OWES</w:t>
      </w:r>
      <w:r>
        <w:rPr>
          <w:rFonts w:ascii="Tahoma" w:hAnsi="Tahoma" w:cs="Tahoma"/>
          <w:sz w:val="16"/>
          <w:szCs w:val="16"/>
        </w:rPr>
        <w:t>.</w:t>
      </w:r>
    </w:p>
  </w:footnote>
  <w:footnote w:id="18">
    <w:p w14:paraId="61E0F81F" w14:textId="77777777" w:rsidR="00900E82" w:rsidRDefault="00900E82" w:rsidP="00752132">
      <w:pPr>
        <w:pStyle w:val="Tekstprzypisudolnego"/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projektów w których realizowane są staże w obszarze edukacji.</w:t>
      </w:r>
    </w:p>
  </w:footnote>
  <w:footnote w:id="19">
    <w:p w14:paraId="644736B0" w14:textId="4A60CCEE" w:rsidR="00900E82" w:rsidRDefault="00900E82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realizowanych w obszarze zdrowotnym.</w:t>
      </w:r>
    </w:p>
  </w:footnote>
  <w:footnote w:id="20">
    <w:p w14:paraId="177346EF" w14:textId="264E228D" w:rsidR="00900E82" w:rsidRDefault="00900E82">
      <w:pPr>
        <w:pStyle w:val="Tekstprzypisudolnego"/>
      </w:pPr>
      <w:r>
        <w:rPr>
          <w:rStyle w:val="Odwoanieprzypisudolnego"/>
        </w:rPr>
        <w:footnoteRef/>
      </w:r>
      <w:r>
        <w:t xml:space="preserve"> Dotyczy Beneficjentów realizujących Regionalne Programy Zdrowotne.</w:t>
      </w:r>
    </w:p>
  </w:footnote>
  <w:footnote w:id="21">
    <w:p w14:paraId="0E9BB36D" w14:textId="3D1BC853" w:rsidR="00900E82" w:rsidRPr="00E45A93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2">
    <w:p w14:paraId="063F213C" w14:textId="53AA1D31" w:rsidR="00900E82" w:rsidRPr="00E45A93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Dotyczy projektów realizowanych w ramach CT 9;</w:t>
      </w:r>
      <w:r w:rsidRPr="00E45A93">
        <w:rPr>
          <w:rFonts w:ascii="Tahoma" w:hAnsi="Tahoma" w:cs="Tahoma"/>
        </w:rPr>
        <w:t xml:space="preserve"> </w:t>
      </w:r>
      <w:r w:rsidRPr="00E45A93">
        <w:rPr>
          <w:rFonts w:ascii="Tahoma" w:hAnsi="Tahoma" w:cs="Tahoma"/>
          <w:sz w:val="16"/>
          <w:szCs w:val="16"/>
        </w:rPr>
        <w:t>w przypadku pozostałych CT wskazać zgodnie z właściwymi wytycznymi</w:t>
      </w:r>
      <w:r>
        <w:rPr>
          <w:rFonts w:ascii="Tahoma" w:hAnsi="Tahoma" w:cs="Tahoma"/>
          <w:sz w:val="16"/>
          <w:szCs w:val="16"/>
        </w:rPr>
        <w:t>.</w:t>
      </w:r>
    </w:p>
  </w:footnote>
  <w:footnote w:id="23">
    <w:p w14:paraId="50E42267" w14:textId="6DE0FBE1" w:rsidR="00900E82" w:rsidRPr="00E45A93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24">
    <w:p w14:paraId="5B08BAB5" w14:textId="53A01D61" w:rsidR="00900E82" w:rsidRPr="00E45A93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5">
    <w:p w14:paraId="78EFA42B" w14:textId="7D0A112F" w:rsidR="00900E82" w:rsidRPr="00E45A93" w:rsidRDefault="00900E82" w:rsidP="00987B34">
      <w:pPr>
        <w:pStyle w:val="Tekstprzypisudolnego"/>
        <w:jc w:val="both"/>
        <w:rPr>
          <w:rFonts w:ascii="Tahoma" w:hAnsi="Tahoma" w:cs="Tahoma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6">
    <w:p w14:paraId="1C79ED79" w14:textId="77777777" w:rsidR="00900E82" w:rsidRPr="00EF4646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45A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45A93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  <w:r>
        <w:rPr>
          <w:rFonts w:ascii="Tahoma" w:hAnsi="Tahoma" w:cs="Tahoma"/>
          <w:sz w:val="16"/>
          <w:szCs w:val="16"/>
        </w:rPr>
        <w:t xml:space="preserve"> </w:t>
      </w:r>
    </w:p>
  </w:footnote>
  <w:footnote w:id="27">
    <w:p w14:paraId="0C980B82" w14:textId="77777777" w:rsidR="00900E82" w:rsidRPr="001C3C76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28">
    <w:p w14:paraId="3FFE37D1" w14:textId="77777777" w:rsidR="00900E82" w:rsidRPr="00454A7F" w:rsidRDefault="00900E82" w:rsidP="00987B34">
      <w:pPr>
        <w:spacing w:line="276" w:lineRule="auto"/>
        <w:ind w:right="89"/>
        <w:jc w:val="both"/>
      </w:pPr>
      <w:r w:rsidRPr="00454A7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4A7F">
        <w:rPr>
          <w:rFonts w:ascii="Tahoma" w:hAnsi="Tahoma" w:cs="Tahoma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Jeże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l</w:t>
      </w:r>
      <w:r w:rsidRPr="00454A7F">
        <w:rPr>
          <w:rFonts w:ascii="Tahoma" w:eastAsia="Tahoma" w:hAnsi="Tahoma" w:cs="Tahoma"/>
          <w:sz w:val="16"/>
          <w:szCs w:val="16"/>
        </w:rPr>
        <w:t>i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1"/>
          <w:sz w:val="16"/>
          <w:szCs w:val="16"/>
        </w:rPr>
        <w:t>l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i</w:t>
      </w:r>
      <w:r w:rsidRPr="00454A7F">
        <w:rPr>
          <w:rFonts w:ascii="Tahoma" w:eastAsia="Tahoma" w:hAnsi="Tahoma" w:cs="Tahoma"/>
          <w:sz w:val="16"/>
          <w:szCs w:val="16"/>
        </w:rPr>
        <w:t>zacja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h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rmono</w:t>
      </w:r>
      <w:r w:rsidRPr="00454A7F">
        <w:rPr>
          <w:rFonts w:ascii="Tahoma" w:eastAsia="Tahoma" w:hAnsi="Tahoma" w:cs="Tahoma"/>
          <w:sz w:val="16"/>
          <w:szCs w:val="16"/>
        </w:rPr>
        <w:t>g</w:t>
      </w:r>
      <w:r w:rsidRPr="00454A7F">
        <w:rPr>
          <w:rFonts w:ascii="Tahoma" w:eastAsia="Tahoma" w:hAnsi="Tahoma" w:cs="Tahoma"/>
          <w:spacing w:val="-3"/>
          <w:sz w:val="16"/>
          <w:szCs w:val="16"/>
        </w:rPr>
        <w:t>r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1"/>
          <w:sz w:val="16"/>
          <w:szCs w:val="16"/>
        </w:rPr>
        <w:t>m</w:t>
      </w:r>
      <w:r w:rsidRPr="00454A7F">
        <w:rPr>
          <w:rFonts w:ascii="Tahoma" w:eastAsia="Tahoma" w:hAnsi="Tahoma" w:cs="Tahoma"/>
          <w:sz w:val="16"/>
          <w:szCs w:val="16"/>
        </w:rPr>
        <w:t>u</w:t>
      </w:r>
      <w:r w:rsidRPr="00454A7F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p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ł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454A7F">
        <w:rPr>
          <w:rFonts w:ascii="Tahoma" w:eastAsia="Tahoma" w:hAnsi="Tahoma" w:cs="Tahoma"/>
          <w:sz w:val="16"/>
          <w:szCs w:val="16"/>
        </w:rPr>
        <w:t>ści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jest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d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oko</w:t>
      </w:r>
      <w:r w:rsidRPr="00454A7F">
        <w:rPr>
          <w:rFonts w:ascii="Tahoma" w:eastAsia="Tahoma" w:hAnsi="Tahoma" w:cs="Tahoma"/>
          <w:spacing w:val="-3"/>
          <w:sz w:val="16"/>
          <w:szCs w:val="16"/>
        </w:rPr>
        <w:t>n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y</w:t>
      </w:r>
      <w:r w:rsidRPr="00454A7F">
        <w:rPr>
          <w:rFonts w:ascii="Tahoma" w:eastAsia="Tahoma" w:hAnsi="Tahoma" w:cs="Tahoma"/>
          <w:spacing w:val="-2"/>
          <w:sz w:val="16"/>
          <w:szCs w:val="16"/>
        </w:rPr>
        <w:t>w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n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ł</w:t>
      </w:r>
      <w:r w:rsidRPr="00454A7F">
        <w:rPr>
          <w:rFonts w:ascii="Tahoma" w:eastAsia="Tahoma" w:hAnsi="Tahoma" w:cs="Tahoma"/>
          <w:sz w:val="16"/>
          <w:szCs w:val="16"/>
        </w:rPr>
        <w:t>ą</w:t>
      </w:r>
      <w:r w:rsidRPr="00454A7F">
        <w:rPr>
          <w:rFonts w:ascii="Tahoma" w:eastAsia="Tahoma" w:hAnsi="Tahoma" w:cs="Tahoma"/>
          <w:spacing w:val="2"/>
          <w:sz w:val="16"/>
          <w:szCs w:val="16"/>
        </w:rPr>
        <w:t>c</w:t>
      </w:r>
      <w:r w:rsidRPr="00454A7F">
        <w:rPr>
          <w:rFonts w:ascii="Tahoma" w:eastAsia="Tahoma" w:hAnsi="Tahoma" w:cs="Tahoma"/>
          <w:sz w:val="16"/>
          <w:szCs w:val="16"/>
        </w:rPr>
        <w:t>z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ni</w:t>
      </w:r>
      <w:r w:rsidRPr="00454A7F">
        <w:rPr>
          <w:rFonts w:ascii="Tahoma" w:eastAsia="Tahoma" w:hAnsi="Tahoma" w:cs="Tahoma"/>
          <w:sz w:val="16"/>
          <w:szCs w:val="16"/>
        </w:rPr>
        <w:t>e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z</w:t>
      </w:r>
      <w:r w:rsidRPr="00454A7F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innym</w:t>
      </w:r>
      <w:r w:rsidRPr="00454A7F">
        <w:rPr>
          <w:rFonts w:ascii="Tahoma" w:eastAsia="Tahoma" w:hAnsi="Tahoma" w:cs="Tahoma"/>
          <w:sz w:val="16"/>
          <w:szCs w:val="16"/>
        </w:rPr>
        <w:t>i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z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mi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n</w:t>
      </w:r>
      <w:r w:rsidRPr="00454A7F">
        <w:rPr>
          <w:rFonts w:ascii="Tahoma" w:eastAsia="Tahoma" w:hAnsi="Tahoma" w:cs="Tahoma"/>
          <w:sz w:val="16"/>
          <w:szCs w:val="16"/>
        </w:rPr>
        <w:t>a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m</w:t>
      </w:r>
      <w:r w:rsidRPr="00454A7F">
        <w:rPr>
          <w:rFonts w:ascii="Tahoma" w:eastAsia="Tahoma" w:hAnsi="Tahoma" w:cs="Tahoma"/>
          <w:sz w:val="16"/>
          <w:szCs w:val="16"/>
        </w:rPr>
        <w:t>i</w:t>
      </w:r>
      <w:r w:rsidRPr="00454A7F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w</w:t>
      </w:r>
      <w:r w:rsidRPr="00454A7F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pr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</w:t>
      </w:r>
      <w:r w:rsidRPr="00454A7F">
        <w:rPr>
          <w:rFonts w:ascii="Tahoma" w:eastAsia="Tahoma" w:hAnsi="Tahoma" w:cs="Tahoma"/>
          <w:sz w:val="16"/>
          <w:szCs w:val="16"/>
        </w:rPr>
        <w:t>je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k</w:t>
      </w:r>
      <w:r w:rsidRPr="00454A7F">
        <w:rPr>
          <w:rFonts w:ascii="Tahoma" w:eastAsia="Tahoma" w:hAnsi="Tahoma" w:cs="Tahoma"/>
          <w:sz w:val="16"/>
          <w:szCs w:val="16"/>
        </w:rPr>
        <w:t>cie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</w:t>
      </w:r>
      <w:r w:rsidRPr="00454A7F">
        <w:rPr>
          <w:rFonts w:ascii="Tahoma" w:eastAsia="Tahoma" w:hAnsi="Tahoma" w:cs="Tahoma"/>
          <w:sz w:val="16"/>
          <w:szCs w:val="16"/>
        </w:rPr>
        <w:t>b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o</w:t>
      </w:r>
      <w:r w:rsidRPr="00454A7F">
        <w:rPr>
          <w:rFonts w:ascii="Tahoma" w:eastAsia="Tahoma" w:hAnsi="Tahoma" w:cs="Tahoma"/>
          <w:sz w:val="16"/>
          <w:szCs w:val="16"/>
        </w:rPr>
        <w:t>w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i</w:t>
      </w:r>
      <w:r w:rsidRPr="00454A7F">
        <w:rPr>
          <w:rFonts w:ascii="Tahoma" w:eastAsia="Tahoma" w:hAnsi="Tahoma" w:cs="Tahoma"/>
          <w:sz w:val="16"/>
          <w:szCs w:val="16"/>
        </w:rPr>
        <w:t>ąz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u</w:t>
      </w:r>
      <w:r w:rsidRPr="00454A7F">
        <w:rPr>
          <w:rFonts w:ascii="Tahoma" w:eastAsia="Tahoma" w:hAnsi="Tahoma" w:cs="Tahoma"/>
          <w:sz w:val="16"/>
          <w:szCs w:val="16"/>
        </w:rPr>
        <w:t>je</w:t>
      </w:r>
      <w:r w:rsidRPr="00454A7F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te</w:t>
      </w:r>
      <w:r w:rsidRPr="00454A7F">
        <w:rPr>
          <w:rFonts w:ascii="Tahoma" w:eastAsia="Tahoma" w:hAnsi="Tahoma" w:cs="Tahoma"/>
          <w:sz w:val="16"/>
          <w:szCs w:val="16"/>
        </w:rPr>
        <w:t>r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mi</w:t>
      </w:r>
      <w:r w:rsidRPr="00454A7F">
        <w:rPr>
          <w:rFonts w:ascii="Tahoma" w:eastAsia="Tahoma" w:hAnsi="Tahoma" w:cs="Tahoma"/>
          <w:sz w:val="16"/>
          <w:szCs w:val="16"/>
        </w:rPr>
        <w:t>n ws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k</w:t>
      </w:r>
      <w:r w:rsidRPr="00454A7F">
        <w:rPr>
          <w:rFonts w:ascii="Tahoma" w:eastAsia="Tahoma" w:hAnsi="Tahoma" w:cs="Tahoma"/>
          <w:sz w:val="16"/>
          <w:szCs w:val="16"/>
        </w:rPr>
        <w:t>aza</w:t>
      </w:r>
      <w:r w:rsidRPr="00454A7F">
        <w:rPr>
          <w:rFonts w:ascii="Tahoma" w:eastAsia="Tahoma" w:hAnsi="Tahoma" w:cs="Tahoma"/>
          <w:spacing w:val="-4"/>
          <w:sz w:val="16"/>
          <w:szCs w:val="16"/>
        </w:rPr>
        <w:t>n</w:t>
      </w:r>
      <w:r w:rsidRPr="00454A7F">
        <w:rPr>
          <w:rFonts w:ascii="Tahoma" w:eastAsia="Tahoma" w:hAnsi="Tahoma" w:cs="Tahoma"/>
          <w:sz w:val="16"/>
          <w:szCs w:val="16"/>
        </w:rPr>
        <w:t>y w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z w:val="16"/>
          <w:szCs w:val="16"/>
        </w:rPr>
        <w:t>§</w:t>
      </w:r>
      <w:r w:rsidRPr="00454A7F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3</w:t>
      </w:r>
      <w:r>
        <w:rPr>
          <w:rFonts w:ascii="Tahoma" w:eastAsia="Tahoma" w:hAnsi="Tahoma" w:cs="Tahoma"/>
          <w:spacing w:val="-1"/>
          <w:sz w:val="16"/>
          <w:szCs w:val="16"/>
        </w:rPr>
        <w:t>3</w:t>
      </w:r>
      <w:r w:rsidRPr="00454A7F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u</w:t>
      </w:r>
      <w:r w:rsidRPr="00454A7F">
        <w:rPr>
          <w:rFonts w:ascii="Tahoma" w:eastAsia="Tahoma" w:hAnsi="Tahoma" w:cs="Tahoma"/>
          <w:sz w:val="16"/>
          <w:szCs w:val="16"/>
        </w:rPr>
        <w:t>s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>t</w:t>
      </w:r>
      <w:r w:rsidRPr="00454A7F">
        <w:rPr>
          <w:rFonts w:ascii="Tahoma" w:eastAsia="Tahoma" w:hAnsi="Tahoma" w:cs="Tahoma"/>
          <w:sz w:val="16"/>
          <w:szCs w:val="16"/>
        </w:rPr>
        <w:t>. 1</w:t>
      </w:r>
      <w:r w:rsidRPr="00454A7F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B25BA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454A7F">
        <w:rPr>
          <w:rFonts w:ascii="Tahoma" w:eastAsia="Tahoma" w:hAnsi="Tahoma" w:cs="Tahoma"/>
          <w:sz w:val="16"/>
          <w:szCs w:val="16"/>
        </w:rPr>
        <w:t>.</w:t>
      </w:r>
    </w:p>
  </w:footnote>
  <w:footnote w:id="29">
    <w:p w14:paraId="16B0329B" w14:textId="77777777" w:rsidR="00900E82" w:rsidRPr="00987B34" w:rsidRDefault="00900E82" w:rsidP="00000B2E">
      <w:pPr>
        <w:spacing w:line="276" w:lineRule="auto"/>
        <w:jc w:val="both"/>
        <w:rPr>
          <w:rFonts w:ascii="Tahoma" w:eastAsia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i</w:t>
      </w:r>
      <w:r w:rsidRPr="00987B34">
        <w:rPr>
          <w:rFonts w:ascii="Tahoma" w:eastAsia="Tahoma" w:hAnsi="Tahoma" w:cs="Tahoma"/>
          <w:sz w:val="16"/>
          <w:szCs w:val="16"/>
        </w:rPr>
        <w:t>e 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ty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5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, gdy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IZ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Re</w:t>
      </w:r>
      <w:r w:rsidRPr="00987B34">
        <w:rPr>
          <w:rFonts w:ascii="Tahoma" w:eastAsia="Tahoma" w:hAnsi="Tahoma" w:cs="Tahoma"/>
          <w:sz w:val="16"/>
          <w:szCs w:val="16"/>
        </w:rPr>
        <w:t>g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ul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987B34">
        <w:rPr>
          <w:rFonts w:ascii="Tahoma" w:eastAsia="Tahoma" w:hAnsi="Tahoma" w:cs="Tahoma"/>
          <w:sz w:val="16"/>
          <w:szCs w:val="16"/>
        </w:rPr>
        <w:t xml:space="preserve">e 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onku</w:t>
      </w:r>
      <w:r w:rsidRPr="00987B34">
        <w:rPr>
          <w:rFonts w:ascii="Tahoma" w:eastAsia="Tahoma" w:hAnsi="Tahoma" w:cs="Tahoma"/>
          <w:sz w:val="16"/>
          <w:szCs w:val="16"/>
        </w:rPr>
        <w:t>rsu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 xml:space="preserve"> o</w:t>
      </w:r>
      <w:r w:rsidRPr="00987B34">
        <w:rPr>
          <w:rFonts w:ascii="Tahoma" w:eastAsia="Tahoma" w:hAnsi="Tahoma" w:cs="Tahoma"/>
          <w:sz w:val="16"/>
          <w:szCs w:val="16"/>
        </w:rPr>
        <w:t>g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r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z w:val="16"/>
          <w:szCs w:val="16"/>
        </w:rPr>
        <w:t xml:space="preserve">y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mo</w:t>
      </w:r>
      <w:r w:rsidRPr="00987B34">
        <w:rPr>
          <w:rFonts w:ascii="Tahoma" w:eastAsia="Tahoma" w:hAnsi="Tahoma" w:cs="Tahoma"/>
          <w:sz w:val="16"/>
          <w:szCs w:val="16"/>
        </w:rPr>
        <w:t>ż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ść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-2"/>
          <w:sz w:val="16"/>
          <w:szCs w:val="16"/>
        </w:rPr>
        <w:t>w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lif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i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2"/>
          <w:sz w:val="16"/>
          <w:szCs w:val="16"/>
        </w:rPr>
        <w:t>w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a wyda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tkó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w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te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z w:val="16"/>
          <w:szCs w:val="16"/>
        </w:rPr>
        <w:t>.</w:t>
      </w:r>
    </w:p>
  </w:footnote>
  <w:footnote w:id="30">
    <w:p w14:paraId="00922A72" w14:textId="263BB77F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1">
    <w:p w14:paraId="02730B7E" w14:textId="5BFB3ABB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Wykreślić jeśli nie dotyczy drugiego rachunku</w:t>
      </w:r>
      <w:r>
        <w:rPr>
          <w:rFonts w:ascii="Tahoma" w:hAnsi="Tahoma" w:cs="Tahoma"/>
          <w:sz w:val="16"/>
          <w:szCs w:val="16"/>
        </w:rPr>
        <w:t>.</w:t>
      </w:r>
    </w:p>
  </w:footnote>
  <w:footnote w:id="32">
    <w:p w14:paraId="128C9D78" w14:textId="50090F98" w:rsidR="00900E82" w:rsidRPr="00987B34" w:rsidRDefault="00900E82" w:rsidP="00000B2E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33">
    <w:p w14:paraId="27D91BF6" w14:textId="77777777" w:rsidR="00900E82" w:rsidRPr="00573A75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z w:val="16"/>
          <w:szCs w:val="16"/>
        </w:rPr>
        <w:t>y jed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te</w:t>
      </w:r>
      <w:r w:rsidRPr="00987B34">
        <w:rPr>
          <w:rFonts w:ascii="Tahoma" w:eastAsia="Tahoma" w:hAnsi="Tahoma" w:cs="Tahoma"/>
          <w:sz w:val="16"/>
          <w:szCs w:val="16"/>
        </w:rPr>
        <w:t>k se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r</w:t>
      </w:r>
      <w:r w:rsidRPr="00987B34">
        <w:rPr>
          <w:rFonts w:ascii="Tahoma" w:eastAsia="Tahoma" w:hAnsi="Tahoma" w:cs="Tahoma"/>
          <w:sz w:val="16"/>
          <w:szCs w:val="16"/>
        </w:rPr>
        <w:t xml:space="preserve">a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2"/>
          <w:sz w:val="16"/>
          <w:szCs w:val="16"/>
        </w:rPr>
        <w:t>ó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u</w:t>
      </w:r>
      <w:r w:rsidRPr="00987B34">
        <w:rPr>
          <w:rFonts w:ascii="Tahoma" w:eastAsia="Tahoma" w:hAnsi="Tahoma" w:cs="Tahoma"/>
          <w:sz w:val="16"/>
          <w:szCs w:val="16"/>
        </w:rPr>
        <w:t>b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ny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h</w:t>
      </w:r>
      <w:r w:rsidRPr="00987B34">
        <w:rPr>
          <w:rFonts w:ascii="Tahoma" w:eastAsia="Tahoma" w:hAnsi="Tahoma" w:cs="Tahoma"/>
          <w:sz w:val="16"/>
          <w:szCs w:val="16"/>
        </w:rPr>
        <w:t>.</w:t>
      </w:r>
    </w:p>
  </w:footnote>
  <w:footnote w:id="34">
    <w:p w14:paraId="144ED575" w14:textId="77777777" w:rsidR="00900E82" w:rsidRPr="00987B34" w:rsidRDefault="00900E82" w:rsidP="0012581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35">
    <w:p w14:paraId="2F5F9351" w14:textId="77777777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przypadku, gdy projekt jest realizowany w ramach partnerstwa, z wyłączeniem Partnerów będących państwowymi jednostkami budżetowymi.</w:t>
      </w:r>
    </w:p>
  </w:footnote>
  <w:footnote w:id="36">
    <w:p w14:paraId="00A34B8B" w14:textId="77777777" w:rsidR="00900E82" w:rsidRPr="001C3C76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beneficjentów będących jednostkami sektora finansów publicznych.</w:t>
      </w:r>
    </w:p>
  </w:footnote>
  <w:footnote w:id="37">
    <w:p w14:paraId="300FA2BF" w14:textId="7D112F5E" w:rsidR="00900E82" w:rsidRPr="00405E2F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405E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05E2F">
        <w:rPr>
          <w:rFonts w:ascii="Tahoma" w:hAnsi="Tahoma" w:cs="Tahoma"/>
          <w:sz w:val="16"/>
          <w:szCs w:val="16"/>
        </w:rPr>
        <w:t xml:space="preserve"> Z uwzględnieniem wydatków</w:t>
      </w:r>
      <w:r>
        <w:rPr>
          <w:rFonts w:ascii="Tahoma" w:hAnsi="Tahoma" w:cs="Tahoma"/>
          <w:sz w:val="16"/>
          <w:szCs w:val="16"/>
        </w:rPr>
        <w:t xml:space="preserve"> dokonanych</w:t>
      </w:r>
      <w:r w:rsidRPr="00405E2F">
        <w:rPr>
          <w:rFonts w:ascii="Tahoma" w:hAnsi="Tahoma" w:cs="Tahoma"/>
          <w:sz w:val="16"/>
          <w:szCs w:val="16"/>
        </w:rPr>
        <w:t xml:space="preserve"> w ramach kosztów pośrednich.</w:t>
      </w:r>
    </w:p>
  </w:footnote>
  <w:footnote w:id="38">
    <w:p w14:paraId="1395C10E" w14:textId="77777777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Wykreślić jeśli nie występuje dotacja celowa.</w:t>
      </w:r>
    </w:p>
  </w:footnote>
  <w:footnote w:id="39">
    <w:p w14:paraId="731BFA58" w14:textId="77777777" w:rsidR="00900E82" w:rsidRPr="00573A75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 xml:space="preserve">W zakresie nieuregulowanym stosuje się procedurę nr 4 określoną w załączniku nr 4 do </w:t>
      </w:r>
      <w:r w:rsidRPr="00987B34">
        <w:rPr>
          <w:rFonts w:ascii="Tahoma" w:eastAsia="Tahoma" w:hAnsi="Tahoma" w:cs="Tahoma"/>
          <w:i/>
          <w:sz w:val="16"/>
          <w:szCs w:val="16"/>
        </w:rPr>
        <w:t>Wytycznych w zakresie warunków gromadzenia i przekazywania danych w postaci elektronicznej</w:t>
      </w:r>
      <w:r w:rsidRPr="00987B34">
        <w:rPr>
          <w:rFonts w:ascii="Tahoma" w:eastAsia="Tahoma" w:hAnsi="Tahoma" w:cs="Tahoma"/>
          <w:sz w:val="16"/>
          <w:szCs w:val="16"/>
        </w:rPr>
        <w:t>.</w:t>
      </w:r>
    </w:p>
  </w:footnote>
  <w:footnote w:id="40">
    <w:p w14:paraId="135FF985" w14:textId="150D2272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Jeżeli realizacja projektu następuje w późniejszym terminie niż podpisanie Decyzji</w:t>
      </w:r>
      <w:r>
        <w:rPr>
          <w:rFonts w:ascii="Tahoma" w:hAnsi="Tahoma" w:cs="Tahoma"/>
          <w:sz w:val="16"/>
          <w:szCs w:val="16"/>
        </w:rPr>
        <w:t>.</w:t>
      </w:r>
    </w:p>
  </w:footnote>
  <w:footnote w:id="41">
    <w:p w14:paraId="63F422A1" w14:textId="77777777" w:rsidR="00900E82" w:rsidRPr="00987B34" w:rsidRDefault="00900E82" w:rsidP="003F58A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Za termin złożenia wniosku o płatność do IZ uznaje się termin wpływu za pośrednictwem SL2014 lub w formie pisemnej (obowiązuje data nadania bądź złożenia w siedzibie DW EFS).</w:t>
      </w:r>
    </w:p>
  </w:footnote>
  <w:footnote w:id="42">
    <w:p w14:paraId="27E166FC" w14:textId="08BF51B0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W przypadku projektów partnerskich termin może ulec wydłużeniu, o ile IZ wyraża na to zgodę.</w:t>
      </w:r>
    </w:p>
  </w:footnote>
  <w:footnote w:id="43">
    <w:p w14:paraId="0D38ABFD" w14:textId="77777777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prz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pad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ło</w:t>
      </w:r>
      <w:r w:rsidRPr="00987B34">
        <w:rPr>
          <w:rFonts w:ascii="Tahoma" w:eastAsia="Tahoma" w:hAnsi="Tahoma" w:cs="Tahoma"/>
          <w:sz w:val="16"/>
          <w:szCs w:val="16"/>
        </w:rPr>
        <w:t>ż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i</w:t>
      </w:r>
      <w:r w:rsidRPr="00987B34">
        <w:rPr>
          <w:rFonts w:ascii="Tahoma" w:eastAsia="Tahoma" w:hAnsi="Tahoma" w:cs="Tahoma"/>
          <w:sz w:val="16"/>
          <w:szCs w:val="16"/>
        </w:rPr>
        <w:t>sma</w:t>
      </w:r>
      <w:r w:rsidRPr="00987B34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987B34">
        <w:rPr>
          <w:rFonts w:ascii="Tahoma" w:eastAsia="Tahoma" w:hAnsi="Tahoma" w:cs="Tahoma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ś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nie</w:t>
      </w:r>
      <w:r w:rsidRPr="00987B34">
        <w:rPr>
          <w:rFonts w:ascii="Tahoma" w:eastAsia="Tahoma" w:hAnsi="Tahoma" w:cs="Tahoma"/>
          <w:sz w:val="16"/>
          <w:szCs w:val="16"/>
        </w:rPr>
        <w:t>jsz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m</w:t>
      </w:r>
      <w:r w:rsidRPr="00987B34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ż</w:t>
      </w:r>
      <w:r w:rsidRPr="00987B34">
        <w:rPr>
          <w:rFonts w:ascii="Tahoma" w:eastAsia="Tahoma" w:hAnsi="Tahoma" w:cs="Tahoma"/>
          <w:spacing w:val="6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</w:t>
      </w:r>
      <w:r w:rsidRPr="00987B34">
        <w:rPr>
          <w:rFonts w:ascii="Tahoma" w:eastAsia="Tahoma" w:hAnsi="Tahoma" w:cs="Tahoma"/>
          <w:sz w:val="16"/>
          <w:szCs w:val="16"/>
        </w:rPr>
        <w:t>g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ene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wa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e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ł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987B34">
        <w:rPr>
          <w:rFonts w:ascii="Tahoma" w:eastAsia="Tahoma" w:hAnsi="Tahoma" w:cs="Tahoma"/>
          <w:sz w:val="16"/>
          <w:szCs w:val="16"/>
        </w:rPr>
        <w:t>ść</w:t>
      </w:r>
      <w:r w:rsidRPr="00987B34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te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mi</w:t>
      </w:r>
      <w:r w:rsidRPr="00987B34">
        <w:rPr>
          <w:rFonts w:ascii="Tahoma" w:eastAsia="Tahoma" w:hAnsi="Tahoma" w:cs="Tahoma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e</w:t>
      </w:r>
      <w:r w:rsidRPr="00987B34">
        <w:rPr>
          <w:rFonts w:ascii="Tahoma" w:eastAsia="Tahoma" w:hAnsi="Tahoma" w:cs="Tahoma"/>
          <w:sz w:val="16"/>
          <w:szCs w:val="16"/>
        </w:rPr>
        <w:t>r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yfik</w:t>
      </w:r>
      <w:r w:rsidRPr="00987B34">
        <w:rPr>
          <w:rFonts w:ascii="Tahoma" w:eastAsia="Tahoma" w:hAnsi="Tahoma" w:cs="Tahoma"/>
          <w:sz w:val="16"/>
          <w:szCs w:val="16"/>
        </w:rPr>
        <w:t>acji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jest</w:t>
      </w:r>
      <w:r w:rsidRPr="00987B34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li</w:t>
      </w:r>
      <w:r w:rsidRPr="00987B34">
        <w:rPr>
          <w:rFonts w:ascii="Tahoma" w:eastAsia="Tahoma" w:hAnsi="Tahoma" w:cs="Tahoma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z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3"/>
          <w:sz w:val="16"/>
          <w:szCs w:val="16"/>
        </w:rPr>
        <w:t>n</w:t>
      </w:r>
      <w:r w:rsidRPr="00987B34">
        <w:rPr>
          <w:rFonts w:ascii="Tahoma" w:eastAsia="Tahoma" w:hAnsi="Tahoma" w:cs="Tahoma"/>
          <w:sz w:val="16"/>
          <w:szCs w:val="16"/>
        </w:rPr>
        <w:t xml:space="preserve">y 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o</w:t>
      </w:r>
      <w:r w:rsidRPr="00987B34">
        <w:rPr>
          <w:rFonts w:ascii="Tahoma" w:eastAsia="Tahoma" w:hAnsi="Tahoma" w:cs="Tahoma"/>
          <w:sz w:val="16"/>
          <w:szCs w:val="16"/>
        </w:rPr>
        <w:t>d d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</w:t>
      </w:r>
      <w:r w:rsidRPr="00987B34">
        <w:rPr>
          <w:rFonts w:ascii="Tahoma" w:eastAsia="Tahoma" w:hAnsi="Tahoma" w:cs="Tahoma"/>
          <w:sz w:val="16"/>
          <w:szCs w:val="16"/>
        </w:rPr>
        <w:t>a wp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ły</w:t>
      </w:r>
      <w:r w:rsidRPr="00987B34">
        <w:rPr>
          <w:rFonts w:ascii="Tahoma" w:eastAsia="Tahoma" w:hAnsi="Tahoma" w:cs="Tahoma"/>
          <w:sz w:val="16"/>
          <w:szCs w:val="16"/>
        </w:rPr>
        <w:t>wu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987B34">
        <w:rPr>
          <w:rFonts w:ascii="Tahoma" w:eastAsia="Tahoma" w:hAnsi="Tahoma" w:cs="Tahoma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k</w:t>
      </w:r>
      <w:r w:rsidRPr="00987B34">
        <w:rPr>
          <w:rFonts w:ascii="Tahoma" w:eastAsia="Tahoma" w:hAnsi="Tahoma" w:cs="Tahoma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z w:val="16"/>
          <w:szCs w:val="16"/>
        </w:rPr>
        <w:t>o p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ł</w:t>
      </w:r>
      <w:r w:rsidRPr="00987B34">
        <w:rPr>
          <w:rFonts w:ascii="Tahoma" w:eastAsia="Tahoma" w:hAnsi="Tahoma" w:cs="Tahoma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987B34">
        <w:rPr>
          <w:rFonts w:ascii="Tahoma" w:eastAsia="Tahoma" w:hAnsi="Tahoma" w:cs="Tahoma"/>
          <w:sz w:val="16"/>
          <w:szCs w:val="16"/>
        </w:rPr>
        <w:t>ść.</w:t>
      </w:r>
    </w:p>
  </w:footnote>
  <w:footnote w:id="44">
    <w:p w14:paraId="522AC59A" w14:textId="77777777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5">
    <w:p w14:paraId="4DEB83BB" w14:textId="77777777" w:rsidR="00900E82" w:rsidRPr="00D16523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987B34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s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u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c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w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987B34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o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p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a</w:t>
      </w:r>
      <w:r w:rsidRPr="00987B34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987B34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6">
    <w:p w14:paraId="5F296E27" w14:textId="77777777" w:rsidR="00900E82" w:rsidRPr="00D16523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D1652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16523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47">
    <w:p w14:paraId="5373CA79" w14:textId="77777777" w:rsidR="00900E82" w:rsidRPr="00051F06" w:rsidRDefault="00900E82">
      <w:pPr>
        <w:pStyle w:val="Tekstprzypisudolnego"/>
      </w:pPr>
      <w:r w:rsidRPr="00D1652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16523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jed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no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te</w:t>
      </w:r>
      <w:r w:rsidRPr="00573A75">
        <w:rPr>
          <w:rFonts w:ascii="Tahoma" w:eastAsia="Tahoma" w:hAnsi="Tahoma" w:cs="Tahoma"/>
          <w:sz w:val="16"/>
          <w:szCs w:val="16"/>
        </w:rPr>
        <w:t>k se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 xml:space="preserve">a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>ó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h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48">
    <w:p w14:paraId="48B13626" w14:textId="77777777" w:rsidR="00900E82" w:rsidRPr="0087452F" w:rsidRDefault="00900E82">
      <w:pPr>
        <w:pStyle w:val="Tekstprzypisudolnego"/>
        <w:rPr>
          <w:rStyle w:val="Odwoanieprzypisudolnego"/>
          <w:rFonts w:ascii="Tahoma" w:hAnsi="Tahoma" w:cs="Tahoma"/>
          <w:sz w:val="16"/>
          <w:szCs w:val="16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Dotyczy jeżeli projekt zakłada trwałość.</w:t>
      </w:r>
    </w:p>
  </w:footnote>
  <w:footnote w:id="49">
    <w:p w14:paraId="58537F42" w14:textId="1884AEE7" w:rsidR="00900E82" w:rsidRPr="0087452F" w:rsidRDefault="00900E82">
      <w:pPr>
        <w:pStyle w:val="Tekstprzypisudolnego"/>
        <w:rPr>
          <w:rStyle w:val="Odwoanieprzypisudolnego"/>
          <w:rFonts w:ascii="Tahoma" w:hAnsi="Tahoma" w:cs="Tahoma"/>
          <w:sz w:val="16"/>
          <w:szCs w:val="16"/>
          <w:vertAlign w:val="baseline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Infrastrukturę należy interpretować jako środki trwałe</w:t>
      </w:r>
    </w:p>
  </w:footnote>
  <w:footnote w:id="50">
    <w:p w14:paraId="0F8B02F7" w14:textId="6594C4CA" w:rsidR="00900E82" w:rsidRPr="0087452F" w:rsidRDefault="00900E82">
      <w:pPr>
        <w:pStyle w:val="Tekstprzypisudolnego"/>
        <w:rPr>
          <w:rStyle w:val="Odwoanieprzypisudolnego"/>
          <w:rFonts w:ascii="Tahoma" w:hAnsi="Tahoma" w:cs="Tahoma"/>
          <w:sz w:val="16"/>
          <w:szCs w:val="16"/>
          <w:vertAlign w:val="baseline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Przez infrastrukturę produkcyjną należy rozumieć wydatki w ramach cross-</w:t>
      </w:r>
      <w:proofErr w:type="spellStart"/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financingu</w:t>
      </w:r>
      <w:proofErr w:type="spellEnd"/>
    </w:p>
  </w:footnote>
  <w:footnote w:id="51">
    <w:p w14:paraId="2B91A8CD" w14:textId="4CC64BB1" w:rsidR="00326DF3" w:rsidRDefault="00326DF3">
      <w:pPr>
        <w:pStyle w:val="Tekstprzypisudolnego"/>
      </w:pPr>
      <w:r>
        <w:rPr>
          <w:rStyle w:val="Odwoanieprzypisudolnego"/>
        </w:rPr>
        <w:footnoteRef/>
      </w:r>
      <w:r>
        <w:t xml:space="preserve"> Okres trwałości liczony jest od daty zatwierdzenia końcowego wniosku o </w:t>
      </w:r>
      <w:r>
        <w:t>płatność.</w:t>
      </w:r>
      <w:bookmarkStart w:id="0" w:name="_GoBack"/>
      <w:bookmarkEnd w:id="0"/>
    </w:p>
  </w:footnote>
  <w:footnote w:id="52">
    <w:p w14:paraId="59EC2FD1" w14:textId="297420C3" w:rsidR="00900E82" w:rsidRPr="0087452F" w:rsidRDefault="00900E82" w:rsidP="007E3B6C">
      <w:pPr>
        <w:pStyle w:val="Tekstprzypisudolnego"/>
        <w:rPr>
          <w:rStyle w:val="Odwoanieprzypisudolnego"/>
          <w:vertAlign w:val="baseline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 xml:space="preserve">Beneficjent jest zobowiązany do udostępnienia, na wniosek innych upoważnionych podmiotów kontrolujących, dokumentów </w:t>
      </w:r>
      <w:r>
        <w:rPr>
          <w:rStyle w:val="Odwoanieprzypisudolnego"/>
          <w:rFonts w:ascii="Tahoma" w:hAnsi="Tahoma" w:cs="Tahoma"/>
          <w:sz w:val="16"/>
          <w:szCs w:val="16"/>
          <w:vertAlign w:val="baseline"/>
        </w:rPr>
        <w:br/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i informacji na temat realizacji projektu niezbędnych do przeprowadzenia kontroli.</w:t>
      </w:r>
    </w:p>
  </w:footnote>
  <w:footnote w:id="53">
    <w:p w14:paraId="54F3577D" w14:textId="77777777" w:rsidR="00900E82" w:rsidRPr="0087452F" w:rsidRDefault="00900E82" w:rsidP="00D86A08">
      <w:pPr>
        <w:pStyle w:val="Tekstprzypisudolnego"/>
        <w:rPr>
          <w:rStyle w:val="Odwoanieprzypisudolnego"/>
          <w:rFonts w:ascii="Tahoma" w:hAnsi="Tahoma" w:cs="Tahoma"/>
          <w:sz w:val="16"/>
          <w:szCs w:val="16"/>
          <w:vertAlign w:val="baseline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Należy brać pod uwagę zdarzenie, które nastąpi wcześniej w czasie.</w:t>
      </w:r>
    </w:p>
  </w:footnote>
  <w:footnote w:id="54">
    <w:p w14:paraId="16704C33" w14:textId="68C39C36" w:rsidR="00900E82" w:rsidRPr="0087452F" w:rsidRDefault="00900E82" w:rsidP="00D86A08">
      <w:pPr>
        <w:pStyle w:val="Tekstprzypisudolnego"/>
        <w:rPr>
          <w:rStyle w:val="Odwoanieprzypisudolnego"/>
          <w:vertAlign w:val="baseline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 xml:space="preserve">Należy brać pod uwagę dokument informujący o wynikach przeprowadzonej kontroli podpisany przez podmiot kontrolowany </w:t>
      </w:r>
      <w:r>
        <w:rPr>
          <w:rStyle w:val="Odwoanieprzypisudolnego"/>
          <w:rFonts w:ascii="Tahoma" w:hAnsi="Tahoma" w:cs="Tahoma"/>
          <w:sz w:val="16"/>
          <w:szCs w:val="16"/>
          <w:vertAlign w:val="baseline"/>
        </w:rPr>
        <w:br/>
      </w:r>
      <w:r w:rsidRPr="0087452F">
        <w:rPr>
          <w:rStyle w:val="Odwoanieprzypisudolnego"/>
          <w:rFonts w:ascii="Tahoma" w:hAnsi="Tahoma" w:cs="Tahoma"/>
          <w:sz w:val="16"/>
          <w:szCs w:val="16"/>
          <w:vertAlign w:val="baseline"/>
        </w:rPr>
        <w:t>i kontrolujący.</w:t>
      </w:r>
    </w:p>
  </w:footnote>
  <w:footnote w:id="55">
    <w:p w14:paraId="6D2808AE" w14:textId="77777777" w:rsidR="00900E82" w:rsidRPr="00B60E45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ch 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73A75">
        <w:rPr>
          <w:rFonts w:ascii="Tahoma" w:eastAsia="Tahoma" w:hAnsi="Tahoma" w:cs="Tahoma"/>
          <w:sz w:val="16"/>
          <w:szCs w:val="16"/>
        </w:rPr>
        <w:t>rs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ie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56">
    <w:p w14:paraId="33E1F858" w14:textId="215601F6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57">
    <w:p w14:paraId="7F0108A1" w14:textId="7B95FE2D" w:rsidR="00900E82" w:rsidRPr="00987B34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8">
    <w:p w14:paraId="65B4FF53" w14:textId="4444ECF3" w:rsidR="00900E82" w:rsidRPr="00987B34" w:rsidRDefault="00900E82" w:rsidP="00E51CB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987B34"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59">
    <w:p w14:paraId="6BB3F049" w14:textId="77777777" w:rsidR="00900E82" w:rsidRDefault="00900E82">
      <w:pPr>
        <w:pStyle w:val="Tekstprzypisudolnego"/>
      </w:pPr>
      <w:r w:rsidRPr="00987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87B34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987B34">
        <w:rPr>
          <w:rFonts w:ascii="Tahoma" w:hAnsi="Tahoma" w:cs="Tahoma"/>
          <w:sz w:val="16"/>
          <w:szCs w:val="16"/>
        </w:rPr>
        <w:t>minimis</w:t>
      </w:r>
      <w:proofErr w:type="spellEnd"/>
      <w:r w:rsidRPr="00987B34">
        <w:rPr>
          <w:rFonts w:ascii="Tahoma" w:hAnsi="Tahoma" w:cs="Tahoma"/>
          <w:sz w:val="16"/>
          <w:szCs w:val="16"/>
        </w:rPr>
        <w:t>.</w:t>
      </w:r>
    </w:p>
  </w:footnote>
  <w:footnote w:id="60">
    <w:p w14:paraId="71161841" w14:textId="77777777" w:rsidR="00900E82" w:rsidRPr="00573A75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hAnsi="Tahoma" w:cs="Tahoma"/>
          <w:sz w:val="16"/>
          <w:szCs w:val="16"/>
        </w:rPr>
        <w:t>Dotyczy w przypadku gdy projekt jest realizowany w ramach partnerstwa.</w:t>
      </w:r>
    </w:p>
  </w:footnote>
  <w:footnote w:id="61">
    <w:p w14:paraId="77AD59A4" w14:textId="77777777" w:rsidR="00900E82" w:rsidRPr="000649F1" w:rsidRDefault="00900E82" w:rsidP="00987B34">
      <w:pPr>
        <w:pStyle w:val="Tekstprzypisudolnego"/>
        <w:jc w:val="both"/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,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ch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ę</w:t>
      </w:r>
      <w:r w:rsidRPr="00573A75">
        <w:rPr>
          <w:rFonts w:ascii="Tahoma" w:eastAsia="Tahoma" w:hAnsi="Tahoma" w:cs="Tahoma"/>
          <w:sz w:val="16"/>
          <w:szCs w:val="16"/>
        </w:rPr>
        <w:t>dz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dz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i/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l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de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proofErr w:type="spellStart"/>
      <w:r w:rsidRPr="00573A75">
        <w:rPr>
          <w:rFonts w:ascii="Tahoma" w:eastAsia="Tahoma" w:hAnsi="Tahoma" w:cs="Tahoma"/>
          <w:spacing w:val="-1"/>
          <w:sz w:val="16"/>
          <w:szCs w:val="16"/>
        </w:rPr>
        <w:t>minimi</w:t>
      </w:r>
      <w:r w:rsidRPr="00573A75">
        <w:rPr>
          <w:rFonts w:ascii="Tahoma" w:eastAsia="Tahoma" w:hAnsi="Tahoma" w:cs="Tahoma"/>
          <w:sz w:val="16"/>
          <w:szCs w:val="16"/>
        </w:rPr>
        <w:t>s</w:t>
      </w:r>
      <w:proofErr w:type="spellEnd"/>
      <w:r w:rsidRPr="00573A75">
        <w:rPr>
          <w:rFonts w:ascii="Tahoma" w:eastAsia="Tahoma" w:hAnsi="Tahoma" w:cs="Tahoma"/>
          <w:sz w:val="16"/>
          <w:szCs w:val="16"/>
        </w:rPr>
        <w:t>.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Jeże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</w:t>
      </w:r>
      <w:r w:rsidRPr="00573A75">
        <w:rPr>
          <w:rFonts w:ascii="Tahoma" w:eastAsia="Tahoma" w:hAnsi="Tahoma" w:cs="Tahoma"/>
          <w:sz w:val="16"/>
          <w:szCs w:val="16"/>
        </w:rPr>
        <w:t>i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73A75">
        <w:rPr>
          <w:rFonts w:ascii="Tahoma" w:eastAsia="Tahoma" w:hAnsi="Tahoma" w:cs="Tahoma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573A75">
        <w:rPr>
          <w:rFonts w:ascii="Tahoma" w:eastAsia="Tahoma" w:hAnsi="Tahoma" w:cs="Tahoma"/>
          <w:sz w:val="16"/>
          <w:szCs w:val="16"/>
        </w:rPr>
        <w:t>ży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mie</w:t>
      </w:r>
      <w:r w:rsidRPr="00573A75">
        <w:rPr>
          <w:rFonts w:ascii="Tahoma" w:eastAsia="Tahoma" w:hAnsi="Tahoma" w:cs="Tahoma"/>
          <w:sz w:val="16"/>
          <w:szCs w:val="16"/>
        </w:rPr>
        <w:t xml:space="preserve">jsce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ści przep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>su pa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ra</w:t>
      </w:r>
      <w:r w:rsidRPr="00573A75">
        <w:rPr>
          <w:rFonts w:ascii="Tahoma" w:eastAsia="Tahoma" w:hAnsi="Tahoma" w:cs="Tahoma"/>
          <w:sz w:val="16"/>
          <w:szCs w:val="16"/>
        </w:rPr>
        <w:t>g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f</w:t>
      </w:r>
      <w:r w:rsidRPr="00573A75">
        <w:rPr>
          <w:rFonts w:ascii="Tahoma" w:eastAsia="Tahoma" w:hAnsi="Tahoma" w:cs="Tahoma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d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 xml:space="preserve">ć do </w:t>
      </w:r>
      <w:r w:rsidRPr="00E51CBF">
        <w:rPr>
          <w:rFonts w:ascii="Tahoma" w:eastAsia="Tahoma" w:hAnsi="Tahoma" w:cs="Tahoma"/>
          <w:spacing w:val="-1"/>
          <w:sz w:val="16"/>
          <w:szCs w:val="16"/>
        </w:rPr>
        <w:t>Decyzji</w:t>
      </w:r>
      <w:r w:rsidRPr="00573A75">
        <w:rPr>
          <w:rFonts w:ascii="Tahoma" w:eastAsia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tek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: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„</w:t>
      </w:r>
      <w:r>
        <w:rPr>
          <w:rFonts w:ascii="Tahoma" w:eastAsia="Tahoma" w:hAnsi="Tahoma" w:cs="Tahoma"/>
          <w:spacing w:val="1"/>
          <w:sz w:val="16"/>
          <w:szCs w:val="16"/>
        </w:rPr>
        <w:t>Wykreślono</w:t>
      </w:r>
      <w:r w:rsidRPr="00573A75">
        <w:rPr>
          <w:rFonts w:ascii="Tahoma" w:eastAsia="Tahoma" w:hAnsi="Tahoma" w:cs="Tahoma"/>
          <w:sz w:val="16"/>
          <w:szCs w:val="16"/>
        </w:rPr>
        <w:t>”</w:t>
      </w:r>
      <w:r>
        <w:rPr>
          <w:rFonts w:ascii="Tahoma" w:eastAsia="Tahoma" w:hAnsi="Tahoma" w:cs="Tahoma"/>
          <w:sz w:val="16"/>
          <w:szCs w:val="16"/>
        </w:rPr>
        <w:t>.</w:t>
      </w:r>
    </w:p>
  </w:footnote>
  <w:footnote w:id="62">
    <w:p w14:paraId="5054D54C" w14:textId="6F4C3655" w:rsidR="00900E82" w:rsidRPr="00B60E45" w:rsidDel="00D86A08" w:rsidRDefault="00900E82" w:rsidP="00987B34">
      <w:pPr>
        <w:pStyle w:val="Tekstprzypisudolnego"/>
        <w:jc w:val="both"/>
        <w:rPr>
          <w:del w:id="1" w:author="Zarębska-Rożek, Anna" w:date="2017-10-13T12:15:00Z"/>
          <w:rFonts w:ascii="Tahoma" w:hAnsi="Tahoma" w:cs="Tahoma"/>
          <w:sz w:val="16"/>
          <w:szCs w:val="16"/>
        </w:rPr>
      </w:pPr>
    </w:p>
  </w:footnote>
  <w:footnote w:id="63">
    <w:p w14:paraId="6187B407" w14:textId="77777777" w:rsidR="00900E82" w:rsidRPr="00B60E45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jest jed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nefi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ente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m</w:t>
      </w:r>
      <w:r w:rsidRPr="00573A75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4">
    <w:p w14:paraId="2E124E34" w14:textId="77777777" w:rsidR="00900E82" w:rsidRPr="0087452F" w:rsidRDefault="00900E82" w:rsidP="00987B3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Fonts w:ascii="Tahoma" w:hAnsi="Tahoma" w:cs="Tahoma"/>
          <w:sz w:val="16"/>
          <w:szCs w:val="16"/>
        </w:rPr>
        <w:t xml:space="preserve"> 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87452F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87452F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u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t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jest p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d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miote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 xml:space="preserve">m 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aj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m p</w:t>
      </w:r>
      <w:r w:rsidRPr="0087452F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87452F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87452F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5">
    <w:p w14:paraId="7E304EDF" w14:textId="2EAD8D74" w:rsidR="00900E82" w:rsidRDefault="00900E82">
      <w:pPr>
        <w:pStyle w:val="Tekstprzypisudolnego"/>
      </w:pPr>
      <w:r w:rsidRPr="008745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452F">
        <w:rPr>
          <w:rFonts w:ascii="Tahoma" w:hAnsi="Tahoma" w:cs="Tahoma"/>
          <w:sz w:val="16"/>
          <w:szCs w:val="16"/>
        </w:rPr>
        <w:t xml:space="preserve"> Wykreślić jeśli umowa będzie zawierana z Beneficjentem w ramach Poddziałania 9.2.1 oraz 9.2.2.</w:t>
      </w:r>
    </w:p>
  </w:footnote>
  <w:footnote w:id="66">
    <w:p w14:paraId="176F5CB2" w14:textId="47706A53" w:rsidR="00900E82" w:rsidRDefault="00900E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466E">
        <w:t>Dotyczy w momencie zawierania umowy w ramach Poddziałania 9.2.1 oraz 9.2.2.</w:t>
      </w:r>
    </w:p>
  </w:footnote>
  <w:footnote w:id="67">
    <w:p w14:paraId="0F4EFCAE" w14:textId="6464CA7B" w:rsidR="00900E82" w:rsidRPr="007E3B6C" w:rsidRDefault="00900E82">
      <w:pPr>
        <w:pStyle w:val="Tekstprzypisudolnego"/>
        <w:rPr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7E3B6C">
        <w:rPr>
          <w:sz w:val="16"/>
          <w:szCs w:val="16"/>
        </w:rPr>
        <w:t>Dotyczy przypadku, gdy Projekt jest realizowany w ramach partnerstwa.</w:t>
      </w:r>
    </w:p>
  </w:footnote>
  <w:footnote w:id="68">
    <w:p w14:paraId="6440663E" w14:textId="09B8BF95" w:rsidR="00900E82" w:rsidRPr="00224ABB" w:rsidRDefault="00900E82" w:rsidP="006F3A6B">
      <w:pPr>
        <w:pStyle w:val="Tekstprzypisudolnego"/>
        <w:rPr>
          <w:rFonts w:ascii="Tahoma" w:hAnsi="Tahoma" w:cs="Tahoma"/>
          <w:sz w:val="16"/>
          <w:szCs w:val="16"/>
        </w:rPr>
      </w:pPr>
      <w:r w:rsidRPr="00224AB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24ABB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69">
    <w:p w14:paraId="159F39DC" w14:textId="77777777" w:rsidR="00900E82" w:rsidRPr="00B60E45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Jeś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i 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ty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z w:val="16"/>
          <w:szCs w:val="16"/>
        </w:rPr>
        <w:t>y.</w:t>
      </w:r>
    </w:p>
  </w:footnote>
  <w:footnote w:id="70">
    <w:p w14:paraId="187B5E87" w14:textId="1B64EA70" w:rsidR="00900E82" w:rsidRPr="00B60E45" w:rsidRDefault="00900E82" w:rsidP="00060C14">
      <w:pPr>
        <w:spacing w:line="276" w:lineRule="auto"/>
        <w:ind w:right="88"/>
        <w:jc w:val="both"/>
        <w:rPr>
          <w:rFonts w:ascii="Tahoma" w:hAnsi="Tahoma" w:cs="Tahoma"/>
          <w:sz w:val="16"/>
          <w:szCs w:val="16"/>
        </w:rPr>
      </w:pPr>
      <w:r w:rsidRPr="00B6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Ro</w:t>
      </w:r>
      <w:r w:rsidRPr="00106485">
        <w:rPr>
          <w:rFonts w:ascii="Tahoma" w:eastAsia="Tahoma" w:hAnsi="Tahoma" w:cs="Tahoma"/>
          <w:sz w:val="16"/>
          <w:szCs w:val="16"/>
        </w:rPr>
        <w:t>zp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rzą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d</w:t>
      </w:r>
      <w:r w:rsidRPr="00106485">
        <w:rPr>
          <w:rFonts w:ascii="Tahoma" w:eastAsia="Tahoma" w:hAnsi="Tahoma" w:cs="Tahoma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106485">
        <w:rPr>
          <w:rFonts w:ascii="Tahoma" w:eastAsia="Tahoma" w:hAnsi="Tahoma" w:cs="Tahoma"/>
          <w:sz w:val="16"/>
          <w:szCs w:val="16"/>
        </w:rPr>
        <w:t>e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ady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M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ini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37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1</w:t>
      </w:r>
      <w:r w:rsidRPr="00106485">
        <w:rPr>
          <w:rFonts w:ascii="Tahoma" w:eastAsia="Tahoma" w:hAnsi="Tahoma" w:cs="Tahoma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k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ietni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0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1</w:t>
      </w:r>
      <w:r w:rsidRPr="00106485">
        <w:rPr>
          <w:rFonts w:ascii="Tahoma" w:eastAsia="Tahoma" w:hAnsi="Tahoma" w:cs="Tahoma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22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.</w:t>
      </w:r>
      <w:r w:rsidRPr="00106485">
        <w:rPr>
          <w:rFonts w:ascii="Tahoma" w:eastAsia="Tahoma" w:hAnsi="Tahoma" w:cs="Tahoma"/>
          <w:spacing w:val="36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sp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awie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K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am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nte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er</w:t>
      </w:r>
      <w:r w:rsidRPr="00106485">
        <w:rPr>
          <w:rFonts w:ascii="Tahoma" w:eastAsia="Tahoma" w:hAnsi="Tahoma" w:cs="Tahoma"/>
          <w:sz w:val="16"/>
          <w:szCs w:val="16"/>
        </w:rPr>
        <w:t>ac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no</w:t>
      </w:r>
      <w:r w:rsidRPr="00106485">
        <w:rPr>
          <w:rFonts w:ascii="Tahoma" w:eastAsia="Tahoma" w:hAnsi="Tahoma" w:cs="Tahoma"/>
          <w:sz w:val="16"/>
          <w:szCs w:val="16"/>
        </w:rPr>
        <w:t>śc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,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106485">
        <w:rPr>
          <w:rFonts w:ascii="Tahoma" w:eastAsia="Tahoma" w:hAnsi="Tahoma" w:cs="Tahoma"/>
          <w:sz w:val="16"/>
          <w:szCs w:val="16"/>
        </w:rPr>
        <w:t>ch 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</w:t>
      </w:r>
      <w:r w:rsidRPr="00106485">
        <w:rPr>
          <w:rFonts w:ascii="Tahoma" w:eastAsia="Tahoma" w:hAnsi="Tahoma" w:cs="Tahoma"/>
          <w:sz w:val="16"/>
          <w:szCs w:val="16"/>
        </w:rPr>
        <w:t>agań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>jes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u</w:t>
      </w:r>
      <w:r w:rsidRPr="00106485">
        <w:rPr>
          <w:rFonts w:ascii="Tahoma" w:eastAsia="Tahoma" w:hAnsi="Tahoma" w:cs="Tahoma"/>
          <w:sz w:val="16"/>
          <w:szCs w:val="16"/>
        </w:rPr>
        <w:t>b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4"/>
          <w:sz w:val="16"/>
          <w:szCs w:val="16"/>
        </w:rPr>
        <w:t>n</w:t>
      </w:r>
      <w:r w:rsidRPr="00106485">
        <w:rPr>
          <w:rFonts w:ascii="Tahoma" w:eastAsia="Tahoma" w:hAnsi="Tahoma" w:cs="Tahoma"/>
          <w:sz w:val="16"/>
          <w:szCs w:val="16"/>
        </w:rPr>
        <w:t>y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f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</w:t>
      </w:r>
      <w:r w:rsidRPr="00106485">
        <w:rPr>
          <w:rFonts w:ascii="Tahoma" w:eastAsia="Tahoma" w:hAnsi="Tahoma" w:cs="Tahoma"/>
          <w:sz w:val="16"/>
          <w:szCs w:val="16"/>
        </w:rPr>
        <w:t>acji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aci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elekt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ne</w:t>
      </w:r>
      <w:r w:rsidRPr="00106485">
        <w:rPr>
          <w:rFonts w:ascii="Tahoma" w:eastAsia="Tahoma" w:hAnsi="Tahoma" w:cs="Tahoma"/>
          <w:sz w:val="16"/>
          <w:szCs w:val="16"/>
        </w:rPr>
        <w:t>j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az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ln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</w:t>
      </w:r>
      <w:r w:rsidRPr="00106485">
        <w:rPr>
          <w:rFonts w:ascii="Tahoma" w:eastAsia="Tahoma" w:hAnsi="Tahoma" w:cs="Tahoma"/>
          <w:sz w:val="16"/>
          <w:szCs w:val="16"/>
        </w:rPr>
        <w:t>agań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temó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telei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f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spacing w:val="2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.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.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20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1</w:t>
      </w:r>
      <w:r>
        <w:rPr>
          <w:rFonts w:ascii="Tahoma" w:eastAsia="Tahoma" w:hAnsi="Tahoma" w:cs="Tahoma"/>
          <w:position w:val="-1"/>
          <w:sz w:val="16"/>
          <w:szCs w:val="16"/>
        </w:rPr>
        <w:t>6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z. 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113 z </w:t>
      </w:r>
      <w:proofErr w:type="spellStart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. zm.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)</w:t>
      </w:r>
      <w:r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1">
    <w:p w14:paraId="4FE61DF6" w14:textId="77777777" w:rsidR="00900E82" w:rsidRPr="001B7CF3" w:rsidRDefault="00900E82" w:rsidP="001B7CF3">
      <w:pPr>
        <w:pStyle w:val="Tekstprzypisudolnego"/>
        <w:spacing w:after="60"/>
        <w:jc w:val="both"/>
        <w:rPr>
          <w:rFonts w:ascii="Tahoma" w:hAnsi="Tahoma" w:cs="Tahoma"/>
        </w:rPr>
      </w:pPr>
      <w:r w:rsidRPr="0021691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60E4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hAnsi="Tahoma" w:cs="Tahoma"/>
          <w:sz w:val="16"/>
          <w:szCs w:val="16"/>
        </w:rPr>
        <w:t>Dotyczy przypadku, gdy Projekt jest realizowany w ramach partnerstwa.</w:t>
      </w:r>
    </w:p>
  </w:footnote>
  <w:footnote w:id="72">
    <w:p w14:paraId="4A1833B1" w14:textId="77777777" w:rsidR="00900E82" w:rsidRPr="00634F6A" w:rsidRDefault="00900E82" w:rsidP="0087452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1691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1691D">
        <w:rPr>
          <w:rFonts w:ascii="Tahoma" w:hAnsi="Tahoma" w:cs="Tahoma"/>
          <w:sz w:val="16"/>
          <w:szCs w:val="16"/>
        </w:rPr>
        <w:t xml:space="preserve"> Dotyczy wyłącznie </w:t>
      </w:r>
      <w:r w:rsidRPr="00772ED3">
        <w:rPr>
          <w:rFonts w:ascii="Tahoma" w:hAnsi="Tahoma" w:cs="Tahoma"/>
          <w:color w:val="000000"/>
          <w:sz w:val="16"/>
          <w:szCs w:val="16"/>
        </w:rPr>
        <w:t xml:space="preserve">przypadku, gdy Projekt jest współfinansowany ze środków </w:t>
      </w:r>
      <w:r w:rsidRPr="004F51C1">
        <w:rPr>
          <w:rFonts w:ascii="Tahoma" w:hAnsi="Tahoma" w:cs="Tahoma"/>
          <w:sz w:val="16"/>
          <w:szCs w:val="16"/>
        </w:rPr>
        <w:t xml:space="preserve">specjalnej linii budżetowej </w:t>
      </w:r>
      <w:r w:rsidRPr="00634F6A">
        <w:rPr>
          <w:rStyle w:val="Pogrubienie"/>
          <w:rFonts w:ascii="Tahoma" w:hAnsi="Tahoma" w:cs="Tahoma"/>
          <w:b w:val="0"/>
          <w:sz w:val="16"/>
          <w:szCs w:val="16"/>
        </w:rPr>
        <w:t>Inicjatywy na rzecz zatrudnienia ludzi młodych.</w:t>
      </w:r>
    </w:p>
  </w:footnote>
  <w:footnote w:id="73">
    <w:p w14:paraId="1D83F887" w14:textId="77777777" w:rsidR="00900E82" w:rsidRPr="00106485" w:rsidRDefault="00900E82" w:rsidP="0087452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0648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6485">
        <w:rPr>
          <w:rFonts w:ascii="Tahoma" w:hAnsi="Tahoma" w:cs="Tahoma"/>
          <w:sz w:val="16"/>
          <w:szCs w:val="16"/>
        </w:rPr>
        <w:t xml:space="preserve"> Dotyczy przypadku gdy projekt jest realizowany w ramach partnerstwa. </w:t>
      </w:r>
    </w:p>
  </w:footnote>
  <w:footnote w:id="74">
    <w:p w14:paraId="6AE203BE" w14:textId="59CD5982" w:rsidR="00900E82" w:rsidRPr="00106485" w:rsidRDefault="00900E82" w:rsidP="0087452F">
      <w:pPr>
        <w:jc w:val="both"/>
        <w:rPr>
          <w:rFonts w:ascii="Tahoma" w:hAnsi="Tahoma" w:cs="Tahoma"/>
          <w:sz w:val="16"/>
          <w:szCs w:val="16"/>
        </w:rPr>
      </w:pPr>
      <w:r w:rsidRPr="0010648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6485">
        <w:rPr>
          <w:rFonts w:ascii="Tahoma" w:hAnsi="Tahoma" w:cs="Tahoma"/>
          <w:sz w:val="16"/>
          <w:szCs w:val="16"/>
        </w:rPr>
        <w:t xml:space="preserve"> </w:t>
      </w:r>
      <w:r w:rsidRPr="0087452F">
        <w:rPr>
          <w:rFonts w:ascii="Tahoma" w:hAnsi="Tahoma" w:cs="Tahoma"/>
          <w:sz w:val="16"/>
          <w:szCs w:val="16"/>
        </w:rPr>
        <w:t xml:space="preserve">Utwory w rozumieniu art. 1 ust. 2 ustawy o prawie autorskim i prawach pokrewnych (Dz. U. z 2017r., poz. 880 z </w:t>
      </w:r>
      <w:proofErr w:type="spellStart"/>
      <w:r w:rsidRPr="0087452F">
        <w:rPr>
          <w:rFonts w:ascii="Tahoma" w:hAnsi="Tahoma" w:cs="Tahoma"/>
          <w:sz w:val="16"/>
          <w:szCs w:val="16"/>
        </w:rPr>
        <w:t>późn</w:t>
      </w:r>
      <w:proofErr w:type="spellEnd"/>
      <w:r w:rsidRPr="0087452F">
        <w:rPr>
          <w:rFonts w:ascii="Tahoma" w:hAnsi="Tahoma" w:cs="Tahoma"/>
          <w:sz w:val="16"/>
          <w:szCs w:val="16"/>
        </w:rPr>
        <w:t>. zm.) składające się na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ult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bą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ź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zw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ąza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me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yto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e</w:t>
      </w:r>
      <w:r w:rsidRPr="00106485">
        <w:rPr>
          <w:rFonts w:ascii="Tahoma" w:eastAsia="Tahoma" w:hAnsi="Tahoma" w:cs="Tahoma"/>
          <w:spacing w:val="50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ok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śl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ony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m 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106485">
        <w:rPr>
          <w:rFonts w:ascii="Tahoma" w:eastAsia="Tahoma" w:hAnsi="Tahoma" w:cs="Tahoma"/>
          <w:spacing w:val="2"/>
          <w:position w:val="-1"/>
          <w:sz w:val="16"/>
          <w:szCs w:val="16"/>
        </w:rPr>
        <w:t>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5">
    <w:p w14:paraId="7BB692C5" w14:textId="30FB995D" w:rsidR="00900E82" w:rsidRPr="0009305E" w:rsidRDefault="00900E82" w:rsidP="0087452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6">
    <w:p w14:paraId="26298E6C" w14:textId="3F374932" w:rsidR="00900E82" w:rsidRPr="0009305E" w:rsidRDefault="00900E82" w:rsidP="0087452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7">
    <w:p w14:paraId="23498CA5" w14:textId="77777777" w:rsidR="00900E82" w:rsidRPr="005C440A" w:rsidRDefault="00900E82" w:rsidP="0087452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0648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6485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78">
    <w:p w14:paraId="57A54D63" w14:textId="46FFD6C9" w:rsidR="00900E82" w:rsidRPr="0009305E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Należy podać numer sumy kontrolnej pierwotnej wersji wniosku</w:t>
      </w:r>
      <w:r>
        <w:rPr>
          <w:rFonts w:ascii="Tahoma" w:hAnsi="Tahoma" w:cs="Tahoma"/>
          <w:sz w:val="16"/>
          <w:szCs w:val="16"/>
        </w:rPr>
        <w:t>.</w:t>
      </w:r>
    </w:p>
  </w:footnote>
  <w:footnote w:id="79">
    <w:p w14:paraId="7B96B8AF" w14:textId="77777777" w:rsidR="00900E82" w:rsidRPr="0009305E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, w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ch b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 i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/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 de </w:t>
      </w:r>
      <w:proofErr w:type="spellStart"/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minimi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s</w:t>
      </w:r>
      <w:proofErr w:type="spellEnd"/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80">
    <w:p w14:paraId="60381D17" w14:textId="77777777" w:rsidR="00900E82" w:rsidRPr="00BB32D5" w:rsidRDefault="00900E82">
      <w:pPr>
        <w:pStyle w:val="Tekstprzypisudolnego"/>
      </w:pPr>
      <w:r w:rsidRPr="0009305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305E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, w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ach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kt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ó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i  są 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e 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łto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81">
    <w:p w14:paraId="55E82D9E" w14:textId="4484D1EF" w:rsidR="00900E82" w:rsidRPr="00776FAB" w:rsidRDefault="00900E82">
      <w:pPr>
        <w:pStyle w:val="Tekstprzypisudolnego"/>
        <w:rPr>
          <w:rFonts w:ascii="Tahoma" w:hAnsi="Tahoma" w:cs="Tahoma"/>
          <w:sz w:val="16"/>
          <w:szCs w:val="16"/>
        </w:rPr>
      </w:pPr>
      <w:r w:rsidRPr="00776FA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6FAB">
        <w:rPr>
          <w:rFonts w:ascii="Tahoma" w:hAnsi="Tahoma" w:cs="Tahoma"/>
          <w:sz w:val="16"/>
          <w:szCs w:val="16"/>
        </w:rPr>
        <w:t xml:space="preserve"> Wykreślić jeśli nie dotyczy.</w:t>
      </w:r>
    </w:p>
  </w:footnote>
  <w:footnote w:id="82">
    <w:p w14:paraId="71198C5C" w14:textId="77777777" w:rsidR="00900E82" w:rsidRPr="00234147" w:rsidRDefault="00900E82" w:rsidP="008E3C45">
      <w:pPr>
        <w:pStyle w:val="Tekstprzypisudolnego"/>
        <w:rPr>
          <w:rFonts w:ascii="Tahoma" w:hAnsi="Tahoma" w:cs="Tahoma"/>
          <w:sz w:val="16"/>
          <w:szCs w:val="16"/>
        </w:rPr>
      </w:pPr>
      <w:r w:rsidRPr="0023414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4147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106485">
        <w:rPr>
          <w:rFonts w:ascii="Tahoma" w:eastAsia="Tahoma" w:hAnsi="Tahoma" w:cs="Tahoma"/>
          <w:sz w:val="16"/>
          <w:szCs w:val="16"/>
        </w:rPr>
        <w:t xml:space="preserve">ży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yk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>śl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ć, 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 xml:space="preserve">śli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106485">
        <w:rPr>
          <w:rFonts w:ascii="Tahoma" w:eastAsia="Tahoma" w:hAnsi="Tahoma" w:cs="Tahoma"/>
          <w:sz w:val="16"/>
          <w:szCs w:val="16"/>
        </w:rPr>
        <w:t>e 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ty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5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08"/>
      <w:gridCol w:w="3227"/>
      <w:gridCol w:w="2466"/>
      <w:gridCol w:w="2969"/>
    </w:tblGrid>
    <w:tr w:rsidR="00900E82" w:rsidRPr="00D77D6D" w14:paraId="13A66DB4" w14:textId="77777777" w:rsidTr="003A1F94">
      <w:tc>
        <w:tcPr>
          <w:tcW w:w="1843" w:type="dxa"/>
          <w:tcMar>
            <w:left w:w="0" w:type="dxa"/>
            <w:right w:w="0" w:type="dxa"/>
          </w:tcMar>
        </w:tcPr>
        <w:p w14:paraId="48455EA0" w14:textId="5DF6EF43" w:rsidR="00900E82" w:rsidRPr="00D77D6D" w:rsidRDefault="00900E82" w:rsidP="00BC4722">
          <w:pPr>
            <w:rPr>
              <w:rFonts w:ascii="Calibri" w:hAnsi="Calibri"/>
              <w:noProof/>
              <w:lang w:eastAsia="pl-PL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284BF133" w14:textId="29059DEA" w:rsidR="00900E82" w:rsidRPr="00D77D6D" w:rsidRDefault="00900E82" w:rsidP="00BC4722">
          <w:pPr>
            <w:ind w:left="48"/>
            <w:jc w:val="center"/>
            <w:rPr>
              <w:rFonts w:ascii="Calibri" w:hAnsi="Calibri"/>
              <w:noProof/>
              <w:lang w:eastAsia="pl-PL"/>
            </w:rPr>
          </w:pPr>
        </w:p>
      </w:tc>
      <w:tc>
        <w:tcPr>
          <w:tcW w:w="2058" w:type="dxa"/>
          <w:tcMar>
            <w:left w:w="0" w:type="dxa"/>
            <w:right w:w="0" w:type="dxa"/>
          </w:tcMar>
        </w:tcPr>
        <w:p w14:paraId="0470F98A" w14:textId="345079E3" w:rsidR="00900E82" w:rsidRPr="00D77D6D" w:rsidRDefault="00900E82" w:rsidP="00BC4722">
          <w:pPr>
            <w:ind w:left="-1"/>
            <w:jc w:val="center"/>
            <w:rPr>
              <w:rFonts w:ascii="Calibri" w:hAnsi="Calibri"/>
              <w:noProof/>
              <w:lang w:eastAsia="pl-PL"/>
            </w:rPr>
          </w:pPr>
        </w:p>
      </w:tc>
      <w:tc>
        <w:tcPr>
          <w:tcW w:w="2478" w:type="dxa"/>
          <w:tcMar>
            <w:left w:w="0" w:type="dxa"/>
            <w:right w:w="0" w:type="dxa"/>
          </w:tcMar>
        </w:tcPr>
        <w:p w14:paraId="7D21C599" w14:textId="1090AFE6" w:rsidR="00900E82" w:rsidRPr="00D77D6D" w:rsidRDefault="00900E82" w:rsidP="00BC4722">
          <w:pPr>
            <w:ind w:right="-1"/>
            <w:jc w:val="right"/>
            <w:rPr>
              <w:rFonts w:ascii="Calibri" w:hAnsi="Calibri"/>
              <w:noProof/>
              <w:lang w:eastAsia="pl-PL"/>
            </w:rPr>
          </w:pPr>
        </w:p>
      </w:tc>
    </w:tr>
  </w:tbl>
  <w:p w14:paraId="3C91CA1C" w14:textId="58CCB368" w:rsidR="00900E82" w:rsidRDefault="00900E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2" w:type="dxa"/>
      <w:tblLook w:val="00A0" w:firstRow="1" w:lastRow="0" w:firstColumn="1" w:lastColumn="0" w:noHBand="0" w:noVBand="0"/>
    </w:tblPr>
    <w:tblGrid>
      <w:gridCol w:w="1843"/>
      <w:gridCol w:w="2693"/>
      <w:gridCol w:w="2058"/>
      <w:gridCol w:w="2478"/>
      <w:gridCol w:w="1340"/>
    </w:tblGrid>
    <w:tr w:rsidR="00900E82" w14:paraId="259AA32D" w14:textId="77777777" w:rsidTr="003A1F94">
      <w:trPr>
        <w:trHeight w:val="727"/>
      </w:trPr>
      <w:tc>
        <w:tcPr>
          <w:tcW w:w="10412" w:type="dxa"/>
          <w:gridSpan w:val="5"/>
        </w:tcPr>
        <w:p w14:paraId="5B56A23B" w14:textId="77777777" w:rsidR="00900E82" w:rsidRDefault="00900E82" w:rsidP="00212478">
          <w:pPr>
            <w:rPr>
              <w:b/>
              <w:sz w:val="24"/>
              <w:szCs w:val="24"/>
              <w:lang w:val="en-US"/>
            </w:rPr>
          </w:pPr>
        </w:p>
      </w:tc>
    </w:tr>
    <w:tr w:rsidR="00900E82" w14:paraId="52B7AC1D" w14:textId="77777777" w:rsidTr="003A1F94">
      <w:trPr>
        <w:gridAfter w:val="1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3872C4D9" w14:textId="21E75343" w:rsidR="00900E82" w:rsidRDefault="00900E82" w:rsidP="00212478">
          <w:pPr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77748F4" wp14:editId="1CCA8F47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5F687F5" w14:textId="56E45900" w:rsidR="00900E82" w:rsidRDefault="00900E82" w:rsidP="00212478">
          <w:pPr>
            <w:ind w:left="48"/>
            <w:jc w:val="center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636934E" wp14:editId="58E150C4">
                <wp:extent cx="1409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7DCA94A5" w14:textId="714D787F" w:rsidR="00900E82" w:rsidRDefault="00900E82" w:rsidP="00212478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val="en-US" w:eastAsia="pl-PL"/>
            </w:rPr>
            <w:tab/>
          </w: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16BDE8F0" wp14:editId="697CBC37">
                <wp:extent cx="96202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5FB58B8E" w14:textId="0ED8B537" w:rsidR="00900E82" w:rsidRDefault="00900E82" w:rsidP="00212478">
          <w:pPr>
            <w:ind w:right="-1"/>
            <w:jc w:val="right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0E9DEB40" wp14:editId="0FF04020">
                <wp:extent cx="1476375" cy="4667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5D5480" w14:textId="77777777" w:rsidR="00900E82" w:rsidRDefault="00900E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7B8B"/>
    <w:multiLevelType w:val="multilevel"/>
    <w:tmpl w:val="49525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EF118E"/>
    <w:multiLevelType w:val="hybridMultilevel"/>
    <w:tmpl w:val="BCEE6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B61D2B"/>
    <w:multiLevelType w:val="hybridMultilevel"/>
    <w:tmpl w:val="D6DA08F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279"/>
    <w:multiLevelType w:val="hybridMultilevel"/>
    <w:tmpl w:val="6F82587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 w15:restartNumberingAfterBreak="0">
    <w:nsid w:val="03D52C77"/>
    <w:multiLevelType w:val="multilevel"/>
    <w:tmpl w:val="B6EA9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6924C31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904185E"/>
    <w:multiLevelType w:val="hybridMultilevel"/>
    <w:tmpl w:val="8F1E05B4"/>
    <w:lvl w:ilvl="0" w:tplc="1AA6D60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 w15:restartNumberingAfterBreak="0">
    <w:nsid w:val="09F10A3C"/>
    <w:multiLevelType w:val="hybridMultilevel"/>
    <w:tmpl w:val="90707B66"/>
    <w:lvl w:ilvl="0" w:tplc="3CC493AA">
      <w:start w:val="1"/>
      <w:numFmt w:val="decimal"/>
      <w:lvlText w:val="%1."/>
      <w:lvlJc w:val="left"/>
      <w:pPr>
        <w:ind w:left="479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8" w15:restartNumberingAfterBreak="0">
    <w:nsid w:val="0EAB7AC9"/>
    <w:multiLevelType w:val="hybridMultilevel"/>
    <w:tmpl w:val="9A567DBE"/>
    <w:lvl w:ilvl="0" w:tplc="4114F448">
      <w:start w:val="1"/>
      <w:numFmt w:val="decimal"/>
      <w:lvlText w:val="%1."/>
      <w:lvlJc w:val="left"/>
      <w:pPr>
        <w:ind w:left="47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9" w15:restartNumberingAfterBreak="0">
    <w:nsid w:val="0F222BA1"/>
    <w:multiLevelType w:val="hybridMultilevel"/>
    <w:tmpl w:val="CCDE16EE"/>
    <w:lvl w:ilvl="0" w:tplc="A05EE2E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1551D13"/>
    <w:multiLevelType w:val="hybridMultilevel"/>
    <w:tmpl w:val="4F74A9F8"/>
    <w:lvl w:ilvl="0" w:tplc="09C4E40C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1" w15:restartNumberingAfterBreak="0">
    <w:nsid w:val="11FD504F"/>
    <w:multiLevelType w:val="hybridMultilevel"/>
    <w:tmpl w:val="D9A631EA"/>
    <w:lvl w:ilvl="0" w:tplc="587E369E">
      <w:start w:val="1"/>
      <w:numFmt w:val="decimal"/>
      <w:lvlText w:val="%1)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2" w15:restartNumberingAfterBreak="0">
    <w:nsid w:val="149D70A4"/>
    <w:multiLevelType w:val="hybridMultilevel"/>
    <w:tmpl w:val="56CA199A"/>
    <w:lvl w:ilvl="0" w:tplc="7A3AA02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179A295C"/>
    <w:multiLevelType w:val="hybridMultilevel"/>
    <w:tmpl w:val="76A0722E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4" w15:restartNumberingAfterBreak="0">
    <w:nsid w:val="18E95092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DD83090"/>
    <w:multiLevelType w:val="multilevel"/>
    <w:tmpl w:val="CBCCEE94"/>
    <w:numStyleLink w:val="Styl1"/>
  </w:abstractNum>
  <w:abstractNum w:abstractNumId="16" w15:restartNumberingAfterBreak="0">
    <w:nsid w:val="1E346E12"/>
    <w:multiLevelType w:val="multilevel"/>
    <w:tmpl w:val="18220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ED34287"/>
    <w:multiLevelType w:val="hybridMultilevel"/>
    <w:tmpl w:val="E582363C"/>
    <w:lvl w:ilvl="0" w:tplc="42E26BC2">
      <w:start w:val="1"/>
      <w:numFmt w:val="decimal"/>
      <w:lvlText w:val="%1."/>
      <w:lvlJc w:val="left"/>
      <w:pPr>
        <w:ind w:left="441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8" w15:restartNumberingAfterBreak="0">
    <w:nsid w:val="22526DCF"/>
    <w:multiLevelType w:val="hybridMultilevel"/>
    <w:tmpl w:val="D50E3B02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12F87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327850BD"/>
    <w:multiLevelType w:val="hybridMultilevel"/>
    <w:tmpl w:val="6660069E"/>
    <w:lvl w:ilvl="0" w:tplc="2BDCE2EE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34F128D"/>
    <w:multiLevelType w:val="hybridMultilevel"/>
    <w:tmpl w:val="BCEE6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5455030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14692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C04E3"/>
    <w:multiLevelType w:val="hybridMultilevel"/>
    <w:tmpl w:val="71E4ADD2"/>
    <w:lvl w:ilvl="0" w:tplc="4B381CF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AF51A76"/>
    <w:multiLevelType w:val="hybridMultilevel"/>
    <w:tmpl w:val="2AB25318"/>
    <w:lvl w:ilvl="0" w:tplc="A3D83D9E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3DE07C75"/>
    <w:multiLevelType w:val="hybridMultilevel"/>
    <w:tmpl w:val="73BEC5F8"/>
    <w:lvl w:ilvl="0" w:tplc="64709134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7" w15:restartNumberingAfterBreak="0">
    <w:nsid w:val="3EEE6628"/>
    <w:multiLevelType w:val="hybridMultilevel"/>
    <w:tmpl w:val="4DD6759C"/>
    <w:lvl w:ilvl="0" w:tplc="04150011">
      <w:start w:val="1"/>
      <w:numFmt w:val="decimal"/>
      <w:lvlText w:val="%1)"/>
      <w:lvlJc w:val="left"/>
      <w:pPr>
        <w:ind w:left="1122" w:hanging="360"/>
      </w:p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28" w15:restartNumberingAfterBreak="0">
    <w:nsid w:val="3FD52033"/>
    <w:multiLevelType w:val="multilevel"/>
    <w:tmpl w:val="18220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47804987"/>
    <w:multiLevelType w:val="hybridMultilevel"/>
    <w:tmpl w:val="CF2419D8"/>
    <w:lvl w:ilvl="0" w:tplc="4B381CFE">
      <w:start w:val="1"/>
      <w:numFmt w:val="decimal"/>
      <w:lvlText w:val="%1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0" w15:restartNumberingAfterBreak="0">
    <w:nsid w:val="4E845C0C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4FBF1E4D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86DF9"/>
    <w:multiLevelType w:val="hybridMultilevel"/>
    <w:tmpl w:val="AF167A22"/>
    <w:lvl w:ilvl="0" w:tplc="1AD26BF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55137492"/>
    <w:multiLevelType w:val="multilevel"/>
    <w:tmpl w:val="3138A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59D62B59"/>
    <w:multiLevelType w:val="hybridMultilevel"/>
    <w:tmpl w:val="8DF45616"/>
    <w:lvl w:ilvl="0" w:tplc="20607242">
      <w:start w:val="1"/>
      <w:numFmt w:val="decimal"/>
      <w:lvlText w:val="%1."/>
      <w:lvlJc w:val="left"/>
      <w:pPr>
        <w:ind w:left="441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36" w15:restartNumberingAfterBreak="0">
    <w:nsid w:val="5A541B5A"/>
    <w:multiLevelType w:val="hybridMultilevel"/>
    <w:tmpl w:val="37CE4AE6"/>
    <w:lvl w:ilvl="0" w:tplc="E6029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C3FE8"/>
    <w:multiLevelType w:val="hybridMultilevel"/>
    <w:tmpl w:val="8EC0F016"/>
    <w:lvl w:ilvl="0" w:tplc="0D18B724">
      <w:start w:val="1"/>
      <w:numFmt w:val="decimal"/>
      <w:lvlText w:val="%1)"/>
      <w:lvlJc w:val="left"/>
      <w:pPr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8" w15:restartNumberingAfterBreak="0">
    <w:nsid w:val="61DD3911"/>
    <w:multiLevelType w:val="multilevel"/>
    <w:tmpl w:val="36327434"/>
    <w:lvl w:ilvl="0">
      <w:start w:val="6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3FD393A"/>
    <w:multiLevelType w:val="hybridMultilevel"/>
    <w:tmpl w:val="AEA213E6"/>
    <w:lvl w:ilvl="0" w:tplc="18B644A2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0" w15:restartNumberingAfterBreak="0">
    <w:nsid w:val="64C81800"/>
    <w:multiLevelType w:val="multilevel"/>
    <w:tmpl w:val="1C5662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64CD5E25"/>
    <w:multiLevelType w:val="hybridMultilevel"/>
    <w:tmpl w:val="05B2D644"/>
    <w:lvl w:ilvl="0" w:tplc="315C15E8">
      <w:start w:val="5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550412"/>
    <w:multiLevelType w:val="multilevel"/>
    <w:tmpl w:val="99EC7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738C00A2"/>
    <w:multiLevelType w:val="hybridMultilevel"/>
    <w:tmpl w:val="1C961330"/>
    <w:lvl w:ilvl="0" w:tplc="DCA8D83C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3BB0EB1"/>
    <w:multiLevelType w:val="hybridMultilevel"/>
    <w:tmpl w:val="A5D43A2E"/>
    <w:lvl w:ilvl="0" w:tplc="B8E82C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66D0AC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110ED9"/>
    <w:multiLevelType w:val="hybridMultilevel"/>
    <w:tmpl w:val="921838F8"/>
    <w:lvl w:ilvl="0" w:tplc="0CDCA778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6" w15:restartNumberingAfterBreak="0">
    <w:nsid w:val="758968FE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77C933C6"/>
    <w:multiLevelType w:val="hybridMultilevel"/>
    <w:tmpl w:val="33FEF848"/>
    <w:lvl w:ilvl="0" w:tplc="01F6A7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9" w15:restartNumberingAfterBreak="0">
    <w:nsid w:val="7AE62190"/>
    <w:multiLevelType w:val="hybridMultilevel"/>
    <w:tmpl w:val="1E1A2B96"/>
    <w:lvl w:ilvl="0" w:tplc="7492A1C2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7CA46A09"/>
    <w:multiLevelType w:val="multilevel"/>
    <w:tmpl w:val="D54C6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7CE23E8B"/>
    <w:multiLevelType w:val="hybridMultilevel"/>
    <w:tmpl w:val="ED6CCA70"/>
    <w:lvl w:ilvl="0" w:tplc="2794A406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2" w15:restartNumberingAfterBreak="0">
    <w:nsid w:val="7DD24195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3" w15:restartNumberingAfterBreak="0">
    <w:nsid w:val="7F0A76CA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45"/>
  </w:num>
  <w:num w:numId="5">
    <w:abstractNumId w:val="12"/>
  </w:num>
  <w:num w:numId="6">
    <w:abstractNumId w:val="13"/>
  </w:num>
  <w:num w:numId="7">
    <w:abstractNumId w:val="44"/>
  </w:num>
  <w:num w:numId="8">
    <w:abstractNumId w:val="17"/>
  </w:num>
  <w:num w:numId="9">
    <w:abstractNumId w:val="48"/>
  </w:num>
  <w:num w:numId="10">
    <w:abstractNumId w:val="3"/>
  </w:num>
  <w:num w:numId="11">
    <w:abstractNumId w:val="37"/>
  </w:num>
  <w:num w:numId="12">
    <w:abstractNumId w:val="26"/>
  </w:num>
  <w:num w:numId="13">
    <w:abstractNumId w:val="7"/>
  </w:num>
  <w:num w:numId="14">
    <w:abstractNumId w:val="35"/>
  </w:num>
  <w:num w:numId="15">
    <w:abstractNumId w:val="34"/>
  </w:num>
  <w:num w:numId="16">
    <w:abstractNumId w:val="1"/>
  </w:num>
  <w:num w:numId="17">
    <w:abstractNumId w:val="39"/>
  </w:num>
  <w:num w:numId="18">
    <w:abstractNumId w:val="40"/>
  </w:num>
  <w:num w:numId="19">
    <w:abstractNumId w:val="50"/>
  </w:num>
  <w:num w:numId="20">
    <w:abstractNumId w:val="16"/>
  </w:num>
  <w:num w:numId="21">
    <w:abstractNumId w:val="46"/>
  </w:num>
  <w:num w:numId="22">
    <w:abstractNumId w:val="4"/>
  </w:num>
  <w:num w:numId="23">
    <w:abstractNumId w:val="30"/>
  </w:num>
  <w:num w:numId="24">
    <w:abstractNumId w:val="5"/>
  </w:num>
  <w:num w:numId="25">
    <w:abstractNumId w:val="52"/>
  </w:num>
  <w:num w:numId="26">
    <w:abstractNumId w:val="19"/>
  </w:num>
  <w:num w:numId="27">
    <w:abstractNumId w:val="14"/>
  </w:num>
  <w:num w:numId="28">
    <w:abstractNumId w:val="32"/>
  </w:num>
  <w:num w:numId="29">
    <w:abstractNumId w:val="36"/>
  </w:num>
  <w:num w:numId="30">
    <w:abstractNumId w:val="18"/>
  </w:num>
  <w:num w:numId="31">
    <w:abstractNumId w:val="22"/>
  </w:num>
  <w:num w:numId="32">
    <w:abstractNumId w:val="29"/>
  </w:num>
  <w:num w:numId="33">
    <w:abstractNumId w:val="31"/>
  </w:num>
  <w:num w:numId="34">
    <w:abstractNumId w:val="2"/>
  </w:num>
  <w:num w:numId="35">
    <w:abstractNumId w:val="27"/>
  </w:num>
  <w:num w:numId="36">
    <w:abstractNumId w:val="15"/>
  </w:num>
  <w:num w:numId="37">
    <w:abstractNumId w:val="47"/>
  </w:num>
  <w:num w:numId="38">
    <w:abstractNumId w:val="38"/>
  </w:num>
  <w:num w:numId="39">
    <w:abstractNumId w:val="41"/>
  </w:num>
  <w:num w:numId="40">
    <w:abstractNumId w:val="42"/>
  </w:num>
  <w:num w:numId="41">
    <w:abstractNumId w:val="11"/>
  </w:num>
  <w:num w:numId="42">
    <w:abstractNumId w:val="21"/>
  </w:num>
  <w:num w:numId="43">
    <w:abstractNumId w:val="23"/>
  </w:num>
  <w:num w:numId="44">
    <w:abstractNumId w:val="24"/>
  </w:num>
  <w:num w:numId="45">
    <w:abstractNumId w:val="49"/>
  </w:num>
  <w:num w:numId="46">
    <w:abstractNumId w:val="25"/>
  </w:num>
  <w:num w:numId="47">
    <w:abstractNumId w:val="20"/>
  </w:num>
  <w:num w:numId="48">
    <w:abstractNumId w:val="51"/>
  </w:num>
  <w:num w:numId="49">
    <w:abstractNumId w:val="33"/>
  </w:num>
  <w:num w:numId="50">
    <w:abstractNumId w:val="9"/>
  </w:num>
  <w:num w:numId="51">
    <w:abstractNumId w:val="43"/>
  </w:num>
  <w:num w:numId="52">
    <w:abstractNumId w:val="28"/>
  </w:num>
  <w:num w:numId="53">
    <w:abstractNumId w:val="0"/>
  </w:num>
  <w:num w:numId="54">
    <w:abstractNumId w:val="53"/>
  </w:num>
  <w:numIdMacAtCleanup w:val="5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rębska-Rożek, Anna">
    <w15:presenceInfo w15:providerId="AD" w15:userId="S-1-5-21-215249604-2136417950-460311963-32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0B2E"/>
    <w:rsid w:val="00006C15"/>
    <w:rsid w:val="00006EB9"/>
    <w:rsid w:val="00007853"/>
    <w:rsid w:val="0001264D"/>
    <w:rsid w:val="00012A4A"/>
    <w:rsid w:val="00015697"/>
    <w:rsid w:val="00021C56"/>
    <w:rsid w:val="00023E69"/>
    <w:rsid w:val="000271D3"/>
    <w:rsid w:val="0003135B"/>
    <w:rsid w:val="00037115"/>
    <w:rsid w:val="00041490"/>
    <w:rsid w:val="000434BA"/>
    <w:rsid w:val="00045543"/>
    <w:rsid w:val="00045E31"/>
    <w:rsid w:val="00050C72"/>
    <w:rsid w:val="0005157A"/>
    <w:rsid w:val="00051F06"/>
    <w:rsid w:val="0005333E"/>
    <w:rsid w:val="000535A0"/>
    <w:rsid w:val="0005490E"/>
    <w:rsid w:val="00056490"/>
    <w:rsid w:val="00056E9B"/>
    <w:rsid w:val="00060C14"/>
    <w:rsid w:val="00061EA7"/>
    <w:rsid w:val="000649F1"/>
    <w:rsid w:val="000655BF"/>
    <w:rsid w:val="00070173"/>
    <w:rsid w:val="000717FD"/>
    <w:rsid w:val="00076405"/>
    <w:rsid w:val="00076A9A"/>
    <w:rsid w:val="00077FFA"/>
    <w:rsid w:val="0008100A"/>
    <w:rsid w:val="00085299"/>
    <w:rsid w:val="00086CC8"/>
    <w:rsid w:val="00087102"/>
    <w:rsid w:val="000909DA"/>
    <w:rsid w:val="0009152B"/>
    <w:rsid w:val="0009305E"/>
    <w:rsid w:val="00093954"/>
    <w:rsid w:val="00093FAA"/>
    <w:rsid w:val="0009458A"/>
    <w:rsid w:val="000A1340"/>
    <w:rsid w:val="000A136A"/>
    <w:rsid w:val="000A1A33"/>
    <w:rsid w:val="000A5137"/>
    <w:rsid w:val="000B4963"/>
    <w:rsid w:val="000B4DBB"/>
    <w:rsid w:val="000B59FB"/>
    <w:rsid w:val="000B63DA"/>
    <w:rsid w:val="000C7B70"/>
    <w:rsid w:val="000D3691"/>
    <w:rsid w:val="000E1873"/>
    <w:rsid w:val="000E60BD"/>
    <w:rsid w:val="000E6590"/>
    <w:rsid w:val="000F0D0D"/>
    <w:rsid w:val="000F3111"/>
    <w:rsid w:val="000F4FB0"/>
    <w:rsid w:val="000F6A6D"/>
    <w:rsid w:val="00100A9C"/>
    <w:rsid w:val="00103B76"/>
    <w:rsid w:val="001046F4"/>
    <w:rsid w:val="00106485"/>
    <w:rsid w:val="00107DD2"/>
    <w:rsid w:val="00110154"/>
    <w:rsid w:val="00110B02"/>
    <w:rsid w:val="00112BCA"/>
    <w:rsid w:val="00114886"/>
    <w:rsid w:val="00125812"/>
    <w:rsid w:val="00136296"/>
    <w:rsid w:val="001368FF"/>
    <w:rsid w:val="00143BAF"/>
    <w:rsid w:val="00146299"/>
    <w:rsid w:val="00146453"/>
    <w:rsid w:val="00152D69"/>
    <w:rsid w:val="00156B74"/>
    <w:rsid w:val="001575AC"/>
    <w:rsid w:val="001579C0"/>
    <w:rsid w:val="00164C29"/>
    <w:rsid w:val="00165697"/>
    <w:rsid w:val="00176B4A"/>
    <w:rsid w:val="00177D66"/>
    <w:rsid w:val="001861AF"/>
    <w:rsid w:val="00187603"/>
    <w:rsid w:val="00190D0B"/>
    <w:rsid w:val="001912C5"/>
    <w:rsid w:val="001A0DDF"/>
    <w:rsid w:val="001A1F09"/>
    <w:rsid w:val="001A21E8"/>
    <w:rsid w:val="001A2F75"/>
    <w:rsid w:val="001A328C"/>
    <w:rsid w:val="001A6EA9"/>
    <w:rsid w:val="001B0222"/>
    <w:rsid w:val="001B4C9A"/>
    <w:rsid w:val="001B6FA4"/>
    <w:rsid w:val="001B7CF3"/>
    <w:rsid w:val="001C0E06"/>
    <w:rsid w:val="001C206E"/>
    <w:rsid w:val="001C3C76"/>
    <w:rsid w:val="001C5067"/>
    <w:rsid w:val="001C5EB0"/>
    <w:rsid w:val="001C6973"/>
    <w:rsid w:val="001D036A"/>
    <w:rsid w:val="001D1E1F"/>
    <w:rsid w:val="001D4888"/>
    <w:rsid w:val="001D4DEC"/>
    <w:rsid w:val="001D6373"/>
    <w:rsid w:val="001E2B7D"/>
    <w:rsid w:val="001E55FC"/>
    <w:rsid w:val="001E6250"/>
    <w:rsid w:val="001E6EA8"/>
    <w:rsid w:val="001E7111"/>
    <w:rsid w:val="001F111E"/>
    <w:rsid w:val="001F2452"/>
    <w:rsid w:val="00200A94"/>
    <w:rsid w:val="002101FB"/>
    <w:rsid w:val="00212478"/>
    <w:rsid w:val="00212764"/>
    <w:rsid w:val="0021691D"/>
    <w:rsid w:val="00216AFE"/>
    <w:rsid w:val="002173AD"/>
    <w:rsid w:val="00223B58"/>
    <w:rsid w:val="00223C2C"/>
    <w:rsid w:val="0023181F"/>
    <w:rsid w:val="00234147"/>
    <w:rsid w:val="0024136F"/>
    <w:rsid w:val="00242A24"/>
    <w:rsid w:val="00242E9B"/>
    <w:rsid w:val="00243DA5"/>
    <w:rsid w:val="00244478"/>
    <w:rsid w:val="002522DF"/>
    <w:rsid w:val="00252E57"/>
    <w:rsid w:val="00253556"/>
    <w:rsid w:val="00255D7E"/>
    <w:rsid w:val="002748C1"/>
    <w:rsid w:val="00276985"/>
    <w:rsid w:val="00276B40"/>
    <w:rsid w:val="00277886"/>
    <w:rsid w:val="00280593"/>
    <w:rsid w:val="00280ADA"/>
    <w:rsid w:val="00281D78"/>
    <w:rsid w:val="002864E0"/>
    <w:rsid w:val="00290383"/>
    <w:rsid w:val="00292E51"/>
    <w:rsid w:val="00293046"/>
    <w:rsid w:val="00293AFC"/>
    <w:rsid w:val="002946AC"/>
    <w:rsid w:val="00295C16"/>
    <w:rsid w:val="002964B2"/>
    <w:rsid w:val="002A1963"/>
    <w:rsid w:val="002A36A0"/>
    <w:rsid w:val="002A4BEE"/>
    <w:rsid w:val="002A5973"/>
    <w:rsid w:val="002B00C8"/>
    <w:rsid w:val="002B1A26"/>
    <w:rsid w:val="002B396B"/>
    <w:rsid w:val="002B6594"/>
    <w:rsid w:val="002C046D"/>
    <w:rsid w:val="002C089A"/>
    <w:rsid w:val="002C107E"/>
    <w:rsid w:val="002C1782"/>
    <w:rsid w:val="002D0952"/>
    <w:rsid w:val="002D18A3"/>
    <w:rsid w:val="002D2483"/>
    <w:rsid w:val="002D532E"/>
    <w:rsid w:val="002D6DCC"/>
    <w:rsid w:val="002E10D1"/>
    <w:rsid w:val="002E49DD"/>
    <w:rsid w:val="002E4A0D"/>
    <w:rsid w:val="002E5EF1"/>
    <w:rsid w:val="002F0FC8"/>
    <w:rsid w:val="002F3189"/>
    <w:rsid w:val="003029ED"/>
    <w:rsid w:val="00303B77"/>
    <w:rsid w:val="00305C7A"/>
    <w:rsid w:val="00312090"/>
    <w:rsid w:val="00314993"/>
    <w:rsid w:val="003151BC"/>
    <w:rsid w:val="003168C3"/>
    <w:rsid w:val="00322F55"/>
    <w:rsid w:val="00325345"/>
    <w:rsid w:val="00326DF3"/>
    <w:rsid w:val="00330274"/>
    <w:rsid w:val="00330682"/>
    <w:rsid w:val="003346CD"/>
    <w:rsid w:val="00344631"/>
    <w:rsid w:val="00346471"/>
    <w:rsid w:val="003475AD"/>
    <w:rsid w:val="00352173"/>
    <w:rsid w:val="00352EB7"/>
    <w:rsid w:val="00353051"/>
    <w:rsid w:val="0035333E"/>
    <w:rsid w:val="003536B0"/>
    <w:rsid w:val="0036160F"/>
    <w:rsid w:val="00366343"/>
    <w:rsid w:val="00371AB3"/>
    <w:rsid w:val="00371ACA"/>
    <w:rsid w:val="00376C1F"/>
    <w:rsid w:val="00377C1C"/>
    <w:rsid w:val="00382C0A"/>
    <w:rsid w:val="00391D10"/>
    <w:rsid w:val="003A1F94"/>
    <w:rsid w:val="003A4926"/>
    <w:rsid w:val="003B0998"/>
    <w:rsid w:val="003B0F77"/>
    <w:rsid w:val="003B51CB"/>
    <w:rsid w:val="003C27B9"/>
    <w:rsid w:val="003C358C"/>
    <w:rsid w:val="003C434B"/>
    <w:rsid w:val="003C4F51"/>
    <w:rsid w:val="003C7C73"/>
    <w:rsid w:val="003D0D7C"/>
    <w:rsid w:val="003D4746"/>
    <w:rsid w:val="003D53F5"/>
    <w:rsid w:val="003D7EE7"/>
    <w:rsid w:val="003E11CA"/>
    <w:rsid w:val="003E2CDA"/>
    <w:rsid w:val="003E347F"/>
    <w:rsid w:val="003E4377"/>
    <w:rsid w:val="003E4F8F"/>
    <w:rsid w:val="003E52A3"/>
    <w:rsid w:val="003F0FC7"/>
    <w:rsid w:val="003F54F5"/>
    <w:rsid w:val="003F57D5"/>
    <w:rsid w:val="003F58A8"/>
    <w:rsid w:val="003F7EE1"/>
    <w:rsid w:val="00405E2F"/>
    <w:rsid w:val="00406699"/>
    <w:rsid w:val="004109BF"/>
    <w:rsid w:val="00414A42"/>
    <w:rsid w:val="00422161"/>
    <w:rsid w:val="0042226E"/>
    <w:rsid w:val="0042378A"/>
    <w:rsid w:val="00425912"/>
    <w:rsid w:val="004259EF"/>
    <w:rsid w:val="004307E6"/>
    <w:rsid w:val="00431828"/>
    <w:rsid w:val="004343B4"/>
    <w:rsid w:val="004362A7"/>
    <w:rsid w:val="00437AD7"/>
    <w:rsid w:val="00443780"/>
    <w:rsid w:val="00443834"/>
    <w:rsid w:val="00446886"/>
    <w:rsid w:val="004507A7"/>
    <w:rsid w:val="004523A2"/>
    <w:rsid w:val="004524F2"/>
    <w:rsid w:val="00454A7F"/>
    <w:rsid w:val="00457BFC"/>
    <w:rsid w:val="00460F08"/>
    <w:rsid w:val="004616E6"/>
    <w:rsid w:val="00461D5F"/>
    <w:rsid w:val="004726E4"/>
    <w:rsid w:val="00473163"/>
    <w:rsid w:val="00475C99"/>
    <w:rsid w:val="00476E82"/>
    <w:rsid w:val="0048265E"/>
    <w:rsid w:val="004854CF"/>
    <w:rsid w:val="00487007"/>
    <w:rsid w:val="00487AFC"/>
    <w:rsid w:val="00490DB8"/>
    <w:rsid w:val="004927A6"/>
    <w:rsid w:val="00493D3F"/>
    <w:rsid w:val="00494ABF"/>
    <w:rsid w:val="00494AC6"/>
    <w:rsid w:val="00497054"/>
    <w:rsid w:val="004A3849"/>
    <w:rsid w:val="004A65A1"/>
    <w:rsid w:val="004B0647"/>
    <w:rsid w:val="004B20A0"/>
    <w:rsid w:val="004B44CC"/>
    <w:rsid w:val="004C091B"/>
    <w:rsid w:val="004C18DF"/>
    <w:rsid w:val="004C254A"/>
    <w:rsid w:val="004D1745"/>
    <w:rsid w:val="004D601D"/>
    <w:rsid w:val="004E36FA"/>
    <w:rsid w:val="004E40C9"/>
    <w:rsid w:val="004E4F12"/>
    <w:rsid w:val="004F12FF"/>
    <w:rsid w:val="004F244F"/>
    <w:rsid w:val="004F3500"/>
    <w:rsid w:val="004F51C1"/>
    <w:rsid w:val="004F7E5F"/>
    <w:rsid w:val="00501D2F"/>
    <w:rsid w:val="00505E38"/>
    <w:rsid w:val="0050712D"/>
    <w:rsid w:val="00510F8B"/>
    <w:rsid w:val="00511CF3"/>
    <w:rsid w:val="00514D0B"/>
    <w:rsid w:val="00521B1F"/>
    <w:rsid w:val="00521B86"/>
    <w:rsid w:val="005244FA"/>
    <w:rsid w:val="00526430"/>
    <w:rsid w:val="005265CF"/>
    <w:rsid w:val="00526B74"/>
    <w:rsid w:val="0053148E"/>
    <w:rsid w:val="005345F9"/>
    <w:rsid w:val="005352A8"/>
    <w:rsid w:val="00537AF7"/>
    <w:rsid w:val="005421B6"/>
    <w:rsid w:val="00546D81"/>
    <w:rsid w:val="00553C59"/>
    <w:rsid w:val="0055736F"/>
    <w:rsid w:val="00557D96"/>
    <w:rsid w:val="005605AD"/>
    <w:rsid w:val="00560AC5"/>
    <w:rsid w:val="00560BBB"/>
    <w:rsid w:val="00560E79"/>
    <w:rsid w:val="0056516A"/>
    <w:rsid w:val="005651E3"/>
    <w:rsid w:val="00567286"/>
    <w:rsid w:val="00570C62"/>
    <w:rsid w:val="00571A8B"/>
    <w:rsid w:val="00573A75"/>
    <w:rsid w:val="005746C8"/>
    <w:rsid w:val="005835B4"/>
    <w:rsid w:val="00584A2E"/>
    <w:rsid w:val="00587D55"/>
    <w:rsid w:val="005925DB"/>
    <w:rsid w:val="00592EC4"/>
    <w:rsid w:val="00594F25"/>
    <w:rsid w:val="0059501C"/>
    <w:rsid w:val="005A1EE5"/>
    <w:rsid w:val="005A2944"/>
    <w:rsid w:val="005A6C0A"/>
    <w:rsid w:val="005B63B7"/>
    <w:rsid w:val="005B78B7"/>
    <w:rsid w:val="005C440A"/>
    <w:rsid w:val="005C7722"/>
    <w:rsid w:val="005D3E45"/>
    <w:rsid w:val="005D4F76"/>
    <w:rsid w:val="005D7F50"/>
    <w:rsid w:val="005E3898"/>
    <w:rsid w:val="005E4835"/>
    <w:rsid w:val="005E4EFA"/>
    <w:rsid w:val="005F2C6A"/>
    <w:rsid w:val="006070F7"/>
    <w:rsid w:val="00610491"/>
    <w:rsid w:val="0061120F"/>
    <w:rsid w:val="00611342"/>
    <w:rsid w:val="0061534E"/>
    <w:rsid w:val="00620846"/>
    <w:rsid w:val="00620BFE"/>
    <w:rsid w:val="0062162E"/>
    <w:rsid w:val="0062364F"/>
    <w:rsid w:val="0062606D"/>
    <w:rsid w:val="00627880"/>
    <w:rsid w:val="006304CE"/>
    <w:rsid w:val="00630E06"/>
    <w:rsid w:val="006311D7"/>
    <w:rsid w:val="00631DDC"/>
    <w:rsid w:val="00634711"/>
    <w:rsid w:val="00634F6A"/>
    <w:rsid w:val="0064318F"/>
    <w:rsid w:val="006434DE"/>
    <w:rsid w:val="0064545C"/>
    <w:rsid w:val="006479EE"/>
    <w:rsid w:val="006507C2"/>
    <w:rsid w:val="006507C3"/>
    <w:rsid w:val="00653989"/>
    <w:rsid w:val="006544DC"/>
    <w:rsid w:val="00656447"/>
    <w:rsid w:val="006567C9"/>
    <w:rsid w:val="006604E6"/>
    <w:rsid w:val="00672EFB"/>
    <w:rsid w:val="00673F03"/>
    <w:rsid w:val="0068037B"/>
    <w:rsid w:val="00681227"/>
    <w:rsid w:val="00681CB9"/>
    <w:rsid w:val="00685E32"/>
    <w:rsid w:val="00686184"/>
    <w:rsid w:val="00686F53"/>
    <w:rsid w:val="006875E5"/>
    <w:rsid w:val="0069203B"/>
    <w:rsid w:val="00692660"/>
    <w:rsid w:val="00697AD4"/>
    <w:rsid w:val="006A1681"/>
    <w:rsid w:val="006A491E"/>
    <w:rsid w:val="006B4E42"/>
    <w:rsid w:val="006B5D73"/>
    <w:rsid w:val="006B7AEF"/>
    <w:rsid w:val="006C0FC1"/>
    <w:rsid w:val="006C2023"/>
    <w:rsid w:val="006C46E0"/>
    <w:rsid w:val="006C4AF6"/>
    <w:rsid w:val="006C75F6"/>
    <w:rsid w:val="006D2352"/>
    <w:rsid w:val="006D274F"/>
    <w:rsid w:val="006D3477"/>
    <w:rsid w:val="006D5A5B"/>
    <w:rsid w:val="006E0A02"/>
    <w:rsid w:val="006E0D2D"/>
    <w:rsid w:val="006E1261"/>
    <w:rsid w:val="006E1C4A"/>
    <w:rsid w:val="006E1D0A"/>
    <w:rsid w:val="006F3A6B"/>
    <w:rsid w:val="006F57FB"/>
    <w:rsid w:val="006F64D1"/>
    <w:rsid w:val="006F674D"/>
    <w:rsid w:val="007026A9"/>
    <w:rsid w:val="00705518"/>
    <w:rsid w:val="00705E77"/>
    <w:rsid w:val="0071092F"/>
    <w:rsid w:val="00710F18"/>
    <w:rsid w:val="00714CA9"/>
    <w:rsid w:val="007172E9"/>
    <w:rsid w:val="00720754"/>
    <w:rsid w:val="00722453"/>
    <w:rsid w:val="00724703"/>
    <w:rsid w:val="00725256"/>
    <w:rsid w:val="00727CFB"/>
    <w:rsid w:val="00741180"/>
    <w:rsid w:val="00741A50"/>
    <w:rsid w:val="00744D39"/>
    <w:rsid w:val="007476AA"/>
    <w:rsid w:val="0074782B"/>
    <w:rsid w:val="00747DD2"/>
    <w:rsid w:val="00750902"/>
    <w:rsid w:val="00751666"/>
    <w:rsid w:val="00751FA2"/>
    <w:rsid w:val="00752132"/>
    <w:rsid w:val="007524DA"/>
    <w:rsid w:val="00754891"/>
    <w:rsid w:val="00757133"/>
    <w:rsid w:val="007615B4"/>
    <w:rsid w:val="0077179F"/>
    <w:rsid w:val="00772ED3"/>
    <w:rsid w:val="0077405A"/>
    <w:rsid w:val="0077417B"/>
    <w:rsid w:val="00774874"/>
    <w:rsid w:val="00775C39"/>
    <w:rsid w:val="00776FAB"/>
    <w:rsid w:val="007800C5"/>
    <w:rsid w:val="007810E3"/>
    <w:rsid w:val="00782A90"/>
    <w:rsid w:val="00786DF5"/>
    <w:rsid w:val="0078742A"/>
    <w:rsid w:val="0079030C"/>
    <w:rsid w:val="007952E2"/>
    <w:rsid w:val="00795A40"/>
    <w:rsid w:val="007A2519"/>
    <w:rsid w:val="007A347E"/>
    <w:rsid w:val="007A6353"/>
    <w:rsid w:val="007A6E58"/>
    <w:rsid w:val="007A72A9"/>
    <w:rsid w:val="007B25BA"/>
    <w:rsid w:val="007B3D01"/>
    <w:rsid w:val="007B522D"/>
    <w:rsid w:val="007C58DA"/>
    <w:rsid w:val="007D065D"/>
    <w:rsid w:val="007D1AD0"/>
    <w:rsid w:val="007D1F27"/>
    <w:rsid w:val="007D300F"/>
    <w:rsid w:val="007D3146"/>
    <w:rsid w:val="007D3498"/>
    <w:rsid w:val="007E03B2"/>
    <w:rsid w:val="007E17D3"/>
    <w:rsid w:val="007E30B1"/>
    <w:rsid w:val="007E3420"/>
    <w:rsid w:val="007E3B6C"/>
    <w:rsid w:val="007E5CC6"/>
    <w:rsid w:val="007E7D9F"/>
    <w:rsid w:val="007F3779"/>
    <w:rsid w:val="007F419C"/>
    <w:rsid w:val="00806D32"/>
    <w:rsid w:val="00810F47"/>
    <w:rsid w:val="00817A24"/>
    <w:rsid w:val="00826C36"/>
    <w:rsid w:val="00826D23"/>
    <w:rsid w:val="008272AB"/>
    <w:rsid w:val="00835F02"/>
    <w:rsid w:val="00837016"/>
    <w:rsid w:val="00841514"/>
    <w:rsid w:val="008429A4"/>
    <w:rsid w:val="00847DF8"/>
    <w:rsid w:val="00852BDF"/>
    <w:rsid w:val="00855A5E"/>
    <w:rsid w:val="008652AC"/>
    <w:rsid w:val="0086621C"/>
    <w:rsid w:val="0087452F"/>
    <w:rsid w:val="00876EA6"/>
    <w:rsid w:val="008832BA"/>
    <w:rsid w:val="00885E72"/>
    <w:rsid w:val="00887652"/>
    <w:rsid w:val="008915D1"/>
    <w:rsid w:val="0089338C"/>
    <w:rsid w:val="00896B1C"/>
    <w:rsid w:val="008A1C2C"/>
    <w:rsid w:val="008A2547"/>
    <w:rsid w:val="008A3E00"/>
    <w:rsid w:val="008A6986"/>
    <w:rsid w:val="008A6F74"/>
    <w:rsid w:val="008B6B10"/>
    <w:rsid w:val="008B79EF"/>
    <w:rsid w:val="008C1063"/>
    <w:rsid w:val="008C5024"/>
    <w:rsid w:val="008D462F"/>
    <w:rsid w:val="008D670E"/>
    <w:rsid w:val="008E0537"/>
    <w:rsid w:val="008E1A68"/>
    <w:rsid w:val="008E3C45"/>
    <w:rsid w:val="008F29F6"/>
    <w:rsid w:val="008F466E"/>
    <w:rsid w:val="0090072D"/>
    <w:rsid w:val="00900E82"/>
    <w:rsid w:val="0091038B"/>
    <w:rsid w:val="00910DB0"/>
    <w:rsid w:val="009120EE"/>
    <w:rsid w:val="00912D9F"/>
    <w:rsid w:val="009162B3"/>
    <w:rsid w:val="00933A65"/>
    <w:rsid w:val="00933C9A"/>
    <w:rsid w:val="009356B2"/>
    <w:rsid w:val="009367EC"/>
    <w:rsid w:val="00941EF9"/>
    <w:rsid w:val="00942F4E"/>
    <w:rsid w:val="0094484B"/>
    <w:rsid w:val="00944FAE"/>
    <w:rsid w:val="009468A6"/>
    <w:rsid w:val="00947DC8"/>
    <w:rsid w:val="00951114"/>
    <w:rsid w:val="009563B9"/>
    <w:rsid w:val="00960DC6"/>
    <w:rsid w:val="00963EE0"/>
    <w:rsid w:val="009752AA"/>
    <w:rsid w:val="00977FE2"/>
    <w:rsid w:val="00981216"/>
    <w:rsid w:val="00983EAC"/>
    <w:rsid w:val="009860AB"/>
    <w:rsid w:val="00987B34"/>
    <w:rsid w:val="009A04F9"/>
    <w:rsid w:val="009A07FD"/>
    <w:rsid w:val="009A30A1"/>
    <w:rsid w:val="009B4586"/>
    <w:rsid w:val="009C1D2D"/>
    <w:rsid w:val="009C3B24"/>
    <w:rsid w:val="009C4A66"/>
    <w:rsid w:val="009C5061"/>
    <w:rsid w:val="009C540C"/>
    <w:rsid w:val="009D0836"/>
    <w:rsid w:val="009D1D47"/>
    <w:rsid w:val="009D25C5"/>
    <w:rsid w:val="009E0A19"/>
    <w:rsid w:val="009E6D1B"/>
    <w:rsid w:val="009F15B4"/>
    <w:rsid w:val="009F1E5B"/>
    <w:rsid w:val="009F262F"/>
    <w:rsid w:val="00A00813"/>
    <w:rsid w:val="00A04C6C"/>
    <w:rsid w:val="00A07039"/>
    <w:rsid w:val="00A16EF3"/>
    <w:rsid w:val="00A179D7"/>
    <w:rsid w:val="00A20C76"/>
    <w:rsid w:val="00A22280"/>
    <w:rsid w:val="00A2337B"/>
    <w:rsid w:val="00A23CD5"/>
    <w:rsid w:val="00A25626"/>
    <w:rsid w:val="00A26A49"/>
    <w:rsid w:val="00A304A7"/>
    <w:rsid w:val="00A3090A"/>
    <w:rsid w:val="00A33B6F"/>
    <w:rsid w:val="00A34B8A"/>
    <w:rsid w:val="00A3662F"/>
    <w:rsid w:val="00A37FEB"/>
    <w:rsid w:val="00A50C9D"/>
    <w:rsid w:val="00A52926"/>
    <w:rsid w:val="00A52A85"/>
    <w:rsid w:val="00A53015"/>
    <w:rsid w:val="00A6158B"/>
    <w:rsid w:val="00A62D4B"/>
    <w:rsid w:val="00A7423A"/>
    <w:rsid w:val="00A7598F"/>
    <w:rsid w:val="00A8640B"/>
    <w:rsid w:val="00A8651E"/>
    <w:rsid w:val="00A908CB"/>
    <w:rsid w:val="00A912A1"/>
    <w:rsid w:val="00A93AB3"/>
    <w:rsid w:val="00A94C0E"/>
    <w:rsid w:val="00A963CC"/>
    <w:rsid w:val="00A969C6"/>
    <w:rsid w:val="00A97738"/>
    <w:rsid w:val="00A97C1A"/>
    <w:rsid w:val="00AA39E1"/>
    <w:rsid w:val="00AA43E9"/>
    <w:rsid w:val="00AA4D86"/>
    <w:rsid w:val="00AA4E23"/>
    <w:rsid w:val="00AA6EA1"/>
    <w:rsid w:val="00AB27C9"/>
    <w:rsid w:val="00AB6A7C"/>
    <w:rsid w:val="00AB76D2"/>
    <w:rsid w:val="00AB7BD5"/>
    <w:rsid w:val="00AC3A20"/>
    <w:rsid w:val="00AC520B"/>
    <w:rsid w:val="00AC67FD"/>
    <w:rsid w:val="00AD1CEA"/>
    <w:rsid w:val="00AD59EC"/>
    <w:rsid w:val="00AE3C52"/>
    <w:rsid w:val="00AE44C5"/>
    <w:rsid w:val="00AE6AC1"/>
    <w:rsid w:val="00AE71E0"/>
    <w:rsid w:val="00AE7633"/>
    <w:rsid w:val="00AF2F21"/>
    <w:rsid w:val="00AF77A6"/>
    <w:rsid w:val="00B01DCA"/>
    <w:rsid w:val="00B0231E"/>
    <w:rsid w:val="00B051F5"/>
    <w:rsid w:val="00B13069"/>
    <w:rsid w:val="00B16B00"/>
    <w:rsid w:val="00B17740"/>
    <w:rsid w:val="00B210C8"/>
    <w:rsid w:val="00B21E34"/>
    <w:rsid w:val="00B2364A"/>
    <w:rsid w:val="00B24A44"/>
    <w:rsid w:val="00B25116"/>
    <w:rsid w:val="00B25869"/>
    <w:rsid w:val="00B30C86"/>
    <w:rsid w:val="00B31A8D"/>
    <w:rsid w:val="00B379EB"/>
    <w:rsid w:val="00B40663"/>
    <w:rsid w:val="00B4574D"/>
    <w:rsid w:val="00B4578E"/>
    <w:rsid w:val="00B4650C"/>
    <w:rsid w:val="00B5172B"/>
    <w:rsid w:val="00B60E45"/>
    <w:rsid w:val="00B6361F"/>
    <w:rsid w:val="00B63A83"/>
    <w:rsid w:val="00B64577"/>
    <w:rsid w:val="00B6711F"/>
    <w:rsid w:val="00B70455"/>
    <w:rsid w:val="00B71B3A"/>
    <w:rsid w:val="00B74C45"/>
    <w:rsid w:val="00B74FEB"/>
    <w:rsid w:val="00B819B3"/>
    <w:rsid w:val="00B81E6C"/>
    <w:rsid w:val="00B82EC1"/>
    <w:rsid w:val="00B877C4"/>
    <w:rsid w:val="00B96815"/>
    <w:rsid w:val="00B975F3"/>
    <w:rsid w:val="00BA0E1A"/>
    <w:rsid w:val="00BA1AC4"/>
    <w:rsid w:val="00BB0FA6"/>
    <w:rsid w:val="00BB129F"/>
    <w:rsid w:val="00BB32D5"/>
    <w:rsid w:val="00BB3A68"/>
    <w:rsid w:val="00BB5A67"/>
    <w:rsid w:val="00BB74AF"/>
    <w:rsid w:val="00BB7F3D"/>
    <w:rsid w:val="00BC3411"/>
    <w:rsid w:val="00BC4156"/>
    <w:rsid w:val="00BC4722"/>
    <w:rsid w:val="00BC78DC"/>
    <w:rsid w:val="00BD17AA"/>
    <w:rsid w:val="00BD3033"/>
    <w:rsid w:val="00BE03A1"/>
    <w:rsid w:val="00BE0483"/>
    <w:rsid w:val="00BE0C7C"/>
    <w:rsid w:val="00BE11F7"/>
    <w:rsid w:val="00BE1422"/>
    <w:rsid w:val="00BE6177"/>
    <w:rsid w:val="00BE63AA"/>
    <w:rsid w:val="00BF0621"/>
    <w:rsid w:val="00BF79AA"/>
    <w:rsid w:val="00C05F78"/>
    <w:rsid w:val="00C10D6E"/>
    <w:rsid w:val="00C1606D"/>
    <w:rsid w:val="00C17E71"/>
    <w:rsid w:val="00C21586"/>
    <w:rsid w:val="00C21A98"/>
    <w:rsid w:val="00C24D7D"/>
    <w:rsid w:val="00C26FEA"/>
    <w:rsid w:val="00C32BBB"/>
    <w:rsid w:val="00C36720"/>
    <w:rsid w:val="00C40A71"/>
    <w:rsid w:val="00C40B78"/>
    <w:rsid w:val="00C41E48"/>
    <w:rsid w:val="00C440D0"/>
    <w:rsid w:val="00C51A85"/>
    <w:rsid w:val="00C5632F"/>
    <w:rsid w:val="00C60ED9"/>
    <w:rsid w:val="00C63CA3"/>
    <w:rsid w:val="00C64B80"/>
    <w:rsid w:val="00C64F80"/>
    <w:rsid w:val="00C663F8"/>
    <w:rsid w:val="00C70AED"/>
    <w:rsid w:val="00C76745"/>
    <w:rsid w:val="00C83136"/>
    <w:rsid w:val="00C8380C"/>
    <w:rsid w:val="00C860BE"/>
    <w:rsid w:val="00C86AF4"/>
    <w:rsid w:val="00C86DE8"/>
    <w:rsid w:val="00C90085"/>
    <w:rsid w:val="00C93D38"/>
    <w:rsid w:val="00C96E9D"/>
    <w:rsid w:val="00CA10D5"/>
    <w:rsid w:val="00CA2644"/>
    <w:rsid w:val="00CA2847"/>
    <w:rsid w:val="00CA3E75"/>
    <w:rsid w:val="00CA7347"/>
    <w:rsid w:val="00CA7C48"/>
    <w:rsid w:val="00CB03C3"/>
    <w:rsid w:val="00CB2280"/>
    <w:rsid w:val="00CC0AB0"/>
    <w:rsid w:val="00CC1097"/>
    <w:rsid w:val="00CC5572"/>
    <w:rsid w:val="00CC67CD"/>
    <w:rsid w:val="00CD11A7"/>
    <w:rsid w:val="00CD328A"/>
    <w:rsid w:val="00CD5867"/>
    <w:rsid w:val="00CE188D"/>
    <w:rsid w:val="00CE3E8D"/>
    <w:rsid w:val="00CF125D"/>
    <w:rsid w:val="00CF2050"/>
    <w:rsid w:val="00CF3533"/>
    <w:rsid w:val="00CF6C53"/>
    <w:rsid w:val="00D023AE"/>
    <w:rsid w:val="00D02E2D"/>
    <w:rsid w:val="00D052A5"/>
    <w:rsid w:val="00D05A64"/>
    <w:rsid w:val="00D1019C"/>
    <w:rsid w:val="00D15C17"/>
    <w:rsid w:val="00D16523"/>
    <w:rsid w:val="00D22B0F"/>
    <w:rsid w:val="00D23CDD"/>
    <w:rsid w:val="00D24EB2"/>
    <w:rsid w:val="00D32FCC"/>
    <w:rsid w:val="00D33A1E"/>
    <w:rsid w:val="00D42510"/>
    <w:rsid w:val="00D44387"/>
    <w:rsid w:val="00D45E67"/>
    <w:rsid w:val="00D47FAB"/>
    <w:rsid w:val="00D53A7A"/>
    <w:rsid w:val="00D55194"/>
    <w:rsid w:val="00D553A1"/>
    <w:rsid w:val="00D57BEB"/>
    <w:rsid w:val="00D604F4"/>
    <w:rsid w:val="00D638D6"/>
    <w:rsid w:val="00D72211"/>
    <w:rsid w:val="00D731D1"/>
    <w:rsid w:val="00D81AF0"/>
    <w:rsid w:val="00D8496F"/>
    <w:rsid w:val="00D86A08"/>
    <w:rsid w:val="00D927CE"/>
    <w:rsid w:val="00D92E25"/>
    <w:rsid w:val="00D93F81"/>
    <w:rsid w:val="00D94ABA"/>
    <w:rsid w:val="00D952C5"/>
    <w:rsid w:val="00D9557F"/>
    <w:rsid w:val="00DA1FFB"/>
    <w:rsid w:val="00DA5293"/>
    <w:rsid w:val="00DB3374"/>
    <w:rsid w:val="00DB5725"/>
    <w:rsid w:val="00DC10C9"/>
    <w:rsid w:val="00DC6420"/>
    <w:rsid w:val="00DC70AE"/>
    <w:rsid w:val="00DC718C"/>
    <w:rsid w:val="00DC7ED8"/>
    <w:rsid w:val="00DD1C8C"/>
    <w:rsid w:val="00DE13B4"/>
    <w:rsid w:val="00DE18BA"/>
    <w:rsid w:val="00DE5AD5"/>
    <w:rsid w:val="00DF20FC"/>
    <w:rsid w:val="00DF3A95"/>
    <w:rsid w:val="00DF7780"/>
    <w:rsid w:val="00E03F00"/>
    <w:rsid w:val="00E070BF"/>
    <w:rsid w:val="00E10748"/>
    <w:rsid w:val="00E13441"/>
    <w:rsid w:val="00E16D4D"/>
    <w:rsid w:val="00E207F4"/>
    <w:rsid w:val="00E20E34"/>
    <w:rsid w:val="00E20FE9"/>
    <w:rsid w:val="00E23BF3"/>
    <w:rsid w:val="00E255EC"/>
    <w:rsid w:val="00E33D7E"/>
    <w:rsid w:val="00E428B1"/>
    <w:rsid w:val="00E45A93"/>
    <w:rsid w:val="00E50AB9"/>
    <w:rsid w:val="00E51CBF"/>
    <w:rsid w:val="00E54579"/>
    <w:rsid w:val="00E65AF9"/>
    <w:rsid w:val="00E67406"/>
    <w:rsid w:val="00E70F3F"/>
    <w:rsid w:val="00E75FA9"/>
    <w:rsid w:val="00E85B65"/>
    <w:rsid w:val="00E85F2F"/>
    <w:rsid w:val="00E86603"/>
    <w:rsid w:val="00E87506"/>
    <w:rsid w:val="00E87B81"/>
    <w:rsid w:val="00E87E94"/>
    <w:rsid w:val="00E918FA"/>
    <w:rsid w:val="00E971D4"/>
    <w:rsid w:val="00E9720E"/>
    <w:rsid w:val="00EA7D8B"/>
    <w:rsid w:val="00EB0D31"/>
    <w:rsid w:val="00EB6530"/>
    <w:rsid w:val="00EB75AC"/>
    <w:rsid w:val="00EC1D55"/>
    <w:rsid w:val="00EC22C1"/>
    <w:rsid w:val="00ED20B6"/>
    <w:rsid w:val="00ED2175"/>
    <w:rsid w:val="00EE0D3D"/>
    <w:rsid w:val="00EF0B9B"/>
    <w:rsid w:val="00EF2276"/>
    <w:rsid w:val="00EF4646"/>
    <w:rsid w:val="00EF4E15"/>
    <w:rsid w:val="00F11361"/>
    <w:rsid w:val="00F115CF"/>
    <w:rsid w:val="00F11947"/>
    <w:rsid w:val="00F11DBC"/>
    <w:rsid w:val="00F12E18"/>
    <w:rsid w:val="00F14EE7"/>
    <w:rsid w:val="00F1515E"/>
    <w:rsid w:val="00F22769"/>
    <w:rsid w:val="00F237AB"/>
    <w:rsid w:val="00F242FB"/>
    <w:rsid w:val="00F24B77"/>
    <w:rsid w:val="00F3144E"/>
    <w:rsid w:val="00F31649"/>
    <w:rsid w:val="00F34BA3"/>
    <w:rsid w:val="00F359C2"/>
    <w:rsid w:val="00F3673C"/>
    <w:rsid w:val="00F378F8"/>
    <w:rsid w:val="00F40628"/>
    <w:rsid w:val="00F40690"/>
    <w:rsid w:val="00F468BF"/>
    <w:rsid w:val="00F50A46"/>
    <w:rsid w:val="00F60649"/>
    <w:rsid w:val="00F63B89"/>
    <w:rsid w:val="00F70E19"/>
    <w:rsid w:val="00F717F7"/>
    <w:rsid w:val="00F72C94"/>
    <w:rsid w:val="00F73026"/>
    <w:rsid w:val="00F83F16"/>
    <w:rsid w:val="00F84A83"/>
    <w:rsid w:val="00F908F4"/>
    <w:rsid w:val="00F93E66"/>
    <w:rsid w:val="00F94096"/>
    <w:rsid w:val="00F96E06"/>
    <w:rsid w:val="00F97C8A"/>
    <w:rsid w:val="00FA3945"/>
    <w:rsid w:val="00FB32F2"/>
    <w:rsid w:val="00FB591A"/>
    <w:rsid w:val="00FB65E5"/>
    <w:rsid w:val="00FC13EB"/>
    <w:rsid w:val="00FC1DEB"/>
    <w:rsid w:val="00FC29EA"/>
    <w:rsid w:val="00FC64E4"/>
    <w:rsid w:val="00FC6E1C"/>
    <w:rsid w:val="00FC7ABB"/>
    <w:rsid w:val="00FD3CA2"/>
    <w:rsid w:val="00FD51D6"/>
    <w:rsid w:val="00FD68EB"/>
    <w:rsid w:val="00FE0824"/>
    <w:rsid w:val="00FF1FF7"/>
    <w:rsid w:val="00FF2B69"/>
    <w:rsid w:val="00FF3BDA"/>
    <w:rsid w:val="00FF3E58"/>
    <w:rsid w:val="00FF6C7B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62AB7A9-ABA0-41FD-97B5-DA97737E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37"/>
      </w:numPr>
    </w:pPr>
  </w:style>
  <w:style w:type="paragraph" w:styleId="Poprawka">
    <w:name w:val="Revision"/>
    <w:hidden/>
    <w:uiPriority w:val="99"/>
    <w:semiHidden/>
    <w:rsid w:val="00634F6A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efs@sejmik.kielce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0CCF-411C-4B7C-AE18-2B9FCBBF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12624</Words>
  <Characters>75748</Characters>
  <Application>Microsoft Office Word</Application>
  <DocSecurity>0</DocSecurity>
  <Lines>631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88196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Zarębska-Rożek, Anna</cp:lastModifiedBy>
  <cp:revision>9</cp:revision>
  <cp:lastPrinted>2017-06-26T07:27:00Z</cp:lastPrinted>
  <dcterms:created xsi:type="dcterms:W3CDTF">2018-04-10T08:24:00Z</dcterms:created>
  <dcterms:modified xsi:type="dcterms:W3CDTF">2018-04-16T10:28:00Z</dcterms:modified>
</cp:coreProperties>
</file>